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712340" w:rsidRDefault="00642EFE" w:rsidP="00EF3662">
      <w:pPr>
        <w:pStyle w:val="BodyTextIndent"/>
        <w:spacing w:line="240" w:lineRule="auto"/>
        <w:jc w:val="center"/>
        <w:rPr>
          <w:rFonts w:ascii="GHEA Grapalat" w:hAnsi="GHEA Grapalat"/>
          <w:i w:val="0"/>
          <w:lang w:val="af-ZA"/>
        </w:rPr>
      </w:pPr>
      <w:r w:rsidRPr="00712340">
        <w:rPr>
          <w:rFonts w:ascii="GHEA Grapalat" w:hAnsi="GHEA Grapalat"/>
          <w:i w:val="0"/>
          <w:lang w:val="af-ZA"/>
        </w:rPr>
        <w:t>ՀԱՅՏԱՐԱՐՈՒԹՅՈՒՆ</w:t>
      </w:r>
    </w:p>
    <w:p w:rsidR="00642EFE" w:rsidRPr="00712340" w:rsidRDefault="00C00BB2"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712340">
        <w:rPr>
          <w:rFonts w:ascii="GHEA Grapalat" w:hAnsi="GHEA Grapalat"/>
          <w:i w:val="0"/>
          <w:lang w:val="af-ZA"/>
        </w:rPr>
        <w:t xml:space="preserve"> ՄԱՍԻՆ</w:t>
      </w:r>
      <w:r w:rsidR="00E449ED" w:rsidRPr="00712340">
        <w:rPr>
          <w:rFonts w:ascii="GHEA Grapalat" w:hAnsi="GHEA Grapalat"/>
          <w:i w:val="0"/>
          <w:lang w:val="af-ZA"/>
        </w:rPr>
        <w:t>*</w:t>
      </w:r>
    </w:p>
    <w:p w:rsidR="00642EFE" w:rsidRPr="00712340" w:rsidRDefault="00642EFE" w:rsidP="00EF3662">
      <w:pPr>
        <w:pStyle w:val="BodyTextIndent"/>
        <w:spacing w:line="240" w:lineRule="auto"/>
        <w:jc w:val="center"/>
        <w:rPr>
          <w:rFonts w:ascii="GHEA Grapalat" w:hAnsi="GHEA Grapalat"/>
          <w:i w:val="0"/>
          <w:lang w:val="af-ZA"/>
        </w:rPr>
      </w:pPr>
    </w:p>
    <w:p w:rsidR="00642EFE" w:rsidRPr="00712340" w:rsidRDefault="00642EFE" w:rsidP="00EF3662">
      <w:pPr>
        <w:pStyle w:val="BodyTextIndent"/>
        <w:spacing w:line="240" w:lineRule="auto"/>
        <w:jc w:val="center"/>
        <w:rPr>
          <w:rFonts w:ascii="GHEA Grapalat" w:hAnsi="GHEA Grapalat"/>
          <w:i w:val="0"/>
          <w:lang w:val="af-ZA"/>
        </w:rPr>
      </w:pPr>
      <w:r w:rsidRPr="00712340">
        <w:rPr>
          <w:rFonts w:ascii="GHEA Grapalat" w:hAnsi="GHEA Grapalat"/>
          <w:i w:val="0"/>
          <w:lang w:val="af-ZA"/>
        </w:rPr>
        <w:t xml:space="preserve">Հայտարարության սույն տեքստը հաստատված է </w:t>
      </w:r>
      <w:r w:rsidR="00C0193C" w:rsidRPr="00712340">
        <w:rPr>
          <w:rFonts w:ascii="GHEA Grapalat" w:hAnsi="GHEA Grapalat"/>
          <w:i w:val="0"/>
          <w:lang w:val="af-ZA"/>
        </w:rPr>
        <w:t xml:space="preserve">գնահատող </w:t>
      </w:r>
      <w:r w:rsidRPr="00712340">
        <w:rPr>
          <w:rFonts w:ascii="GHEA Grapalat" w:hAnsi="GHEA Grapalat"/>
          <w:i w:val="0"/>
          <w:lang w:val="af-ZA"/>
        </w:rPr>
        <w:t>հանձնաժողովի</w:t>
      </w:r>
    </w:p>
    <w:p w:rsidR="0091042F" w:rsidRPr="00C00BB2" w:rsidRDefault="00642EFE" w:rsidP="00D21F8D">
      <w:pPr>
        <w:pStyle w:val="BodyTextIndent"/>
        <w:spacing w:line="240" w:lineRule="auto"/>
        <w:jc w:val="center"/>
        <w:rPr>
          <w:rFonts w:ascii="GHEA Grapalat" w:hAnsi="GHEA Grapalat"/>
          <w:b/>
          <w:i w:val="0"/>
          <w:lang w:val="af-ZA"/>
        </w:rPr>
      </w:pPr>
      <w:r w:rsidRPr="00C00BB2">
        <w:rPr>
          <w:rFonts w:ascii="GHEA Grapalat" w:hAnsi="GHEA Grapalat"/>
          <w:b/>
          <w:i w:val="0"/>
          <w:lang w:val="af-ZA"/>
        </w:rPr>
        <w:t>20</w:t>
      </w:r>
      <w:r w:rsidR="00C00BB2" w:rsidRPr="00C00BB2">
        <w:rPr>
          <w:rFonts w:ascii="GHEA Grapalat" w:hAnsi="GHEA Grapalat"/>
          <w:b/>
          <w:i w:val="0"/>
          <w:lang w:val="af-ZA"/>
        </w:rPr>
        <w:t xml:space="preserve">20 </w:t>
      </w:r>
      <w:r w:rsidRPr="00C00BB2">
        <w:rPr>
          <w:rFonts w:ascii="GHEA Grapalat" w:hAnsi="GHEA Grapalat"/>
          <w:b/>
          <w:i w:val="0"/>
          <w:lang w:val="af-ZA"/>
        </w:rPr>
        <w:t xml:space="preserve">թվականի </w:t>
      </w:r>
      <w:r w:rsidR="00A76C15" w:rsidRPr="00C00BB2">
        <w:rPr>
          <w:rFonts w:ascii="GHEA Grapalat" w:hAnsi="GHEA Grapalat"/>
          <w:b/>
          <w:i w:val="0"/>
          <w:lang w:val="af-ZA"/>
        </w:rPr>
        <w:t>«</w:t>
      </w:r>
      <w:r w:rsidR="00C00BB2" w:rsidRPr="00C00BB2">
        <w:rPr>
          <w:rFonts w:ascii="GHEA Grapalat" w:hAnsi="GHEA Grapalat"/>
          <w:b/>
          <w:i w:val="0"/>
          <w:lang w:val="af-ZA"/>
        </w:rPr>
        <w:t>հուլիսի</w:t>
      </w:r>
      <w:r w:rsidR="003C53D4" w:rsidRPr="00C00BB2">
        <w:rPr>
          <w:rFonts w:ascii="GHEA Grapalat" w:hAnsi="GHEA Grapalat"/>
          <w:b/>
          <w:i w:val="0"/>
          <w:lang w:val="af-ZA"/>
        </w:rPr>
        <w:t>»</w:t>
      </w:r>
      <w:r w:rsidRPr="00C00BB2">
        <w:rPr>
          <w:rFonts w:ascii="GHEA Grapalat" w:hAnsi="GHEA Grapalat"/>
          <w:b/>
          <w:i w:val="0"/>
          <w:lang w:val="af-ZA"/>
        </w:rPr>
        <w:t xml:space="preserve">  </w:t>
      </w:r>
      <w:r w:rsidR="003C53D4" w:rsidRPr="00C00BB2">
        <w:rPr>
          <w:rFonts w:ascii="GHEA Grapalat" w:hAnsi="GHEA Grapalat"/>
          <w:b/>
          <w:i w:val="0"/>
          <w:lang w:val="af-ZA"/>
        </w:rPr>
        <w:t>«</w:t>
      </w:r>
      <w:r w:rsidR="002305DE">
        <w:rPr>
          <w:rFonts w:ascii="GHEA Grapalat" w:hAnsi="GHEA Grapalat"/>
          <w:b/>
          <w:i w:val="0"/>
          <w:lang w:val="af-ZA"/>
        </w:rPr>
        <w:t>9</w:t>
      </w:r>
      <w:r w:rsidR="003C53D4" w:rsidRPr="00C00BB2">
        <w:rPr>
          <w:rFonts w:ascii="GHEA Grapalat" w:hAnsi="GHEA Grapalat"/>
          <w:b/>
          <w:i w:val="0"/>
          <w:lang w:val="af-ZA"/>
        </w:rPr>
        <w:t>»</w:t>
      </w:r>
      <w:r w:rsidRPr="00C00BB2">
        <w:rPr>
          <w:rFonts w:ascii="GHEA Grapalat" w:hAnsi="GHEA Grapalat"/>
          <w:b/>
          <w:i w:val="0"/>
          <w:lang w:val="af-ZA"/>
        </w:rPr>
        <w:t xml:space="preserve"> </w:t>
      </w:r>
      <w:r w:rsidR="00A76C15" w:rsidRPr="00C00BB2">
        <w:rPr>
          <w:rFonts w:ascii="GHEA Grapalat" w:hAnsi="GHEA Grapalat"/>
          <w:b/>
          <w:i w:val="0"/>
          <w:lang w:val="af-ZA"/>
        </w:rPr>
        <w:t>«</w:t>
      </w:r>
      <w:r w:rsidR="00C8637E">
        <w:rPr>
          <w:rFonts w:ascii="GHEA Grapalat" w:hAnsi="GHEA Grapalat"/>
          <w:b/>
          <w:i w:val="0"/>
          <w:lang w:val="af-ZA"/>
        </w:rPr>
        <w:t>1</w:t>
      </w:r>
      <w:r w:rsidR="00A76C15" w:rsidRPr="00C00BB2">
        <w:rPr>
          <w:rFonts w:ascii="GHEA Grapalat" w:hAnsi="GHEA Grapalat"/>
          <w:b/>
          <w:i w:val="0"/>
          <w:lang w:val="af-ZA"/>
        </w:rPr>
        <w:t>»</w:t>
      </w:r>
      <w:r w:rsidR="003C53D4" w:rsidRPr="00C00BB2">
        <w:rPr>
          <w:rFonts w:ascii="GHEA Grapalat" w:hAnsi="GHEA Grapalat"/>
          <w:b/>
          <w:i w:val="0"/>
          <w:lang w:val="af-ZA"/>
        </w:rPr>
        <w:t xml:space="preserve"> </w:t>
      </w:r>
      <w:r w:rsidRPr="00C00BB2">
        <w:rPr>
          <w:rFonts w:ascii="GHEA Grapalat" w:hAnsi="GHEA Grapalat"/>
          <w:b/>
          <w:i w:val="0"/>
          <w:lang w:val="af-ZA"/>
        </w:rPr>
        <w:t xml:space="preserve">որոշմամբ </w:t>
      </w:r>
    </w:p>
    <w:p w:rsidR="0091042F" w:rsidRPr="00712340" w:rsidRDefault="0091042F" w:rsidP="00EF3662">
      <w:pPr>
        <w:pStyle w:val="BodyTextIndent"/>
        <w:spacing w:line="240" w:lineRule="auto"/>
        <w:jc w:val="center"/>
        <w:rPr>
          <w:rFonts w:ascii="GHEA Grapalat" w:hAnsi="GHEA Grapalat"/>
          <w:i w:val="0"/>
          <w:lang w:val="af-ZA"/>
        </w:rPr>
      </w:pPr>
    </w:p>
    <w:p w:rsidR="0091042F" w:rsidRPr="00712340" w:rsidRDefault="00496E18" w:rsidP="00EF3662">
      <w:pPr>
        <w:pStyle w:val="BodyTextIndent"/>
        <w:spacing w:line="240" w:lineRule="auto"/>
        <w:jc w:val="center"/>
        <w:rPr>
          <w:rFonts w:ascii="GHEA Grapalat" w:hAnsi="GHEA Grapalat"/>
          <w:i w:val="0"/>
          <w:lang w:val="af-ZA"/>
        </w:rPr>
      </w:pPr>
      <w:r w:rsidRPr="00712340">
        <w:rPr>
          <w:rFonts w:ascii="GHEA Grapalat" w:hAnsi="GHEA Grapalat"/>
          <w:i w:val="0"/>
          <w:lang w:val="af-ZA"/>
        </w:rPr>
        <w:t xml:space="preserve">Ընթացակարգի </w:t>
      </w:r>
      <w:r w:rsidR="00642EFE" w:rsidRPr="00712340">
        <w:rPr>
          <w:rFonts w:ascii="GHEA Grapalat" w:hAnsi="GHEA Grapalat"/>
          <w:i w:val="0"/>
          <w:lang w:val="af-ZA"/>
        </w:rPr>
        <w:t>ծածկագիրը`</w:t>
      </w:r>
      <w:r w:rsidR="0091042F" w:rsidRPr="00712340">
        <w:rPr>
          <w:rFonts w:ascii="GHEA Grapalat" w:hAnsi="GHEA Grapalat"/>
          <w:i w:val="0"/>
          <w:lang w:val="af-ZA"/>
        </w:rPr>
        <w:t xml:space="preserve"> </w:t>
      </w:r>
      <w:r w:rsidR="00316381" w:rsidRPr="00712340">
        <w:rPr>
          <w:rFonts w:ascii="GHEA Grapalat" w:hAnsi="GHEA Grapalat"/>
          <w:i w:val="0"/>
          <w:lang w:val="af-ZA"/>
        </w:rPr>
        <w:t xml:space="preserve"> </w:t>
      </w:r>
      <w:r w:rsidR="00C00BB2" w:rsidRPr="008200D5">
        <w:rPr>
          <w:rFonts w:ascii="GHEA Grapalat" w:hAnsi="GHEA Grapalat"/>
          <w:b/>
          <w:i w:val="0"/>
          <w:lang w:val="af-ZA"/>
        </w:rPr>
        <w:t xml:space="preserve">ՀՀ </w:t>
      </w:r>
      <w:r w:rsidR="002305DE">
        <w:rPr>
          <w:rFonts w:ascii="GHEA Grapalat" w:hAnsi="GHEA Grapalat"/>
          <w:b/>
          <w:i w:val="0"/>
          <w:lang w:val="af-ZA"/>
        </w:rPr>
        <w:t>ԱՄ</w:t>
      </w:r>
      <w:r w:rsidR="00C8637E">
        <w:rPr>
          <w:rFonts w:ascii="GHEA Grapalat" w:hAnsi="GHEA Grapalat"/>
          <w:b/>
          <w:i w:val="0"/>
          <w:lang w:val="af-ZA"/>
        </w:rPr>
        <w:t>Ա</w:t>
      </w:r>
      <w:r w:rsidR="00C00BB2" w:rsidRPr="008200D5">
        <w:rPr>
          <w:rFonts w:ascii="GHEA Grapalat" w:hAnsi="GHEA Grapalat"/>
          <w:b/>
          <w:i w:val="0"/>
          <w:lang w:val="af-ZA"/>
        </w:rPr>
        <w:t>Հ-ԳՀԾՁԲ-20/0</w:t>
      </w:r>
      <w:r w:rsidR="00520095">
        <w:rPr>
          <w:rFonts w:ascii="GHEA Grapalat" w:hAnsi="GHEA Grapalat"/>
          <w:b/>
          <w:i w:val="0"/>
          <w:lang w:val="af-ZA"/>
        </w:rPr>
        <w:t>1</w:t>
      </w:r>
      <w:r w:rsidR="002305DE">
        <w:rPr>
          <w:rFonts w:ascii="GHEA Grapalat" w:hAnsi="GHEA Grapalat"/>
          <w:b/>
          <w:i w:val="0"/>
          <w:lang w:val="af-ZA"/>
        </w:rPr>
        <w:t xml:space="preserve"> </w:t>
      </w:r>
      <w:r w:rsidR="009F18D0" w:rsidRPr="008200D5">
        <w:rPr>
          <w:rFonts w:ascii="GHEA Grapalat" w:hAnsi="GHEA Grapalat"/>
          <w:b/>
          <w:i w:val="0"/>
          <w:u w:val="single"/>
          <w:lang w:val="af-ZA"/>
        </w:rPr>
        <w:t xml:space="preserve">       </w:t>
      </w:r>
    </w:p>
    <w:p w:rsidR="0091042F" w:rsidRPr="00712340" w:rsidRDefault="0091042F" w:rsidP="00EF3662">
      <w:pPr>
        <w:pStyle w:val="BodyTextIndent"/>
        <w:spacing w:line="240" w:lineRule="auto"/>
        <w:rPr>
          <w:rFonts w:ascii="GHEA Grapalat" w:hAnsi="GHEA Grapalat"/>
          <w:i w:val="0"/>
          <w:lang w:val="af-ZA"/>
        </w:rPr>
      </w:pPr>
    </w:p>
    <w:p w:rsidR="00642EFE" w:rsidRPr="00712340" w:rsidRDefault="00642EFE" w:rsidP="00C00BB2">
      <w:pPr>
        <w:pStyle w:val="BodyTextIndent"/>
        <w:spacing w:line="240" w:lineRule="auto"/>
        <w:ind w:firstLine="708"/>
        <w:rPr>
          <w:rFonts w:ascii="GHEA Grapalat" w:hAnsi="GHEA Grapalat"/>
          <w:i w:val="0"/>
          <w:lang w:val="af-ZA"/>
        </w:rPr>
      </w:pPr>
      <w:r w:rsidRPr="00712340">
        <w:rPr>
          <w:rFonts w:ascii="GHEA Grapalat" w:hAnsi="GHEA Grapalat"/>
          <w:i w:val="0"/>
          <w:lang w:val="af-ZA"/>
        </w:rPr>
        <w:t>Պատվիրատուն`</w:t>
      </w:r>
      <w:r w:rsidR="0091042F" w:rsidRPr="00712340">
        <w:rPr>
          <w:rFonts w:ascii="GHEA Grapalat" w:hAnsi="GHEA Grapalat"/>
          <w:i w:val="0"/>
          <w:lang w:val="af-ZA"/>
        </w:rPr>
        <w:t xml:space="preserve"> </w:t>
      </w:r>
      <w:r w:rsidR="00C00BB2" w:rsidRPr="004A6071">
        <w:rPr>
          <w:rFonts w:ascii="GHEA Grapalat" w:hAnsi="GHEA Grapalat"/>
          <w:b/>
          <w:i w:val="0"/>
          <w:lang w:val="af-ZA"/>
        </w:rPr>
        <w:t xml:space="preserve">ՀՀ </w:t>
      </w:r>
      <w:r w:rsidR="00C8637E">
        <w:rPr>
          <w:rFonts w:ascii="GHEA Grapalat" w:hAnsi="GHEA Grapalat"/>
          <w:b/>
          <w:i w:val="0"/>
          <w:lang w:val="af-ZA"/>
        </w:rPr>
        <w:t xml:space="preserve">աԱրարատի </w:t>
      </w:r>
      <w:r w:rsidR="00C00BB2" w:rsidRPr="004A6071">
        <w:rPr>
          <w:rFonts w:ascii="GHEA Grapalat" w:hAnsi="GHEA Grapalat"/>
          <w:b/>
          <w:i w:val="0"/>
          <w:lang w:val="af-ZA"/>
        </w:rPr>
        <w:t xml:space="preserve">մարզի </w:t>
      </w:r>
      <w:r w:rsidR="002305DE">
        <w:rPr>
          <w:rFonts w:ascii="GHEA Grapalat" w:hAnsi="GHEA Grapalat"/>
          <w:b/>
          <w:i w:val="0"/>
          <w:lang w:val="af-ZA"/>
        </w:rPr>
        <w:t xml:space="preserve">Արարատի </w:t>
      </w:r>
      <w:r w:rsidR="00C00BB2" w:rsidRPr="004A6071">
        <w:rPr>
          <w:rFonts w:ascii="GHEA Grapalat" w:hAnsi="GHEA Grapalat"/>
          <w:b/>
          <w:i w:val="0"/>
          <w:lang w:val="af-ZA"/>
        </w:rPr>
        <w:t xml:space="preserve"> </w:t>
      </w:r>
      <w:r w:rsidR="00C00BB2">
        <w:rPr>
          <w:rFonts w:ascii="GHEA Grapalat" w:hAnsi="GHEA Grapalat"/>
          <w:b/>
          <w:i w:val="0"/>
          <w:lang w:val="af-ZA"/>
        </w:rPr>
        <w:t>համայնքապետարան</w:t>
      </w:r>
      <w:r w:rsidR="00C00BB2" w:rsidRPr="004A6071">
        <w:rPr>
          <w:rFonts w:ascii="GHEA Grapalat" w:hAnsi="GHEA Grapalat"/>
          <w:b/>
          <w:i w:val="0"/>
          <w:lang w:val="af-ZA"/>
        </w:rPr>
        <w:t>ը</w:t>
      </w:r>
      <w:r w:rsidR="00C00BB2" w:rsidRPr="004A6071">
        <w:rPr>
          <w:rFonts w:ascii="GHEA Grapalat" w:hAnsi="GHEA Grapalat"/>
          <w:i w:val="0"/>
          <w:lang w:val="af-ZA"/>
        </w:rPr>
        <w:t xml:space="preserve">, որը գտնվում է է </w:t>
      </w:r>
      <w:r w:rsidR="00C00BB2" w:rsidRPr="004A6071">
        <w:rPr>
          <w:rFonts w:ascii="GHEA Grapalat" w:hAnsi="GHEA Grapalat"/>
          <w:b/>
          <w:i w:val="0"/>
          <w:lang w:val="af-ZA"/>
        </w:rPr>
        <w:t xml:space="preserve">ՀՀ </w:t>
      </w:r>
      <w:r w:rsidR="002305DE">
        <w:rPr>
          <w:rFonts w:ascii="GHEA Grapalat" w:hAnsi="GHEA Grapalat"/>
          <w:b/>
          <w:i w:val="0"/>
          <w:lang w:val="af-ZA"/>
        </w:rPr>
        <w:t xml:space="preserve">Արարատի </w:t>
      </w:r>
      <w:r w:rsidR="00C00BB2" w:rsidRPr="004A6071">
        <w:rPr>
          <w:rFonts w:ascii="GHEA Grapalat" w:hAnsi="GHEA Grapalat"/>
          <w:b/>
          <w:i w:val="0"/>
          <w:lang w:val="af-ZA"/>
        </w:rPr>
        <w:t xml:space="preserve">մարզ, գ. </w:t>
      </w:r>
      <w:r w:rsidR="002305DE">
        <w:rPr>
          <w:rFonts w:ascii="GHEA Grapalat" w:hAnsi="GHEA Grapalat"/>
          <w:b/>
          <w:i w:val="0"/>
          <w:lang w:val="af-ZA"/>
        </w:rPr>
        <w:t xml:space="preserve">Արարատ </w:t>
      </w:r>
      <w:r w:rsidR="00C00BB2" w:rsidRPr="004A6071">
        <w:rPr>
          <w:rFonts w:ascii="GHEA Grapalat" w:hAnsi="GHEA Grapalat"/>
          <w:b/>
          <w:i w:val="0"/>
          <w:lang w:val="af-ZA"/>
        </w:rPr>
        <w:t xml:space="preserve">, </w:t>
      </w:r>
      <w:r w:rsidR="002305DE">
        <w:rPr>
          <w:rFonts w:ascii="GHEA Grapalat" w:hAnsi="GHEA Grapalat"/>
          <w:b/>
          <w:i w:val="0"/>
          <w:lang w:val="af-ZA"/>
        </w:rPr>
        <w:t xml:space="preserve">Ռ Վարդանյան </w:t>
      </w:r>
      <w:r w:rsidR="00C00BB2" w:rsidRPr="004A6071">
        <w:rPr>
          <w:rFonts w:ascii="GHEA Grapalat" w:hAnsi="GHEA Grapalat"/>
          <w:b/>
          <w:i w:val="0"/>
          <w:lang w:val="af-ZA"/>
        </w:rPr>
        <w:t xml:space="preserve"> 2</w:t>
      </w:r>
      <w:r w:rsidR="002305DE">
        <w:rPr>
          <w:rFonts w:ascii="GHEA Grapalat" w:hAnsi="GHEA Grapalat"/>
          <w:b/>
          <w:i w:val="0"/>
          <w:lang w:val="af-ZA"/>
        </w:rPr>
        <w:t>8</w:t>
      </w:r>
      <w:r w:rsidR="00C00BB2">
        <w:rPr>
          <w:rFonts w:ascii="GHEA Grapalat" w:hAnsi="GHEA Grapalat"/>
          <w:b/>
          <w:i w:val="0"/>
          <w:lang w:val="af-ZA"/>
        </w:rPr>
        <w:t xml:space="preserve"> </w:t>
      </w:r>
      <w:r w:rsidRPr="00712340">
        <w:rPr>
          <w:rFonts w:ascii="GHEA Grapalat" w:hAnsi="GHEA Grapalat"/>
          <w:i w:val="0"/>
          <w:lang w:val="af-ZA"/>
        </w:rPr>
        <w:t>հասցեում,</w:t>
      </w:r>
      <w:r w:rsidR="00C00BB2">
        <w:rPr>
          <w:rFonts w:ascii="GHEA Grapalat" w:hAnsi="GHEA Grapalat"/>
          <w:i w:val="0"/>
          <w:lang w:val="af-ZA"/>
        </w:rPr>
        <w:t xml:space="preserve"> </w:t>
      </w:r>
      <w:r w:rsidRPr="00712340">
        <w:rPr>
          <w:rFonts w:ascii="GHEA Grapalat" w:hAnsi="GHEA Grapalat"/>
          <w:i w:val="0"/>
          <w:lang w:val="af-ZA"/>
        </w:rPr>
        <w:t xml:space="preserve">հայտարարում է </w:t>
      </w:r>
      <w:r w:rsidR="00C00BB2">
        <w:rPr>
          <w:rFonts w:ascii="GHEA Grapalat" w:hAnsi="GHEA Grapalat"/>
          <w:i w:val="0"/>
          <w:lang w:val="af-ZA"/>
        </w:rPr>
        <w:t>գնանշման հարցում</w:t>
      </w:r>
      <w:r w:rsidR="00A20B69" w:rsidRPr="00712340">
        <w:rPr>
          <w:rFonts w:ascii="GHEA Grapalat" w:hAnsi="GHEA Grapalat"/>
          <w:i w:val="0"/>
          <w:lang w:val="af-ZA"/>
        </w:rPr>
        <w:t>, որն իրականացվում է մեկ փուլով</w:t>
      </w:r>
      <w:r w:rsidR="00236B75" w:rsidRPr="00712340">
        <w:rPr>
          <w:rFonts w:ascii="GHEA Grapalat" w:hAnsi="GHEA Grapalat"/>
          <w:i w:val="0"/>
          <w:lang w:val="af-ZA"/>
        </w:rPr>
        <w:t>:</w:t>
      </w:r>
    </w:p>
    <w:p w:rsidR="00712340" w:rsidRPr="00712340" w:rsidRDefault="00A20B69" w:rsidP="00712340">
      <w:pPr>
        <w:pStyle w:val="BodyTextIndent"/>
        <w:spacing w:line="240" w:lineRule="auto"/>
        <w:ind w:firstLine="0"/>
        <w:rPr>
          <w:rFonts w:ascii="GHEA Grapalat" w:hAnsi="GHEA Grapalat"/>
          <w:i w:val="0"/>
          <w:lang w:val="af-ZA"/>
        </w:rPr>
      </w:pPr>
      <w:r w:rsidRPr="00712340">
        <w:rPr>
          <w:rFonts w:ascii="GHEA Grapalat" w:hAnsi="GHEA Grapalat"/>
          <w:i w:val="0"/>
          <w:lang w:val="af-ZA"/>
        </w:rPr>
        <w:tab/>
      </w:r>
      <w:bookmarkStart w:id="0" w:name="_Hlk23167417"/>
      <w:r w:rsidR="00496E18" w:rsidRPr="00712340">
        <w:rPr>
          <w:rFonts w:ascii="GHEA Grapalat" w:hAnsi="GHEA Grapalat"/>
          <w:i w:val="0"/>
          <w:lang w:val="af-ZA"/>
        </w:rPr>
        <w:t>Սույն ընթացակարգի</w:t>
      </w:r>
      <w:bookmarkEnd w:id="0"/>
      <w:r w:rsidR="00496E18" w:rsidRPr="00712340">
        <w:rPr>
          <w:rFonts w:ascii="GHEA Grapalat" w:hAnsi="GHEA Grapalat"/>
          <w:i w:val="0"/>
          <w:lang w:val="af-ZA"/>
        </w:rPr>
        <w:t xml:space="preserve"> արդյունքում</w:t>
      </w:r>
      <w:r w:rsidR="00642EFE" w:rsidRPr="00712340">
        <w:rPr>
          <w:rFonts w:ascii="GHEA Grapalat" w:hAnsi="GHEA Grapalat"/>
          <w:i w:val="0"/>
          <w:lang w:val="af-ZA"/>
        </w:rPr>
        <w:t xml:space="preserve"> </w:t>
      </w:r>
      <w:r w:rsidR="002E7EE1" w:rsidRPr="00712340">
        <w:rPr>
          <w:rFonts w:ascii="GHEA Grapalat" w:hAnsi="GHEA Grapalat"/>
          <w:i w:val="0"/>
          <w:lang w:val="hy-AM"/>
        </w:rPr>
        <w:t>ընտրված</w:t>
      </w:r>
      <w:r w:rsidR="00642EFE" w:rsidRPr="00712340">
        <w:rPr>
          <w:rFonts w:ascii="GHEA Grapalat" w:hAnsi="GHEA Grapalat"/>
          <w:i w:val="0"/>
          <w:lang w:val="af-ZA"/>
        </w:rPr>
        <w:t xml:space="preserve"> մասնակցին սահմանված կարգով կառաջարկվի կնքել</w:t>
      </w:r>
      <w:r w:rsidR="00496E18" w:rsidRPr="00712340">
        <w:rPr>
          <w:rFonts w:ascii="GHEA Grapalat" w:hAnsi="GHEA Grapalat"/>
          <w:i w:val="0"/>
          <w:lang w:val="af-ZA"/>
        </w:rPr>
        <w:t xml:space="preserve"> </w:t>
      </w:r>
      <w:r w:rsidR="002305DE">
        <w:rPr>
          <w:rFonts w:ascii="GHEA Grapalat" w:hAnsi="GHEA Grapalat"/>
          <w:b/>
          <w:i w:val="0"/>
          <w:lang w:val="af-ZA"/>
        </w:rPr>
        <w:t xml:space="preserve">Արարատ </w:t>
      </w:r>
      <w:r w:rsidR="00C00BB2" w:rsidRPr="004A6071">
        <w:rPr>
          <w:rFonts w:ascii="GHEA Grapalat" w:hAnsi="GHEA Grapalat"/>
          <w:b/>
          <w:i w:val="0"/>
          <w:lang w:val="af-ZA"/>
        </w:rPr>
        <w:t xml:space="preserve"> համայնքի </w:t>
      </w:r>
      <w:r w:rsidR="002305DE">
        <w:rPr>
          <w:rFonts w:ascii="Sylfaen" w:hAnsi="Sylfaen"/>
          <w:b/>
          <w:lang w:val="af-ZA"/>
        </w:rPr>
        <w:t>Գեորգիսյան,  Ս Շահումյան , Դեմիրճյան, Մարզպետունի, ՇԳրիգորյան, Վ Սարգսյան , Միյասնիկյան , Գրիբոեդով /1և 2 հատվածները</w:t>
      </w:r>
      <w:r w:rsidR="002305DE">
        <w:rPr>
          <w:rFonts w:ascii="Sylfaen" w:hAnsi="Sylfaen" w:cs="Sylfaen"/>
          <w:b/>
          <w:lang w:val="af-ZA"/>
        </w:rPr>
        <w:t xml:space="preserve"> /,  Օրբելի եղբայրներ, Նարեկացի, Րաֆֆի, Կ Փանոսյան , Տերյան, Չարենց,  Մ Մելքոնյան , Վ Սարգսյան փակուղի, Սահմանապահներ,  </w:t>
      </w:r>
      <w:r w:rsidR="002305DE">
        <w:rPr>
          <w:rFonts w:ascii="Times New Roman" w:hAnsi="Times New Roman"/>
          <w:b/>
          <w:lang w:val="af-ZA"/>
        </w:rPr>
        <w:t xml:space="preserve"> </w:t>
      </w:r>
      <w:r w:rsidR="002305DE">
        <w:rPr>
          <w:rFonts w:ascii="Sylfaen" w:hAnsi="Sylfaen" w:cs="Sylfaen"/>
          <w:b/>
        </w:rPr>
        <w:t>փողոցների</w:t>
      </w:r>
      <w:r w:rsidR="002305DE">
        <w:rPr>
          <w:rFonts w:ascii="Sylfaen" w:hAnsi="Sylfaen" w:cs="Sylfaen"/>
          <w:b/>
          <w:lang w:val="af-ZA"/>
        </w:rPr>
        <w:t xml:space="preserve"> </w:t>
      </w:r>
      <w:r w:rsidR="002305DE">
        <w:rPr>
          <w:rFonts w:ascii="Times New Roman" w:hAnsi="Times New Roman"/>
          <w:b/>
          <w:lang w:val="af-ZA"/>
        </w:rPr>
        <w:t xml:space="preserve"> </w:t>
      </w:r>
      <w:r w:rsidR="002305DE">
        <w:rPr>
          <w:rFonts w:ascii="Sylfaen" w:hAnsi="Sylfaen" w:cs="Sylfaen"/>
          <w:b/>
        </w:rPr>
        <w:t>գազիֆիկացման</w:t>
      </w:r>
      <w:r w:rsidR="002305DE">
        <w:rPr>
          <w:rFonts w:ascii="Sylfaen" w:hAnsi="Sylfaen" w:cs="Sylfaen"/>
          <w:lang w:val="af-ZA"/>
        </w:rPr>
        <w:t xml:space="preserve"> </w:t>
      </w:r>
      <w:r w:rsidR="002305DE">
        <w:rPr>
          <w:rFonts w:ascii="GHEA Grapalat" w:hAnsi="GHEA Grapalat"/>
          <w:b/>
          <w:lang w:val="af-ZA"/>
        </w:rPr>
        <w:t xml:space="preserve">աշխատանքների  </w:t>
      </w:r>
      <w:r w:rsidR="002305DE">
        <w:rPr>
          <w:rFonts w:ascii="GHEA Grapalat" w:hAnsi="GHEA Grapalat"/>
          <w:b/>
          <w:i w:val="0"/>
          <w:lang w:val="af-ZA"/>
        </w:rPr>
        <w:t xml:space="preserve"> </w:t>
      </w:r>
      <w:r w:rsidR="00C00BB2" w:rsidRPr="002305DE">
        <w:rPr>
          <w:rFonts w:ascii="GHEA Grapalat" w:hAnsi="GHEA Grapalat"/>
          <w:b/>
          <w:i w:val="0"/>
          <w:lang w:val="af-ZA"/>
        </w:rPr>
        <w:t xml:space="preserve"> </w:t>
      </w:r>
      <w:r w:rsidR="00C00BB2" w:rsidRPr="0058487F">
        <w:rPr>
          <w:rFonts w:ascii="GHEA Grapalat" w:hAnsi="GHEA Grapalat"/>
          <w:b/>
          <w:i w:val="0"/>
          <w:lang w:val="ru-RU"/>
        </w:rPr>
        <w:t>որակի</w:t>
      </w:r>
      <w:r w:rsidR="00C00BB2" w:rsidRPr="002305DE">
        <w:rPr>
          <w:rFonts w:ascii="GHEA Grapalat" w:hAnsi="GHEA Grapalat"/>
          <w:b/>
          <w:i w:val="0"/>
          <w:lang w:val="af-ZA"/>
        </w:rPr>
        <w:t xml:space="preserve"> </w:t>
      </w:r>
      <w:r w:rsidR="00C00BB2" w:rsidRPr="0058487F">
        <w:rPr>
          <w:rFonts w:ascii="GHEA Grapalat" w:hAnsi="GHEA Grapalat"/>
          <w:b/>
          <w:i w:val="0"/>
          <w:lang w:val="ru-RU"/>
        </w:rPr>
        <w:t>տեխնիկական</w:t>
      </w:r>
      <w:r w:rsidR="00C00BB2" w:rsidRPr="002305DE">
        <w:rPr>
          <w:rFonts w:ascii="GHEA Grapalat" w:hAnsi="GHEA Grapalat"/>
          <w:b/>
          <w:i w:val="0"/>
          <w:lang w:val="af-ZA"/>
        </w:rPr>
        <w:t xml:space="preserve"> </w:t>
      </w:r>
      <w:r w:rsidR="00C00BB2" w:rsidRPr="0058487F">
        <w:rPr>
          <w:rFonts w:ascii="GHEA Grapalat" w:hAnsi="GHEA Grapalat"/>
          <w:b/>
          <w:i w:val="0"/>
          <w:lang w:val="ru-RU"/>
        </w:rPr>
        <w:t>հսկողության</w:t>
      </w:r>
      <w:r w:rsidR="00E765B7" w:rsidRPr="00712340">
        <w:rPr>
          <w:rFonts w:ascii="GHEA Grapalat" w:hAnsi="GHEA Grapalat"/>
          <w:i w:val="0"/>
          <w:lang w:val="af-ZA"/>
        </w:rPr>
        <w:t xml:space="preserve">   </w:t>
      </w:r>
      <w:r w:rsidR="00341A74" w:rsidRPr="00712340">
        <w:rPr>
          <w:rFonts w:ascii="GHEA Grapalat" w:hAnsi="GHEA Grapalat"/>
          <w:i w:val="0"/>
          <w:lang w:val="af-ZA"/>
        </w:rPr>
        <w:t>մատ</w:t>
      </w:r>
      <w:r w:rsidR="00231FE3" w:rsidRPr="00712340">
        <w:rPr>
          <w:rFonts w:ascii="GHEA Grapalat" w:hAnsi="GHEA Grapalat"/>
          <w:i w:val="0"/>
          <w:lang w:val="af-ZA"/>
        </w:rPr>
        <w:t xml:space="preserve">ուցման </w:t>
      </w:r>
      <w:r w:rsidR="00341A74" w:rsidRPr="00712340">
        <w:rPr>
          <w:rFonts w:ascii="GHEA Grapalat" w:hAnsi="GHEA Grapalat"/>
          <w:i w:val="0"/>
          <w:lang w:val="af-ZA"/>
        </w:rPr>
        <w:t xml:space="preserve">պայմանագիր (այսուհետ` </w:t>
      </w:r>
      <w:r w:rsidR="00712340" w:rsidRPr="00712340">
        <w:rPr>
          <w:rFonts w:ascii="GHEA Grapalat" w:hAnsi="GHEA Grapalat"/>
          <w:i w:val="0"/>
          <w:lang w:val="af-ZA"/>
        </w:rPr>
        <w:t xml:space="preserve">պայմանագիր)։ </w:t>
      </w:r>
    </w:p>
    <w:p w:rsidR="00357D48" w:rsidRPr="00712340" w:rsidRDefault="00712340" w:rsidP="00EF3662">
      <w:pPr>
        <w:pStyle w:val="BodyTextIndent"/>
        <w:spacing w:line="240" w:lineRule="auto"/>
        <w:ind w:firstLine="0"/>
        <w:rPr>
          <w:rFonts w:ascii="GHEA Grapalat" w:hAnsi="GHEA Grapalat"/>
          <w:i w:val="0"/>
          <w:lang w:val="af-ZA"/>
        </w:rPr>
      </w:pPr>
      <w:r>
        <w:rPr>
          <w:rFonts w:ascii="GHEA Grapalat" w:hAnsi="GHEA Grapalat"/>
          <w:i w:val="0"/>
          <w:sz w:val="16"/>
          <w:szCs w:val="16"/>
          <w:lang w:val="af-ZA"/>
        </w:rPr>
        <w:t xml:space="preserve">             </w:t>
      </w:r>
      <w:r w:rsidR="00A20B69" w:rsidRPr="00712340">
        <w:rPr>
          <w:rFonts w:ascii="GHEA Grapalat" w:hAnsi="GHEA Grapalat"/>
          <w:i w:val="0"/>
          <w:lang w:val="af-ZA"/>
        </w:rPr>
        <w:tab/>
      </w:r>
      <w:r w:rsidR="00A76C15" w:rsidRPr="00712340">
        <w:rPr>
          <w:rFonts w:ascii="GHEA Grapalat" w:hAnsi="GHEA Grapalat"/>
          <w:i w:val="0"/>
          <w:lang w:val="af-ZA"/>
        </w:rPr>
        <w:t>«</w:t>
      </w:r>
      <w:r w:rsidR="00357D48" w:rsidRPr="00712340">
        <w:rPr>
          <w:rFonts w:ascii="GHEA Grapalat" w:hAnsi="GHEA Grapalat"/>
          <w:i w:val="0"/>
          <w:lang w:val="af-ZA"/>
        </w:rPr>
        <w:t>Գնումների մասին</w:t>
      </w:r>
      <w:r w:rsidR="00A76C15" w:rsidRPr="00712340">
        <w:rPr>
          <w:rFonts w:ascii="GHEA Grapalat" w:hAnsi="GHEA Grapalat"/>
          <w:i w:val="0"/>
          <w:lang w:val="af-ZA"/>
        </w:rPr>
        <w:t>»</w:t>
      </w:r>
      <w:r w:rsidR="00A96293" w:rsidRPr="00712340">
        <w:rPr>
          <w:rFonts w:ascii="GHEA Grapalat" w:hAnsi="GHEA Grapalat"/>
          <w:i w:val="0"/>
          <w:lang w:val="af-ZA"/>
        </w:rPr>
        <w:t xml:space="preserve"> </w:t>
      </w:r>
      <w:r w:rsidR="00357D48" w:rsidRPr="00712340">
        <w:rPr>
          <w:rFonts w:ascii="GHEA Grapalat" w:hAnsi="GHEA Grapalat"/>
          <w:i w:val="0"/>
          <w:lang w:val="af-ZA"/>
        </w:rPr>
        <w:t xml:space="preserve">ՀՀ օրենքի </w:t>
      </w:r>
      <w:r w:rsidR="00955E87" w:rsidRPr="00712340">
        <w:rPr>
          <w:rFonts w:ascii="GHEA Grapalat" w:hAnsi="GHEA Grapalat"/>
          <w:i w:val="0"/>
          <w:lang w:val="af-ZA"/>
        </w:rPr>
        <w:t>7</w:t>
      </w:r>
      <w:r w:rsidR="00357D48" w:rsidRPr="00712340">
        <w:rPr>
          <w:rFonts w:ascii="GHEA Grapalat" w:hAnsi="GHEA Grapalat"/>
          <w:i w:val="0"/>
          <w:lang w:val="af-ZA"/>
        </w:rPr>
        <w:t xml:space="preserve">-րդ հոդվածի համաձայն` </w:t>
      </w:r>
      <w:r w:rsidR="00DB4CC7" w:rsidRPr="0071234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712340">
        <w:rPr>
          <w:rFonts w:ascii="GHEA Grapalat" w:hAnsi="GHEA Grapalat"/>
          <w:i w:val="0"/>
          <w:lang w:val="af-ZA"/>
        </w:rPr>
        <w:t xml:space="preserve">սույն </w:t>
      </w:r>
      <w:r w:rsidR="00496E18" w:rsidRPr="00712340">
        <w:rPr>
          <w:rFonts w:ascii="GHEA Grapalat" w:hAnsi="GHEA Grapalat"/>
          <w:i w:val="0"/>
          <w:lang w:val="af-ZA"/>
        </w:rPr>
        <w:t xml:space="preserve">ընթացակարգին </w:t>
      </w:r>
      <w:r w:rsidR="00DB4CC7" w:rsidRPr="00712340">
        <w:rPr>
          <w:rFonts w:ascii="GHEA Grapalat" w:hAnsi="GHEA Grapalat"/>
          <w:i w:val="0"/>
          <w:lang w:val="af-ZA"/>
        </w:rPr>
        <w:t>մասնակցելու հավասար իրավունք:</w:t>
      </w:r>
    </w:p>
    <w:p w:rsidR="00A20B69" w:rsidRPr="00712340" w:rsidRDefault="00496E18" w:rsidP="00EF3662">
      <w:pPr>
        <w:ind w:firstLine="720"/>
        <w:jc w:val="both"/>
        <w:rPr>
          <w:rFonts w:ascii="GHEA Grapalat" w:hAnsi="GHEA Grapalat"/>
          <w:sz w:val="20"/>
          <w:szCs w:val="20"/>
          <w:lang w:val="af-ZA"/>
        </w:rPr>
      </w:pPr>
      <w:r w:rsidRPr="00712340">
        <w:rPr>
          <w:rFonts w:ascii="GHEA Grapalat" w:hAnsi="GHEA Grapalat"/>
          <w:sz w:val="20"/>
          <w:szCs w:val="20"/>
          <w:lang w:val="af-ZA"/>
        </w:rPr>
        <w:t xml:space="preserve">Սույն ընթացակարգին </w:t>
      </w:r>
      <w:r w:rsidR="00357D48" w:rsidRPr="00712340">
        <w:rPr>
          <w:rFonts w:ascii="GHEA Grapalat" w:hAnsi="GHEA Grapalat"/>
          <w:sz w:val="20"/>
          <w:szCs w:val="20"/>
          <w:lang w:val="af-ZA"/>
        </w:rPr>
        <w:t>մասնակցելու իրավունք</w:t>
      </w:r>
      <w:r w:rsidR="00124461" w:rsidRPr="00712340">
        <w:rPr>
          <w:rFonts w:ascii="GHEA Grapalat" w:hAnsi="GHEA Grapalat"/>
          <w:sz w:val="20"/>
          <w:szCs w:val="20"/>
          <w:lang w:val="af-ZA"/>
        </w:rPr>
        <w:t xml:space="preserve"> </w:t>
      </w:r>
      <w:r w:rsidR="003C3660" w:rsidRPr="00712340">
        <w:rPr>
          <w:rFonts w:ascii="GHEA Grapalat" w:hAnsi="GHEA Grapalat"/>
          <w:sz w:val="20"/>
          <w:szCs w:val="20"/>
          <w:lang w:val="af-ZA"/>
        </w:rPr>
        <w:t xml:space="preserve">չունեցող </w:t>
      </w:r>
      <w:r w:rsidR="006E7947" w:rsidRPr="00712340">
        <w:rPr>
          <w:rFonts w:ascii="GHEA Grapalat" w:hAnsi="GHEA Grapalat"/>
          <w:sz w:val="20"/>
          <w:szCs w:val="20"/>
          <w:lang w:val="af-ZA"/>
        </w:rPr>
        <w:t xml:space="preserve">անձանց, ինչպես </w:t>
      </w:r>
      <w:r w:rsidR="00A20B69" w:rsidRPr="00712340">
        <w:rPr>
          <w:rFonts w:ascii="GHEA Grapalat" w:hAnsi="GHEA Grapalat"/>
          <w:sz w:val="20"/>
          <w:szCs w:val="20"/>
          <w:lang w:val="af-ZA"/>
        </w:rPr>
        <w:t xml:space="preserve">նաև մասնակիցներին ներկայացվող </w:t>
      </w:r>
      <w:r w:rsidR="003E7559" w:rsidRPr="00712340">
        <w:rPr>
          <w:rFonts w:ascii="GHEA Grapalat" w:hAnsi="GHEA Grapalat"/>
          <w:sz w:val="20"/>
          <w:szCs w:val="20"/>
          <w:lang w:val="af-ZA"/>
        </w:rPr>
        <w:t xml:space="preserve">պայմանները </w:t>
      </w:r>
      <w:r w:rsidR="00A20B69" w:rsidRPr="00712340">
        <w:rPr>
          <w:rFonts w:ascii="GHEA Grapalat" w:hAnsi="GHEA Grapalat"/>
          <w:sz w:val="20"/>
          <w:szCs w:val="20"/>
          <w:lang w:val="af-ZA"/>
        </w:rPr>
        <w:t>սահմանված են սույն ընթացակարգի հրավերով:</w:t>
      </w:r>
    </w:p>
    <w:p w:rsidR="00357D48" w:rsidRPr="00712340" w:rsidRDefault="00EE73A8" w:rsidP="00EF3662">
      <w:pPr>
        <w:pStyle w:val="BodyTextIndent"/>
        <w:spacing w:line="240" w:lineRule="auto"/>
        <w:rPr>
          <w:rFonts w:ascii="GHEA Grapalat" w:hAnsi="GHEA Grapalat"/>
          <w:i w:val="0"/>
          <w:lang w:val="af-ZA"/>
        </w:rPr>
      </w:pPr>
      <w:r w:rsidRPr="00712340">
        <w:rPr>
          <w:rFonts w:ascii="GHEA Grapalat" w:hAnsi="GHEA Grapalat"/>
          <w:i w:val="0"/>
          <w:lang w:val="af-ZA"/>
        </w:rPr>
        <w:t xml:space="preserve">Ընտրված </w:t>
      </w:r>
      <w:r w:rsidR="00357D48" w:rsidRPr="00712340">
        <w:rPr>
          <w:rFonts w:ascii="GHEA Grapalat" w:hAnsi="GHEA Grapalat"/>
          <w:i w:val="0"/>
          <w:lang w:val="af-ZA"/>
        </w:rPr>
        <w:t xml:space="preserve">մասնակիցը որոշվում է </w:t>
      </w:r>
      <w:bookmarkStart w:id="1" w:name="_Hlk23167512"/>
      <w:r w:rsidR="00496E18" w:rsidRPr="00712340">
        <w:rPr>
          <w:rFonts w:ascii="GHEA Grapalat" w:hAnsi="GHEA Grapalat"/>
          <w:i w:val="0"/>
          <w:lang w:val="af-ZA"/>
        </w:rPr>
        <w:t xml:space="preserve">ոչ գնային պայմաններով բավարար գնահատված </w:t>
      </w:r>
      <w:bookmarkEnd w:id="1"/>
      <w:r w:rsidR="00357D48" w:rsidRPr="0071234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712340">
        <w:rPr>
          <w:rFonts w:ascii="GHEA Grapalat" w:hAnsi="GHEA Grapalat"/>
          <w:i w:val="0"/>
          <w:lang w:val="af-ZA"/>
        </w:rPr>
        <w:t>։</w:t>
      </w:r>
      <w:r w:rsidR="00357D48" w:rsidRPr="00712340">
        <w:rPr>
          <w:rFonts w:ascii="GHEA Grapalat" w:hAnsi="GHEA Grapalat"/>
          <w:i w:val="0"/>
          <w:lang w:val="af-ZA"/>
        </w:rPr>
        <w:t xml:space="preserve"> </w:t>
      </w:r>
    </w:p>
    <w:p w:rsidR="007E15A7" w:rsidRPr="00712340" w:rsidRDefault="00496E18" w:rsidP="00EF3662">
      <w:pPr>
        <w:pStyle w:val="BodyTextIndent"/>
        <w:spacing w:line="240" w:lineRule="auto"/>
        <w:rPr>
          <w:rFonts w:ascii="GHEA Grapalat" w:hAnsi="GHEA Grapalat"/>
          <w:i w:val="0"/>
          <w:lang w:val="af-ZA"/>
        </w:rPr>
      </w:pPr>
      <w:r w:rsidRPr="00712340">
        <w:rPr>
          <w:rFonts w:ascii="GHEA Grapalat" w:hAnsi="GHEA Grapalat"/>
          <w:i w:val="0"/>
          <w:lang w:val="af-ZA"/>
        </w:rPr>
        <w:t xml:space="preserve">Ընթացակարգի </w:t>
      </w:r>
      <w:r w:rsidR="007E15A7" w:rsidRPr="00712340">
        <w:rPr>
          <w:rFonts w:ascii="GHEA Grapalat" w:hAnsi="GHEA Grapalat"/>
          <w:i w:val="0"/>
          <w:lang w:val="af-ZA"/>
        </w:rPr>
        <w:t xml:space="preserve">հրավերը </w:t>
      </w:r>
      <w:r w:rsidR="00A20B69" w:rsidRPr="00712340">
        <w:rPr>
          <w:rFonts w:ascii="GHEA Grapalat" w:hAnsi="GHEA Grapalat"/>
          <w:i w:val="0"/>
          <w:lang w:val="af-ZA"/>
        </w:rPr>
        <w:t xml:space="preserve">թղթային </w:t>
      </w:r>
      <w:r w:rsidR="007E15A7" w:rsidRPr="00712340">
        <w:rPr>
          <w:rFonts w:ascii="GHEA Grapalat" w:hAnsi="GHEA Grapalat"/>
          <w:i w:val="0"/>
          <w:lang w:val="af-ZA"/>
        </w:rPr>
        <w:t xml:space="preserve">ստանալու համար անհրաժեշտ է դիմել պատվիրատուին, մինչև սույն հայտարարության հրապարակման օրվանից հաշված` </w:t>
      </w:r>
      <w:r w:rsidR="002305DE">
        <w:rPr>
          <w:rFonts w:ascii="GHEA Grapalat" w:hAnsi="GHEA Grapalat"/>
          <w:b/>
          <w:i w:val="0"/>
          <w:u w:val="single"/>
          <w:lang w:val="af-ZA"/>
        </w:rPr>
        <w:t>7</w:t>
      </w:r>
      <w:r w:rsidR="00F06F30" w:rsidRPr="008200D5">
        <w:rPr>
          <w:rFonts w:ascii="GHEA Grapalat" w:hAnsi="GHEA Grapalat"/>
          <w:b/>
          <w:i w:val="0"/>
          <w:lang w:val="af-ZA"/>
        </w:rPr>
        <w:t>-րդ օրը</w:t>
      </w:r>
      <w:r w:rsidR="008200D5" w:rsidRPr="008200D5">
        <w:rPr>
          <w:rFonts w:ascii="GHEA Grapalat" w:hAnsi="GHEA Grapalat"/>
          <w:b/>
          <w:i w:val="0"/>
          <w:lang w:val="ru-RU"/>
        </w:rPr>
        <w:t>՝</w:t>
      </w:r>
      <w:r w:rsidR="008200D5" w:rsidRPr="002305DE">
        <w:rPr>
          <w:rFonts w:ascii="GHEA Grapalat" w:hAnsi="GHEA Grapalat"/>
          <w:b/>
          <w:i w:val="0"/>
          <w:lang w:val="af-ZA"/>
        </w:rPr>
        <w:t xml:space="preserve"> /</w:t>
      </w:r>
      <w:r w:rsidR="002305DE">
        <w:rPr>
          <w:rFonts w:ascii="GHEA Grapalat" w:hAnsi="GHEA Grapalat"/>
          <w:b/>
          <w:i w:val="0"/>
          <w:lang w:val="af-ZA"/>
        </w:rPr>
        <w:t xml:space="preserve"> </w:t>
      </w:r>
      <w:r w:rsidR="00E82384" w:rsidRPr="002305DE">
        <w:rPr>
          <w:rFonts w:ascii="GHEA Grapalat" w:hAnsi="GHEA Grapalat"/>
          <w:b/>
          <w:i w:val="0"/>
          <w:lang w:val="af-ZA"/>
        </w:rPr>
        <w:t>2020</w:t>
      </w:r>
      <w:r w:rsidR="008200D5" w:rsidRPr="008200D5">
        <w:rPr>
          <w:rFonts w:ascii="GHEA Grapalat" w:hAnsi="GHEA Grapalat"/>
          <w:b/>
          <w:i w:val="0"/>
          <w:lang w:val="ru-RU"/>
        </w:rPr>
        <w:t>թ</w:t>
      </w:r>
      <w:r w:rsidR="008200D5" w:rsidRPr="002305DE">
        <w:rPr>
          <w:rFonts w:ascii="GHEA Grapalat" w:hAnsi="GHEA Grapalat"/>
          <w:b/>
          <w:i w:val="0"/>
          <w:lang w:val="af-ZA"/>
        </w:rPr>
        <w:t>./</w:t>
      </w:r>
      <w:r w:rsidR="00F06F30" w:rsidRPr="008200D5">
        <w:rPr>
          <w:rFonts w:ascii="GHEA Grapalat" w:hAnsi="GHEA Grapalat"/>
          <w:b/>
          <w:i w:val="0"/>
          <w:lang w:val="af-ZA"/>
        </w:rPr>
        <w:t xml:space="preserve"> ժամը </w:t>
      </w:r>
      <w:r w:rsidR="000D742C" w:rsidRPr="002305DE">
        <w:rPr>
          <w:rFonts w:ascii="GHEA Grapalat" w:hAnsi="GHEA Grapalat"/>
          <w:b/>
          <w:i w:val="0"/>
          <w:lang w:val="af-ZA"/>
        </w:rPr>
        <w:t>1</w:t>
      </w:r>
      <w:r w:rsidR="002305DE">
        <w:rPr>
          <w:rFonts w:ascii="GHEA Grapalat" w:hAnsi="GHEA Grapalat"/>
          <w:b/>
          <w:i w:val="0"/>
          <w:lang w:val="af-ZA"/>
        </w:rPr>
        <w:t>1</w:t>
      </w:r>
      <w:r w:rsidR="00A84A73">
        <w:rPr>
          <w:rFonts w:ascii="GHEA Grapalat" w:hAnsi="GHEA Grapalat"/>
          <w:b/>
          <w:i w:val="0"/>
          <w:lang w:val="af-ZA"/>
        </w:rPr>
        <w:t>-</w:t>
      </w:r>
      <w:r w:rsidR="002305DE">
        <w:rPr>
          <w:rFonts w:ascii="GHEA Grapalat" w:hAnsi="GHEA Grapalat"/>
          <w:b/>
          <w:i w:val="0"/>
          <w:lang w:val="af-ZA"/>
        </w:rPr>
        <w:t>0</w:t>
      </w:r>
      <w:r w:rsidR="000D742C" w:rsidRPr="002305DE">
        <w:rPr>
          <w:rFonts w:ascii="GHEA Grapalat" w:hAnsi="GHEA Grapalat"/>
          <w:b/>
          <w:i w:val="0"/>
          <w:lang w:val="af-ZA"/>
        </w:rPr>
        <w:t>0</w:t>
      </w:r>
      <w:r w:rsidR="00F06F30" w:rsidRPr="008200D5">
        <w:rPr>
          <w:rFonts w:ascii="GHEA Grapalat" w:hAnsi="GHEA Grapalat"/>
          <w:b/>
          <w:i w:val="0"/>
          <w:lang w:val="af-ZA"/>
        </w:rPr>
        <w:t>-ը</w:t>
      </w:r>
      <w:r w:rsidR="007E15A7" w:rsidRPr="008200D5">
        <w:rPr>
          <w:rFonts w:ascii="GHEA Grapalat" w:hAnsi="GHEA Grapalat"/>
          <w:b/>
          <w:i w:val="0"/>
          <w:lang w:val="af-ZA"/>
        </w:rPr>
        <w:t>։</w:t>
      </w:r>
      <w:r w:rsidR="007E15A7" w:rsidRPr="00712340">
        <w:rPr>
          <w:rFonts w:ascii="GHEA Grapalat" w:hAnsi="GHEA Grapalat"/>
          <w:i w:val="0"/>
          <w:lang w:val="af-ZA"/>
        </w:rPr>
        <w:t xml:space="preserve"> Ընդ որում, </w:t>
      </w:r>
      <w:r w:rsidR="00A20B69" w:rsidRPr="00712340">
        <w:rPr>
          <w:rFonts w:ascii="GHEA Grapalat" w:hAnsi="GHEA Grapalat"/>
          <w:i w:val="0"/>
          <w:lang w:val="af-ZA"/>
        </w:rPr>
        <w:t xml:space="preserve">թղթային </w:t>
      </w:r>
      <w:r w:rsidR="007E15A7" w:rsidRPr="00712340">
        <w:rPr>
          <w:rFonts w:ascii="GHEA Grapalat" w:hAnsi="GHEA Grapalat"/>
          <w:i w:val="0"/>
          <w:lang w:val="af-ZA"/>
        </w:rPr>
        <w:t xml:space="preserve">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w:t>
      </w:r>
      <w:r w:rsidR="00E20B3E" w:rsidRPr="00712340">
        <w:rPr>
          <w:rFonts w:ascii="GHEA Grapalat" w:hAnsi="GHEA Grapalat"/>
          <w:i w:val="0"/>
          <w:lang w:val="af-ZA"/>
        </w:rPr>
        <w:t xml:space="preserve">առաջին </w:t>
      </w:r>
      <w:r w:rsidR="007E15A7" w:rsidRPr="00712340">
        <w:rPr>
          <w:rFonts w:ascii="GHEA Grapalat" w:hAnsi="GHEA Grapalat"/>
          <w:i w:val="0"/>
          <w:lang w:val="af-ZA"/>
        </w:rPr>
        <w:t>աշխատանքային։</w:t>
      </w:r>
    </w:p>
    <w:p w:rsidR="0067579A" w:rsidRPr="00712340" w:rsidRDefault="00357D48" w:rsidP="00EF3662">
      <w:pPr>
        <w:pStyle w:val="BodyTextIndent"/>
        <w:spacing w:line="240" w:lineRule="auto"/>
        <w:rPr>
          <w:rFonts w:ascii="GHEA Grapalat" w:hAnsi="GHEA Grapalat"/>
          <w:i w:val="0"/>
          <w:lang w:val="af-ZA"/>
        </w:rPr>
      </w:pPr>
      <w:r w:rsidRPr="00712340">
        <w:rPr>
          <w:rFonts w:ascii="GHEA Grapalat" w:hAnsi="GHEA Grapalat"/>
          <w:i w:val="0"/>
          <w:lang w:val="af-ZA"/>
        </w:rPr>
        <w:t xml:space="preserve">Էլեկտրոնային ձևով հրավեր տրամադրելու պահանջի դեպքում պատվիրատուն </w:t>
      </w:r>
      <w:r w:rsidR="00E222A7" w:rsidRPr="00712340">
        <w:rPr>
          <w:rFonts w:ascii="GHEA Grapalat" w:hAnsi="GHEA Grapalat"/>
          <w:i w:val="0"/>
          <w:lang w:val="af-ZA"/>
        </w:rPr>
        <w:t xml:space="preserve">անվճար </w:t>
      </w:r>
      <w:r w:rsidRPr="00712340">
        <w:rPr>
          <w:rFonts w:ascii="GHEA Grapalat" w:hAnsi="GHEA Grapalat"/>
          <w:i w:val="0"/>
          <w:lang w:val="af-ZA"/>
        </w:rPr>
        <w:t>ապահովում է հրավերի` էլեկտրոնային ձևով տրամադրումը դիմում</w:t>
      </w:r>
      <w:r w:rsidR="0006311D" w:rsidRPr="00712340">
        <w:rPr>
          <w:rFonts w:ascii="GHEA Grapalat" w:hAnsi="GHEA Grapalat"/>
          <w:i w:val="0"/>
          <w:lang w:val="af-ZA"/>
        </w:rPr>
        <w:t>ը</w:t>
      </w:r>
      <w:r w:rsidRPr="00712340">
        <w:rPr>
          <w:rFonts w:ascii="GHEA Grapalat" w:hAnsi="GHEA Grapalat"/>
          <w:i w:val="0"/>
          <w:lang w:val="af-ZA"/>
        </w:rPr>
        <w:t xml:space="preserve"> ստանալու օրվան հաջորդող աշխատանքային օրվա ընթացքում</w:t>
      </w:r>
      <w:r w:rsidR="004D5671" w:rsidRPr="00712340">
        <w:rPr>
          <w:rFonts w:ascii="GHEA Grapalat" w:hAnsi="GHEA Grapalat"/>
          <w:i w:val="0"/>
          <w:lang w:val="af-ZA"/>
        </w:rPr>
        <w:t>։</w:t>
      </w:r>
      <w:r w:rsidRPr="00712340">
        <w:rPr>
          <w:rFonts w:ascii="GHEA Grapalat" w:hAnsi="GHEA Grapalat"/>
          <w:i w:val="0"/>
          <w:lang w:val="af-ZA"/>
        </w:rPr>
        <w:t xml:space="preserve"> </w:t>
      </w:r>
    </w:p>
    <w:p w:rsidR="0067579A" w:rsidRPr="00712340" w:rsidRDefault="00363E98" w:rsidP="00EF3662">
      <w:pPr>
        <w:pStyle w:val="BodyTextIndent"/>
        <w:spacing w:line="240" w:lineRule="auto"/>
        <w:rPr>
          <w:rFonts w:ascii="GHEA Grapalat" w:hAnsi="GHEA Grapalat"/>
          <w:i w:val="0"/>
          <w:lang w:val="af-ZA"/>
        </w:rPr>
      </w:pPr>
      <w:r w:rsidRPr="00712340">
        <w:rPr>
          <w:rFonts w:ascii="GHEA Grapalat" w:hAnsi="GHEA Grapalat"/>
          <w:i w:val="0"/>
          <w:lang w:val="af-ZA"/>
        </w:rPr>
        <w:t>Հ</w:t>
      </w:r>
      <w:r w:rsidR="0067579A" w:rsidRPr="00712340">
        <w:rPr>
          <w:rFonts w:ascii="GHEA Grapalat" w:hAnsi="GHEA Grapalat"/>
          <w:i w:val="0"/>
          <w:lang w:val="af-ZA"/>
        </w:rPr>
        <w:t>րավեր չստանալը չի սահմանափակում մասնակցի` սույն ընթացակարգին մասնակցելու իրավունքը</w:t>
      </w:r>
      <w:r w:rsidR="004D5671" w:rsidRPr="00712340">
        <w:rPr>
          <w:rFonts w:ascii="GHEA Grapalat" w:hAnsi="GHEA Grapalat"/>
          <w:i w:val="0"/>
          <w:lang w:val="af-ZA"/>
        </w:rPr>
        <w:t>։</w:t>
      </w:r>
      <w:r w:rsidR="0067579A" w:rsidRPr="00712340">
        <w:rPr>
          <w:rFonts w:ascii="GHEA Grapalat" w:hAnsi="GHEA Grapalat"/>
          <w:i w:val="0"/>
          <w:lang w:val="af-ZA"/>
        </w:rPr>
        <w:t xml:space="preserve"> </w:t>
      </w:r>
    </w:p>
    <w:p w:rsidR="003E7559" w:rsidRPr="00712340" w:rsidRDefault="003E7559" w:rsidP="003E7559">
      <w:pPr>
        <w:pStyle w:val="BodyTextIndent"/>
        <w:spacing w:line="240" w:lineRule="auto"/>
        <w:rPr>
          <w:rFonts w:ascii="GHEA Grapalat" w:hAnsi="GHEA Grapalat"/>
          <w:i w:val="0"/>
          <w:lang w:val="af-ZA"/>
        </w:rPr>
      </w:pPr>
      <w:r w:rsidRPr="00712340">
        <w:rPr>
          <w:rFonts w:ascii="GHEA Grapalat" w:hAnsi="GHEA Grapalat"/>
          <w:i w:val="0"/>
          <w:lang w:val="af-ZA"/>
        </w:rPr>
        <w:t>Մրցույթի հայտերն անհրաժեշտ է ներկայացնել</w:t>
      </w:r>
      <w:r w:rsidR="008200D5" w:rsidRPr="002305DE">
        <w:rPr>
          <w:rFonts w:ascii="GHEA Grapalat" w:hAnsi="GHEA Grapalat"/>
          <w:i w:val="0"/>
          <w:lang w:val="af-ZA"/>
        </w:rPr>
        <w:t xml:space="preserve"> </w:t>
      </w:r>
      <w:r w:rsidR="002305DE" w:rsidRPr="004A6071">
        <w:rPr>
          <w:rFonts w:ascii="GHEA Grapalat" w:hAnsi="GHEA Grapalat"/>
          <w:b/>
          <w:i w:val="0"/>
          <w:lang w:val="af-ZA"/>
        </w:rPr>
        <w:t xml:space="preserve">ՀՀ </w:t>
      </w:r>
      <w:r w:rsidR="002305DE">
        <w:rPr>
          <w:rFonts w:ascii="GHEA Grapalat" w:hAnsi="GHEA Grapalat"/>
          <w:b/>
          <w:i w:val="0"/>
          <w:lang w:val="af-ZA"/>
        </w:rPr>
        <w:t xml:space="preserve">Արարատի </w:t>
      </w:r>
      <w:r w:rsidR="002305DE" w:rsidRPr="004A6071">
        <w:rPr>
          <w:rFonts w:ascii="GHEA Grapalat" w:hAnsi="GHEA Grapalat"/>
          <w:b/>
          <w:i w:val="0"/>
          <w:lang w:val="af-ZA"/>
        </w:rPr>
        <w:t xml:space="preserve">մարզ, գ. </w:t>
      </w:r>
      <w:r w:rsidR="002305DE">
        <w:rPr>
          <w:rFonts w:ascii="GHEA Grapalat" w:hAnsi="GHEA Grapalat"/>
          <w:b/>
          <w:i w:val="0"/>
          <w:lang w:val="af-ZA"/>
        </w:rPr>
        <w:t xml:space="preserve">Արարատ </w:t>
      </w:r>
      <w:r w:rsidR="002305DE" w:rsidRPr="004A6071">
        <w:rPr>
          <w:rFonts w:ascii="GHEA Grapalat" w:hAnsi="GHEA Grapalat"/>
          <w:b/>
          <w:i w:val="0"/>
          <w:lang w:val="af-ZA"/>
        </w:rPr>
        <w:t xml:space="preserve">, </w:t>
      </w:r>
      <w:r w:rsidR="002305DE">
        <w:rPr>
          <w:rFonts w:ascii="GHEA Grapalat" w:hAnsi="GHEA Grapalat"/>
          <w:b/>
          <w:i w:val="0"/>
          <w:lang w:val="af-ZA"/>
        </w:rPr>
        <w:t xml:space="preserve">Ռ Վարդանյան </w:t>
      </w:r>
      <w:r w:rsidR="002305DE" w:rsidRPr="004A6071">
        <w:rPr>
          <w:rFonts w:ascii="GHEA Grapalat" w:hAnsi="GHEA Grapalat"/>
          <w:b/>
          <w:i w:val="0"/>
          <w:lang w:val="af-ZA"/>
        </w:rPr>
        <w:t xml:space="preserve"> 2</w:t>
      </w:r>
      <w:r w:rsidR="002305DE">
        <w:rPr>
          <w:rFonts w:ascii="GHEA Grapalat" w:hAnsi="GHEA Grapalat"/>
          <w:b/>
          <w:i w:val="0"/>
          <w:lang w:val="af-ZA"/>
        </w:rPr>
        <w:t xml:space="preserve">8 </w:t>
      </w:r>
      <w:r w:rsidR="002305DE" w:rsidRPr="00712340">
        <w:rPr>
          <w:rFonts w:ascii="GHEA Grapalat" w:hAnsi="GHEA Grapalat"/>
          <w:i w:val="0"/>
          <w:lang w:val="af-ZA"/>
        </w:rPr>
        <w:t>հասցեում</w:t>
      </w:r>
      <w:r w:rsidR="008200D5" w:rsidRPr="002305DE">
        <w:rPr>
          <w:rFonts w:ascii="GHEA Grapalat" w:hAnsi="GHEA Grapalat"/>
          <w:i w:val="0"/>
          <w:lang w:val="af-ZA"/>
        </w:rPr>
        <w:t xml:space="preserve"> </w:t>
      </w:r>
      <w:r w:rsidRPr="00712340">
        <w:rPr>
          <w:rFonts w:ascii="GHEA Grapalat" w:hAnsi="GHEA Grapalat"/>
          <w:i w:val="0"/>
          <w:lang w:val="af-ZA"/>
        </w:rPr>
        <w:t>հասցեով, փաստաթղթային ձևով</w:t>
      </w:r>
      <w:r w:rsidRPr="00712340">
        <w:rPr>
          <w:rFonts w:ascii="GHEA Grapalat" w:hAnsi="GHEA Grapalat"/>
          <w:i w:val="0"/>
          <w:lang w:val="af-ZA" w:eastAsia="ru-RU"/>
        </w:rPr>
        <w:t xml:space="preserve"> </w:t>
      </w:r>
      <w:r w:rsidRPr="00712340">
        <w:rPr>
          <w:rFonts w:ascii="GHEA Grapalat" w:hAnsi="GHEA Grapalat"/>
          <w:i w:val="0"/>
          <w:lang w:val="af-ZA"/>
        </w:rPr>
        <w:t xml:space="preserve">մինչև սույն հայտարարության հրապարակման օրվանից հաշված </w:t>
      </w:r>
      <w:r w:rsidR="008200D5" w:rsidRPr="002305DE">
        <w:rPr>
          <w:rFonts w:ascii="GHEA Grapalat" w:hAnsi="GHEA Grapalat"/>
          <w:b/>
          <w:i w:val="0"/>
          <w:u w:val="single"/>
          <w:lang w:val="af-ZA"/>
        </w:rPr>
        <w:t>7</w:t>
      </w:r>
      <w:r w:rsidRPr="008200D5">
        <w:rPr>
          <w:rFonts w:ascii="GHEA Grapalat" w:hAnsi="GHEA Grapalat"/>
          <w:b/>
          <w:i w:val="0"/>
          <w:lang w:val="af-ZA"/>
        </w:rPr>
        <w:t xml:space="preserve">-րդ օրվա </w:t>
      </w:r>
      <w:r w:rsidR="008200D5" w:rsidRPr="008200D5">
        <w:rPr>
          <w:rFonts w:ascii="GHEA Grapalat" w:hAnsi="GHEA Grapalat"/>
          <w:b/>
          <w:i w:val="0"/>
          <w:lang w:val="ru-RU"/>
        </w:rPr>
        <w:t>՝</w:t>
      </w:r>
      <w:r w:rsidR="008200D5" w:rsidRPr="002305DE">
        <w:rPr>
          <w:rFonts w:ascii="GHEA Grapalat" w:hAnsi="GHEA Grapalat"/>
          <w:b/>
          <w:i w:val="0"/>
          <w:lang w:val="af-ZA"/>
        </w:rPr>
        <w:t xml:space="preserve"> </w:t>
      </w:r>
      <w:r w:rsidR="005F7D89">
        <w:rPr>
          <w:rFonts w:ascii="GHEA Grapalat" w:hAnsi="GHEA Grapalat"/>
          <w:b/>
          <w:i w:val="0"/>
          <w:lang w:val="af-ZA"/>
        </w:rPr>
        <w:t>21</w:t>
      </w:r>
      <w:r w:rsidR="008200D5" w:rsidRPr="002305DE">
        <w:rPr>
          <w:rFonts w:ascii="GHEA Grapalat" w:hAnsi="GHEA Grapalat"/>
          <w:b/>
          <w:i w:val="0"/>
          <w:lang w:val="af-ZA"/>
        </w:rPr>
        <w:t>/</w:t>
      </w:r>
      <w:r w:rsidR="00010136">
        <w:rPr>
          <w:rFonts w:ascii="GHEA Grapalat" w:hAnsi="GHEA Grapalat"/>
          <w:b/>
          <w:i w:val="0"/>
          <w:lang w:val="af-ZA"/>
        </w:rPr>
        <w:t xml:space="preserve"> </w:t>
      </w:r>
      <w:r w:rsidR="00E82384" w:rsidRPr="002305DE">
        <w:rPr>
          <w:rFonts w:ascii="GHEA Grapalat" w:hAnsi="GHEA Grapalat"/>
          <w:b/>
          <w:i w:val="0"/>
          <w:lang w:val="af-ZA"/>
        </w:rPr>
        <w:t>.07.2020</w:t>
      </w:r>
      <w:r w:rsidR="008200D5" w:rsidRPr="008200D5">
        <w:rPr>
          <w:rFonts w:ascii="GHEA Grapalat" w:hAnsi="GHEA Grapalat"/>
          <w:b/>
          <w:i w:val="0"/>
          <w:lang w:val="ru-RU"/>
        </w:rPr>
        <w:t>թ</w:t>
      </w:r>
      <w:r w:rsidR="008200D5" w:rsidRPr="002305DE">
        <w:rPr>
          <w:rFonts w:ascii="GHEA Grapalat" w:hAnsi="GHEA Grapalat"/>
          <w:b/>
          <w:i w:val="0"/>
          <w:lang w:val="af-ZA"/>
        </w:rPr>
        <w:t xml:space="preserve">./ </w:t>
      </w:r>
      <w:r w:rsidRPr="008200D5">
        <w:rPr>
          <w:rFonts w:ascii="GHEA Grapalat" w:hAnsi="GHEA Grapalat"/>
          <w:b/>
          <w:i w:val="0"/>
          <w:lang w:val="af-ZA"/>
        </w:rPr>
        <w:t xml:space="preserve">ժամը </w:t>
      </w:r>
      <w:r w:rsidR="00A84A73">
        <w:rPr>
          <w:rFonts w:ascii="GHEA Grapalat" w:hAnsi="GHEA Grapalat"/>
          <w:b/>
          <w:i w:val="0"/>
          <w:lang w:val="af-ZA"/>
        </w:rPr>
        <w:t xml:space="preserve">11.00 </w:t>
      </w:r>
      <w:r w:rsidRPr="008200D5">
        <w:rPr>
          <w:rFonts w:ascii="GHEA Grapalat" w:hAnsi="GHEA Grapalat"/>
          <w:b/>
          <w:i w:val="0"/>
          <w:lang w:val="af-ZA"/>
        </w:rPr>
        <w:t>-ը:</w:t>
      </w:r>
      <w:r w:rsidRPr="00712340">
        <w:rPr>
          <w:rFonts w:ascii="GHEA Grapalat" w:hAnsi="GHEA Grapalat"/>
          <w:i w:val="0"/>
          <w:lang w:val="af-ZA"/>
        </w:rPr>
        <w:t xml:space="preserve"> Հայտերը, հայերենից բացի, կարող են ներկայացվել նաև անգլերեն կամ ռուսերեն: </w:t>
      </w:r>
    </w:p>
    <w:p w:rsidR="003E7559" w:rsidRPr="00712340" w:rsidRDefault="003E7559" w:rsidP="003E7559">
      <w:pPr>
        <w:pStyle w:val="BodyTextIndent"/>
        <w:spacing w:line="240" w:lineRule="auto"/>
        <w:ind w:firstLine="708"/>
        <w:rPr>
          <w:rFonts w:ascii="GHEA Grapalat" w:hAnsi="GHEA Grapalat"/>
          <w:i w:val="0"/>
          <w:lang w:val="af-ZA"/>
        </w:rPr>
      </w:pPr>
      <w:r w:rsidRPr="00712340">
        <w:rPr>
          <w:rFonts w:ascii="GHEA Grapalat" w:hAnsi="GHEA Grapalat"/>
          <w:i w:val="0"/>
          <w:lang w:val="af-ZA"/>
        </w:rPr>
        <w:t xml:space="preserve">Հայտերի բացումը տեղի կունենա </w:t>
      </w:r>
      <w:r w:rsidR="00A84A73">
        <w:rPr>
          <w:rFonts w:ascii="GHEA Grapalat" w:hAnsi="GHEA Grapalat"/>
          <w:b/>
          <w:i w:val="0"/>
          <w:lang w:val="af-ZA"/>
        </w:rPr>
        <w:t xml:space="preserve"> </w:t>
      </w:r>
      <w:r w:rsidR="008200D5" w:rsidRPr="001760BC">
        <w:rPr>
          <w:rFonts w:ascii="GHEA Grapalat" w:hAnsi="GHEA Grapalat"/>
          <w:b/>
          <w:i w:val="0"/>
          <w:lang w:val="af-ZA"/>
        </w:rPr>
        <w:t xml:space="preserve"> </w:t>
      </w:r>
      <w:r w:rsidR="00A84A73" w:rsidRPr="004A6071">
        <w:rPr>
          <w:rFonts w:ascii="GHEA Grapalat" w:hAnsi="GHEA Grapalat"/>
          <w:b/>
          <w:i w:val="0"/>
          <w:lang w:val="af-ZA"/>
        </w:rPr>
        <w:t xml:space="preserve">ՀՀ </w:t>
      </w:r>
      <w:r w:rsidR="00A84A73">
        <w:rPr>
          <w:rFonts w:ascii="GHEA Grapalat" w:hAnsi="GHEA Grapalat"/>
          <w:b/>
          <w:i w:val="0"/>
          <w:lang w:val="af-ZA"/>
        </w:rPr>
        <w:t xml:space="preserve">Արարատի </w:t>
      </w:r>
      <w:r w:rsidR="00A84A73" w:rsidRPr="004A6071">
        <w:rPr>
          <w:rFonts w:ascii="GHEA Grapalat" w:hAnsi="GHEA Grapalat"/>
          <w:b/>
          <w:i w:val="0"/>
          <w:lang w:val="af-ZA"/>
        </w:rPr>
        <w:t xml:space="preserve">մարզ, գ. </w:t>
      </w:r>
      <w:r w:rsidR="00A84A73">
        <w:rPr>
          <w:rFonts w:ascii="GHEA Grapalat" w:hAnsi="GHEA Grapalat"/>
          <w:b/>
          <w:i w:val="0"/>
          <w:lang w:val="af-ZA"/>
        </w:rPr>
        <w:t xml:space="preserve">Արարատ </w:t>
      </w:r>
      <w:r w:rsidR="00A84A73" w:rsidRPr="004A6071">
        <w:rPr>
          <w:rFonts w:ascii="GHEA Grapalat" w:hAnsi="GHEA Grapalat"/>
          <w:b/>
          <w:i w:val="0"/>
          <w:lang w:val="af-ZA"/>
        </w:rPr>
        <w:t xml:space="preserve">, </w:t>
      </w:r>
      <w:r w:rsidR="00A84A73">
        <w:rPr>
          <w:rFonts w:ascii="GHEA Grapalat" w:hAnsi="GHEA Grapalat"/>
          <w:b/>
          <w:i w:val="0"/>
          <w:lang w:val="af-ZA"/>
        </w:rPr>
        <w:t xml:space="preserve">Ռ Վարդանյան </w:t>
      </w:r>
      <w:r w:rsidR="00A84A73" w:rsidRPr="004A6071">
        <w:rPr>
          <w:rFonts w:ascii="GHEA Grapalat" w:hAnsi="GHEA Grapalat"/>
          <w:b/>
          <w:i w:val="0"/>
          <w:lang w:val="af-ZA"/>
        </w:rPr>
        <w:t xml:space="preserve"> 2</w:t>
      </w:r>
      <w:r w:rsidR="00A84A73">
        <w:rPr>
          <w:rFonts w:ascii="GHEA Grapalat" w:hAnsi="GHEA Grapalat"/>
          <w:b/>
          <w:i w:val="0"/>
          <w:lang w:val="af-ZA"/>
        </w:rPr>
        <w:t xml:space="preserve">8 </w:t>
      </w:r>
      <w:r w:rsidR="00A84A73">
        <w:rPr>
          <w:rFonts w:ascii="GHEA Grapalat" w:hAnsi="GHEA Grapalat"/>
          <w:i w:val="0"/>
          <w:lang w:val="af-ZA"/>
        </w:rPr>
        <w:t xml:space="preserve"> </w:t>
      </w:r>
      <w:r w:rsidR="00A84A73" w:rsidRPr="002305DE">
        <w:rPr>
          <w:rFonts w:ascii="GHEA Grapalat" w:hAnsi="GHEA Grapalat"/>
          <w:i w:val="0"/>
          <w:lang w:val="af-ZA"/>
        </w:rPr>
        <w:t xml:space="preserve"> </w:t>
      </w:r>
      <w:r w:rsidR="00A84A73">
        <w:rPr>
          <w:rFonts w:ascii="GHEA Grapalat" w:hAnsi="GHEA Grapalat"/>
          <w:i w:val="0"/>
          <w:lang w:val="af-ZA"/>
        </w:rPr>
        <w:t xml:space="preserve"> </w:t>
      </w:r>
      <w:r w:rsidR="00A84A73" w:rsidRPr="00712340">
        <w:rPr>
          <w:rFonts w:ascii="GHEA Grapalat" w:hAnsi="GHEA Grapalat"/>
          <w:i w:val="0"/>
          <w:lang w:val="af-ZA"/>
        </w:rPr>
        <w:t>,</w:t>
      </w:r>
      <w:r w:rsidR="008200D5" w:rsidRPr="001760BC">
        <w:rPr>
          <w:rFonts w:ascii="GHEA Grapalat" w:hAnsi="GHEA Grapalat"/>
          <w:b/>
          <w:i w:val="0"/>
          <w:lang w:val="af-ZA"/>
        </w:rPr>
        <w:t xml:space="preserve"> </w:t>
      </w:r>
      <w:r w:rsidR="008200D5">
        <w:rPr>
          <w:rFonts w:ascii="GHEA Grapalat" w:hAnsi="GHEA Grapalat"/>
          <w:b/>
          <w:i w:val="0"/>
          <w:lang w:val="af-ZA"/>
        </w:rPr>
        <w:t>հասցեում,</w:t>
      </w:r>
      <w:r w:rsidR="008200D5" w:rsidRPr="002305DE">
        <w:rPr>
          <w:rFonts w:ascii="GHEA Grapalat" w:hAnsi="GHEA Grapalat"/>
          <w:b/>
          <w:i w:val="0"/>
          <w:lang w:val="af-ZA"/>
        </w:rPr>
        <w:t xml:space="preserve"> </w:t>
      </w:r>
      <w:r w:rsidR="008200D5" w:rsidRPr="001760BC">
        <w:rPr>
          <w:rFonts w:ascii="GHEA Grapalat" w:hAnsi="GHEA Grapalat"/>
          <w:b/>
          <w:i w:val="0"/>
          <w:lang w:val="af-ZA"/>
        </w:rPr>
        <w:t>«2020թ</w:t>
      </w:r>
      <w:r w:rsidR="008200D5" w:rsidRPr="002305DE">
        <w:rPr>
          <w:rFonts w:ascii="GHEA Grapalat" w:hAnsi="GHEA Grapalat"/>
          <w:b/>
          <w:i w:val="0"/>
          <w:lang w:val="af-ZA"/>
        </w:rPr>
        <w:t>.</w:t>
      </w:r>
      <w:r w:rsidR="008200D5" w:rsidRPr="001760BC">
        <w:rPr>
          <w:rFonts w:ascii="GHEA Grapalat" w:hAnsi="GHEA Grapalat"/>
          <w:b/>
          <w:i w:val="0"/>
          <w:lang w:val="af-ZA"/>
        </w:rPr>
        <w:t>» «հու</w:t>
      </w:r>
      <w:r w:rsidR="008200D5" w:rsidRPr="001760BC">
        <w:rPr>
          <w:rFonts w:ascii="GHEA Grapalat" w:hAnsi="GHEA Grapalat"/>
          <w:b/>
          <w:i w:val="0"/>
          <w:lang w:val="ru-RU"/>
        </w:rPr>
        <w:t>լ</w:t>
      </w:r>
      <w:r w:rsidR="008200D5" w:rsidRPr="001760BC">
        <w:rPr>
          <w:rFonts w:ascii="GHEA Grapalat" w:hAnsi="GHEA Grapalat"/>
          <w:b/>
          <w:i w:val="0"/>
          <w:lang w:val="af-ZA"/>
        </w:rPr>
        <w:t>իսի» «</w:t>
      </w:r>
      <w:r w:rsidR="00E55DC6">
        <w:rPr>
          <w:rFonts w:ascii="GHEA Grapalat" w:hAnsi="GHEA Grapalat"/>
          <w:b/>
          <w:i w:val="0"/>
          <w:lang w:val="af-ZA"/>
        </w:rPr>
        <w:t>21</w:t>
      </w:r>
      <w:r w:rsidR="002305DE">
        <w:rPr>
          <w:rFonts w:ascii="GHEA Grapalat" w:hAnsi="GHEA Grapalat"/>
          <w:b/>
          <w:i w:val="0"/>
          <w:lang w:val="af-ZA"/>
        </w:rPr>
        <w:t xml:space="preserve"> </w:t>
      </w:r>
      <w:r w:rsidR="008200D5" w:rsidRPr="001760BC">
        <w:rPr>
          <w:rFonts w:ascii="GHEA Grapalat" w:hAnsi="GHEA Grapalat"/>
          <w:b/>
          <w:i w:val="0"/>
          <w:lang w:val="af-ZA"/>
        </w:rPr>
        <w:t xml:space="preserve">» -ին ժամը  </w:t>
      </w:r>
      <w:r w:rsidR="002305DE">
        <w:rPr>
          <w:rFonts w:ascii="GHEA Grapalat" w:hAnsi="GHEA Grapalat"/>
          <w:b/>
          <w:i w:val="0"/>
          <w:u w:val="single"/>
          <w:lang w:val="af-ZA"/>
        </w:rPr>
        <w:t>11.00</w:t>
      </w:r>
      <w:r w:rsidR="008200D5" w:rsidRPr="001760BC">
        <w:rPr>
          <w:rFonts w:ascii="GHEA Grapalat" w:hAnsi="GHEA Grapalat"/>
          <w:b/>
          <w:i w:val="0"/>
          <w:lang w:val="af-ZA"/>
        </w:rPr>
        <w:t>ին։</w:t>
      </w:r>
      <w:r w:rsidR="008200D5" w:rsidRPr="004A6071">
        <w:rPr>
          <w:rFonts w:ascii="GHEA Grapalat" w:hAnsi="GHEA Grapalat"/>
          <w:i w:val="0"/>
          <w:lang w:val="af-ZA"/>
        </w:rPr>
        <w:t xml:space="preserve">   </w:t>
      </w:r>
    </w:p>
    <w:p w:rsidR="00357D48" w:rsidRPr="00712340" w:rsidRDefault="001305C6" w:rsidP="00EF3662">
      <w:pPr>
        <w:pStyle w:val="BodyTextIndent"/>
        <w:spacing w:line="240" w:lineRule="auto"/>
        <w:rPr>
          <w:rFonts w:ascii="GHEA Grapalat" w:hAnsi="GHEA Grapalat"/>
          <w:i w:val="0"/>
          <w:lang w:val="af-ZA"/>
        </w:rPr>
      </w:pPr>
      <w:r w:rsidRPr="00712340">
        <w:rPr>
          <w:rFonts w:ascii="GHEA Grapalat" w:hAnsi="GHEA Grapalat"/>
          <w:i w:val="0"/>
          <w:lang w:val="af-ZA"/>
        </w:rPr>
        <w:t>Սույն</w:t>
      </w:r>
      <w:r w:rsidR="00357D48" w:rsidRPr="00712340">
        <w:rPr>
          <w:rFonts w:ascii="GHEA Grapalat" w:hAnsi="GHEA Grapalat"/>
          <w:i w:val="0"/>
          <w:lang w:val="af-ZA"/>
        </w:rPr>
        <w:t xml:space="preserve"> ընթացակար</w:t>
      </w:r>
      <w:r w:rsidR="00347499" w:rsidRPr="00712340">
        <w:rPr>
          <w:rFonts w:ascii="GHEA Grapalat" w:hAnsi="GHEA Grapalat"/>
          <w:i w:val="0"/>
          <w:lang w:val="af-ZA"/>
        </w:rPr>
        <w:t>գ</w:t>
      </w:r>
      <w:r w:rsidR="00357D48" w:rsidRPr="00712340">
        <w:rPr>
          <w:rFonts w:ascii="GHEA Grapalat" w:hAnsi="GHEA Grapalat"/>
          <w:i w:val="0"/>
          <w:lang w:val="af-ZA"/>
        </w:rPr>
        <w:t>ի վերաբերյալ բողոքները</w:t>
      </w:r>
      <w:r w:rsidR="00BE439E" w:rsidRPr="00712340">
        <w:rPr>
          <w:rFonts w:ascii="GHEA Grapalat" w:hAnsi="GHEA Grapalat"/>
          <w:i w:val="0"/>
          <w:lang w:val="af-ZA"/>
        </w:rPr>
        <w:t xml:space="preserve"> </w:t>
      </w:r>
      <w:r w:rsidRPr="00712340">
        <w:rPr>
          <w:rFonts w:ascii="GHEA Grapalat" w:hAnsi="GHEA Grapalat"/>
          <w:i w:val="0"/>
          <w:lang w:val="af-ZA"/>
        </w:rPr>
        <w:t>պետք է</w:t>
      </w:r>
      <w:r w:rsidR="0060526C" w:rsidRPr="00712340">
        <w:rPr>
          <w:rFonts w:ascii="GHEA Grapalat" w:hAnsi="GHEA Grapalat"/>
          <w:i w:val="0"/>
          <w:lang w:val="af-ZA"/>
        </w:rPr>
        <w:t xml:space="preserve"> </w:t>
      </w:r>
      <w:r w:rsidRPr="00712340">
        <w:rPr>
          <w:rFonts w:ascii="GHEA Grapalat" w:hAnsi="GHEA Grapalat"/>
          <w:i w:val="0"/>
          <w:lang w:val="af-ZA"/>
        </w:rPr>
        <w:t>ներկայացնել</w:t>
      </w:r>
      <w:r w:rsidR="00357D48" w:rsidRPr="00712340">
        <w:rPr>
          <w:rFonts w:ascii="GHEA Grapalat" w:hAnsi="GHEA Grapalat"/>
          <w:i w:val="0"/>
          <w:lang w:val="af-ZA"/>
        </w:rPr>
        <w:t xml:space="preserve"> </w:t>
      </w:r>
      <w:r w:rsidR="00776E6C" w:rsidRPr="00712340">
        <w:rPr>
          <w:rFonts w:ascii="GHEA Grapalat" w:hAnsi="GHEA Grapalat"/>
          <w:i w:val="0"/>
          <w:lang w:val="af-ZA"/>
        </w:rPr>
        <w:t>գնումների հետ կապված բողոքներ քննող անձին</w:t>
      </w:r>
      <w:r w:rsidR="00357D48" w:rsidRPr="00712340">
        <w:rPr>
          <w:rFonts w:ascii="GHEA Grapalat" w:hAnsi="GHEA Grapalat"/>
          <w:i w:val="0"/>
          <w:lang w:val="af-ZA"/>
        </w:rPr>
        <w:t xml:space="preserve">` ք. Երևան, </w:t>
      </w:r>
      <w:r w:rsidR="000076A1" w:rsidRPr="00712340">
        <w:rPr>
          <w:rFonts w:ascii="GHEA Grapalat" w:hAnsi="GHEA Grapalat"/>
          <w:i w:val="0"/>
          <w:lang w:val="af-ZA"/>
        </w:rPr>
        <w:t>Մելիք-Ադամյան փող</w:t>
      </w:r>
      <w:r w:rsidR="00E327B8" w:rsidRPr="00712340">
        <w:rPr>
          <w:rFonts w:ascii="GHEA Grapalat" w:hAnsi="GHEA Grapalat"/>
          <w:i w:val="0"/>
          <w:lang w:val="af-ZA"/>
        </w:rPr>
        <w:t>.</w:t>
      </w:r>
      <w:r w:rsidR="00677658" w:rsidRPr="00712340">
        <w:rPr>
          <w:rFonts w:ascii="GHEA Grapalat" w:hAnsi="GHEA Grapalat"/>
          <w:i w:val="0"/>
          <w:lang w:val="af-ZA"/>
        </w:rPr>
        <w:t xml:space="preserve"> </w:t>
      </w:r>
      <w:r w:rsidR="000076A1" w:rsidRPr="00712340">
        <w:rPr>
          <w:rFonts w:ascii="GHEA Grapalat" w:hAnsi="GHEA Grapalat"/>
          <w:i w:val="0"/>
          <w:lang w:val="af-ZA"/>
        </w:rPr>
        <w:t xml:space="preserve">1 </w:t>
      </w:r>
      <w:r w:rsidR="00357D48" w:rsidRPr="00712340">
        <w:rPr>
          <w:rFonts w:ascii="GHEA Grapalat" w:hAnsi="GHEA Grapalat"/>
          <w:i w:val="0"/>
          <w:lang w:val="af-ZA"/>
        </w:rPr>
        <w:t xml:space="preserve"> հասցեով</w:t>
      </w:r>
      <w:r w:rsidR="004D5671" w:rsidRPr="00712340">
        <w:rPr>
          <w:rFonts w:ascii="GHEA Grapalat" w:hAnsi="GHEA Grapalat"/>
          <w:i w:val="0"/>
          <w:lang w:val="af-ZA"/>
        </w:rPr>
        <w:t>։</w:t>
      </w:r>
      <w:r w:rsidRPr="00712340">
        <w:rPr>
          <w:rFonts w:ascii="GHEA Grapalat" w:hAnsi="GHEA Grapalat"/>
          <w:i w:val="0"/>
          <w:lang w:val="af-ZA"/>
        </w:rPr>
        <w:t xml:space="preserve"> Բողոքարկումն իր</w:t>
      </w:r>
      <w:r w:rsidR="00EE73A8" w:rsidRPr="00712340">
        <w:rPr>
          <w:rFonts w:ascii="GHEA Grapalat" w:hAnsi="GHEA Grapalat"/>
          <w:i w:val="0"/>
          <w:lang w:val="af-ZA"/>
        </w:rPr>
        <w:t>ա</w:t>
      </w:r>
      <w:r w:rsidRPr="00712340">
        <w:rPr>
          <w:rFonts w:ascii="GHEA Grapalat" w:hAnsi="GHEA Grapalat"/>
          <w:i w:val="0"/>
          <w:lang w:val="af-ZA"/>
        </w:rPr>
        <w:t xml:space="preserve">կանացվում է սույն </w:t>
      </w:r>
      <w:r w:rsidR="00677658" w:rsidRPr="00712340">
        <w:rPr>
          <w:rFonts w:ascii="GHEA Grapalat" w:hAnsi="GHEA Grapalat"/>
          <w:i w:val="0"/>
          <w:lang w:val="af-ZA"/>
        </w:rPr>
        <w:t xml:space="preserve">մրցույթի </w:t>
      </w:r>
      <w:r w:rsidRPr="00712340">
        <w:rPr>
          <w:rFonts w:ascii="GHEA Grapalat" w:hAnsi="GHEA Grapalat"/>
          <w:i w:val="0"/>
          <w:lang w:val="af-ZA"/>
        </w:rPr>
        <w:t>հրավեր</w:t>
      </w:r>
      <w:r w:rsidR="00677658" w:rsidRPr="00712340">
        <w:rPr>
          <w:rFonts w:ascii="GHEA Grapalat" w:hAnsi="GHEA Grapalat"/>
          <w:i w:val="0"/>
          <w:lang w:val="af-ZA"/>
        </w:rPr>
        <w:t xml:space="preserve">ով </w:t>
      </w:r>
      <w:r w:rsidRPr="00712340">
        <w:rPr>
          <w:rFonts w:ascii="GHEA Grapalat" w:hAnsi="GHEA Grapalat"/>
          <w:i w:val="0"/>
          <w:lang w:val="af-ZA"/>
        </w:rPr>
        <w:t>սահմանված կարգով</w:t>
      </w:r>
      <w:r w:rsidR="004D5671" w:rsidRPr="00712340">
        <w:rPr>
          <w:rFonts w:ascii="GHEA Grapalat" w:hAnsi="GHEA Grapalat"/>
          <w:i w:val="0"/>
          <w:lang w:val="af-ZA"/>
        </w:rPr>
        <w:t>։</w:t>
      </w:r>
      <w:r w:rsidR="006E35A0" w:rsidRPr="00712340">
        <w:rPr>
          <w:rFonts w:ascii="GHEA Grapalat" w:hAnsi="GHEA Grapalat"/>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712340">
        <w:rPr>
          <w:rFonts w:ascii="GHEA Grapalat" w:hAnsi="GHEA Grapalat"/>
          <w:i w:val="0"/>
          <w:lang w:val="af-ZA"/>
        </w:rPr>
        <w:t xml:space="preserve">«900008000482» </w:t>
      </w:r>
      <w:r w:rsidR="006E35A0" w:rsidRPr="00712340">
        <w:rPr>
          <w:rFonts w:ascii="GHEA Grapalat" w:hAnsi="GHEA Grapalat"/>
          <w:i w:val="0"/>
          <w:lang w:val="af-ZA"/>
        </w:rPr>
        <w:t xml:space="preserve">գանձապետական հաշվեհամարին: </w:t>
      </w:r>
    </w:p>
    <w:p w:rsidR="008200D5" w:rsidRPr="002305DE" w:rsidRDefault="00754697" w:rsidP="008200D5">
      <w:pPr>
        <w:pStyle w:val="BodyTextIndent"/>
        <w:spacing w:line="240" w:lineRule="auto"/>
        <w:rPr>
          <w:rFonts w:ascii="GHEA Grapalat" w:hAnsi="GHEA Grapalat"/>
          <w:i w:val="0"/>
          <w:lang w:val="af-ZA"/>
        </w:rPr>
      </w:pPr>
      <w:r w:rsidRPr="00712340">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712340">
        <w:rPr>
          <w:rFonts w:ascii="GHEA Grapalat" w:hAnsi="GHEA Grapalat"/>
          <w:i w:val="0"/>
          <w:lang w:val="af-ZA"/>
        </w:rPr>
        <w:t xml:space="preserve">գնահատող հանձնաժողովի քարտուղար </w:t>
      </w:r>
      <w:r w:rsidRPr="00712340">
        <w:rPr>
          <w:rFonts w:ascii="GHEA Grapalat" w:hAnsi="GHEA Grapalat"/>
          <w:i w:val="0"/>
          <w:lang w:val="af-ZA"/>
        </w:rPr>
        <w:t>`</w:t>
      </w:r>
      <w:r w:rsidR="008200D5" w:rsidRPr="008200D5">
        <w:rPr>
          <w:rFonts w:ascii="GHEA Grapalat" w:hAnsi="GHEA Grapalat"/>
          <w:b/>
          <w:i w:val="0"/>
          <w:lang w:val="hy-AM"/>
        </w:rPr>
        <w:t xml:space="preserve"> </w:t>
      </w:r>
      <w:r w:rsidR="002305DE">
        <w:rPr>
          <w:rFonts w:ascii="GHEA Grapalat" w:hAnsi="GHEA Grapalat"/>
          <w:b/>
          <w:i w:val="0"/>
          <w:lang w:val="en-US"/>
        </w:rPr>
        <w:t>Հ</w:t>
      </w:r>
      <w:r w:rsidR="002305DE" w:rsidRPr="002305DE">
        <w:rPr>
          <w:rFonts w:ascii="GHEA Grapalat" w:hAnsi="GHEA Grapalat"/>
          <w:b/>
          <w:i w:val="0"/>
          <w:lang w:val="af-ZA"/>
        </w:rPr>
        <w:t xml:space="preserve"> </w:t>
      </w:r>
      <w:r w:rsidR="002305DE">
        <w:rPr>
          <w:rFonts w:ascii="GHEA Grapalat" w:hAnsi="GHEA Grapalat"/>
          <w:b/>
          <w:i w:val="0"/>
          <w:lang w:val="en-US"/>
        </w:rPr>
        <w:t>ԿԱՐԱՊԵՏՅԱՆԻՆ</w:t>
      </w:r>
    </w:p>
    <w:p w:rsidR="008200D5" w:rsidRPr="007F3E20" w:rsidRDefault="008200D5" w:rsidP="008200D5">
      <w:pPr>
        <w:pStyle w:val="BodyTextIndent"/>
        <w:spacing w:line="240" w:lineRule="auto"/>
        <w:jc w:val="left"/>
        <w:rPr>
          <w:rFonts w:ascii="GHEA Grapalat" w:hAnsi="GHEA Grapalat"/>
          <w:i w:val="0"/>
          <w:lang w:val="af-ZA"/>
        </w:rPr>
      </w:pPr>
      <w:r w:rsidRPr="007F3E20">
        <w:rPr>
          <w:rFonts w:ascii="GHEA Grapalat" w:hAnsi="GHEA Grapalat"/>
          <w:i w:val="0"/>
          <w:lang w:val="af-ZA"/>
        </w:rPr>
        <w:t xml:space="preserve"> Հեռախոս</w:t>
      </w:r>
      <w:r>
        <w:rPr>
          <w:rFonts w:ascii="GHEA Grapalat" w:hAnsi="GHEA Grapalat"/>
          <w:i w:val="0"/>
          <w:lang w:val="hy-AM"/>
        </w:rPr>
        <w:t>՝</w:t>
      </w:r>
      <w:r w:rsidR="005F7D89">
        <w:rPr>
          <w:rFonts w:ascii="GHEA Grapalat" w:hAnsi="GHEA Grapalat" w:cs="GHEA Grapalat"/>
          <w:i w:val="0"/>
          <w:lang w:val="af-ZA"/>
        </w:rPr>
        <w:t xml:space="preserve"> 077836541</w:t>
      </w:r>
    </w:p>
    <w:p w:rsidR="008200D5" w:rsidRPr="004538BE" w:rsidRDefault="008200D5" w:rsidP="008200D5">
      <w:pPr>
        <w:pStyle w:val="BodyTextIndent"/>
        <w:spacing w:line="240" w:lineRule="auto"/>
        <w:jc w:val="left"/>
        <w:rPr>
          <w:rFonts w:ascii="GHEA Grapalat" w:hAnsi="GHEA Grapalat"/>
          <w:i w:val="0"/>
          <w:u w:val="single"/>
          <w:lang w:val="hy-AM"/>
        </w:rPr>
      </w:pPr>
      <w:r w:rsidRPr="007F3E20">
        <w:rPr>
          <w:rFonts w:ascii="GHEA Grapalat" w:hAnsi="GHEA Grapalat"/>
          <w:i w:val="0"/>
          <w:lang w:val="af-ZA"/>
        </w:rPr>
        <w:t xml:space="preserve"> Էլ. փոստ</w:t>
      </w:r>
      <w:r>
        <w:rPr>
          <w:rFonts w:ascii="GHEA Grapalat" w:hAnsi="GHEA Grapalat"/>
          <w:i w:val="0"/>
          <w:lang w:val="hy-AM"/>
        </w:rPr>
        <w:t>՝</w:t>
      </w:r>
      <w:r w:rsidR="002305DE" w:rsidRPr="002305DE">
        <w:rPr>
          <w:rFonts w:ascii="GHEA Grapalat" w:hAnsi="GHEA Grapalat" w:cs="Verdana"/>
          <w:b/>
          <w:i w:val="0"/>
          <w:lang w:val="af-ZA"/>
        </w:rPr>
        <w:t xml:space="preserve"> </w:t>
      </w:r>
      <w:hyperlink r:id="rId8" w:history="1">
        <w:r w:rsidR="002305DE" w:rsidRPr="002305DE">
          <w:rPr>
            <w:rStyle w:val="Hyperlink"/>
            <w:rFonts w:ascii="GHEA Grapalat" w:hAnsi="GHEA Grapalat" w:cs="Verdana"/>
            <w:b/>
            <w:i w:val="0"/>
            <w:lang w:val="af-ZA"/>
          </w:rPr>
          <w:t>araratgyuxapetaran@mail.ru</w:t>
        </w:r>
      </w:hyperlink>
      <w:r w:rsidR="002305DE" w:rsidRPr="002305DE">
        <w:rPr>
          <w:rFonts w:ascii="GHEA Grapalat" w:hAnsi="GHEA Grapalat" w:cs="Verdana"/>
          <w:b/>
          <w:i w:val="0"/>
          <w:lang w:val="af-ZA"/>
        </w:rPr>
        <w:t xml:space="preserve"> </w:t>
      </w:r>
      <w:r>
        <w:rPr>
          <w:rFonts w:ascii="GHEA Grapalat" w:hAnsi="GHEA Grapalat"/>
          <w:b/>
          <w:i w:val="0"/>
          <w:lang w:val="hy-AM"/>
        </w:rPr>
        <w:t>:</w:t>
      </w:r>
    </w:p>
    <w:p w:rsidR="008200D5" w:rsidRDefault="008200D5" w:rsidP="008200D5">
      <w:pPr>
        <w:pStyle w:val="BodyTextIndent"/>
        <w:spacing w:line="240" w:lineRule="auto"/>
        <w:ind w:firstLine="0"/>
        <w:jc w:val="left"/>
        <w:rPr>
          <w:rFonts w:ascii="GHEA Grapalat" w:hAnsi="GHEA Grapalat" w:cs="Sylfaen"/>
          <w:i w:val="0"/>
          <w:lang w:val="af-ZA"/>
        </w:rPr>
      </w:pPr>
      <w:r>
        <w:rPr>
          <w:rFonts w:ascii="GHEA Grapalat" w:hAnsi="GHEA Grapalat"/>
          <w:i w:val="0"/>
          <w:lang w:val="hy-AM"/>
        </w:rPr>
        <w:t xml:space="preserve">           </w:t>
      </w:r>
      <w:r w:rsidRPr="00931EDA">
        <w:rPr>
          <w:rFonts w:ascii="GHEA Grapalat" w:hAnsi="GHEA Grapalat"/>
          <w:i w:val="0"/>
          <w:lang w:val="af-ZA"/>
        </w:rPr>
        <w:t xml:space="preserve">Պատվիրատու </w:t>
      </w:r>
      <w:r w:rsidR="00A84A73">
        <w:rPr>
          <w:rFonts w:ascii="GHEA Grapalat" w:hAnsi="GHEA Grapalat"/>
          <w:b/>
          <w:i w:val="0"/>
          <w:lang w:val="af-ZA"/>
        </w:rPr>
        <w:t xml:space="preserve"> </w:t>
      </w:r>
      <w:r w:rsidR="00446C2F">
        <w:rPr>
          <w:rFonts w:ascii="GHEA Grapalat" w:hAnsi="GHEA Grapalat"/>
          <w:b/>
          <w:i w:val="0"/>
          <w:lang w:val="af-ZA"/>
        </w:rPr>
        <w:t xml:space="preserve"> Արարատի </w:t>
      </w:r>
      <w:r w:rsidR="00A84A73">
        <w:rPr>
          <w:rFonts w:ascii="GHEA Grapalat" w:hAnsi="GHEA Grapalat"/>
          <w:b/>
          <w:i w:val="0"/>
          <w:lang w:val="af-ZA"/>
        </w:rPr>
        <w:t xml:space="preserve">համայնքապետարան  </w:t>
      </w:r>
    </w:p>
    <w:p w:rsidR="009F18D0" w:rsidRPr="00712340" w:rsidRDefault="009F18D0" w:rsidP="008200D5">
      <w:pPr>
        <w:pStyle w:val="BodyTextIndent"/>
        <w:spacing w:line="240" w:lineRule="auto"/>
        <w:rPr>
          <w:rFonts w:ascii="GHEA Grapalat" w:hAnsi="GHEA Grapalat"/>
          <w:i w:val="0"/>
          <w:lang w:val="af-ZA"/>
        </w:rPr>
      </w:pPr>
      <w:r w:rsidRPr="00712340">
        <w:rPr>
          <w:rFonts w:ascii="GHEA Grapalat" w:hAnsi="GHEA Grapalat"/>
          <w:i w:val="0"/>
          <w:lang w:val="af-ZA"/>
        </w:rPr>
        <w:tab/>
      </w:r>
    </w:p>
    <w:p w:rsidR="00754697" w:rsidRPr="00712340" w:rsidRDefault="00754697" w:rsidP="00EF3662">
      <w:pPr>
        <w:pStyle w:val="BodyTextIndent3"/>
        <w:spacing w:after="240" w:line="240" w:lineRule="auto"/>
        <w:ind w:firstLine="709"/>
        <w:rPr>
          <w:rFonts w:ascii="GHEA Grapalat" w:hAnsi="GHEA Grapalat" w:cs="Sylfaen"/>
          <w:b/>
          <w:lang w:val="es-ES"/>
        </w:rPr>
      </w:pPr>
    </w:p>
    <w:p w:rsidR="00754697" w:rsidRPr="00712340" w:rsidRDefault="00754697" w:rsidP="00EF3662">
      <w:pPr>
        <w:pStyle w:val="BodyTextIndent"/>
        <w:spacing w:line="240" w:lineRule="auto"/>
        <w:ind w:left="1404"/>
        <w:rPr>
          <w:rFonts w:ascii="GHEA Grapalat" w:hAnsi="GHEA Grapalat"/>
          <w:i w:val="0"/>
          <w:lang w:val="af-ZA"/>
        </w:rPr>
      </w:pPr>
    </w:p>
    <w:p w:rsidR="00A12C95" w:rsidRPr="00712340" w:rsidRDefault="00A12C95" w:rsidP="00EF3662">
      <w:pPr>
        <w:pStyle w:val="BodyTextIndent"/>
        <w:spacing w:line="240" w:lineRule="auto"/>
        <w:ind w:left="1404"/>
        <w:rPr>
          <w:rFonts w:ascii="GHEA Grapalat" w:hAnsi="GHEA Grapalat"/>
          <w:i w:val="0"/>
          <w:lang w:val="af-ZA"/>
        </w:rPr>
      </w:pPr>
    </w:p>
    <w:p w:rsidR="00055CC2" w:rsidRPr="00712340" w:rsidRDefault="00055CC2" w:rsidP="00EF3662">
      <w:pPr>
        <w:pStyle w:val="BodyText"/>
        <w:ind w:right="-7" w:firstLine="567"/>
        <w:jc w:val="right"/>
        <w:rPr>
          <w:rFonts w:ascii="GHEA Grapalat" w:hAnsi="GHEA Grapalat" w:cs="Sylfaen"/>
          <w:i/>
          <w:sz w:val="22"/>
          <w:lang w:val="af-ZA"/>
        </w:rPr>
      </w:pPr>
    </w:p>
    <w:p w:rsidR="00055CC2" w:rsidRPr="00712340" w:rsidRDefault="00055CC2" w:rsidP="00EF3662">
      <w:pPr>
        <w:pStyle w:val="BodyText"/>
        <w:ind w:right="-7" w:firstLine="567"/>
        <w:jc w:val="right"/>
        <w:rPr>
          <w:rFonts w:ascii="GHEA Grapalat" w:hAnsi="GHEA Grapalat" w:cs="Sylfaen"/>
          <w:i/>
          <w:sz w:val="22"/>
          <w:lang w:val="af-ZA"/>
        </w:rPr>
      </w:pPr>
    </w:p>
    <w:p w:rsidR="00906439" w:rsidRPr="005F7D89" w:rsidRDefault="007D01A8" w:rsidP="00A84A73">
      <w:pPr>
        <w:pStyle w:val="BodyText"/>
        <w:spacing w:after="0"/>
        <w:rPr>
          <w:rFonts w:ascii="GHEA Grapalat" w:hAnsi="GHEA Grapalat" w:cs="Sylfaen"/>
          <w:i/>
          <w:sz w:val="20"/>
          <w:szCs w:val="20"/>
          <w:lang w:val="hy-AM"/>
        </w:rPr>
      </w:pPr>
      <w:r w:rsidRPr="002305DE">
        <w:rPr>
          <w:rFonts w:ascii="GHEA Grapalat" w:hAnsi="GHEA Grapalat" w:cs="Sylfaen"/>
          <w:i/>
          <w:sz w:val="20"/>
          <w:szCs w:val="20"/>
          <w:lang w:val="hy-AM"/>
        </w:rPr>
        <w:br w:type="page"/>
      </w:r>
    </w:p>
    <w:p w:rsidR="005F7D89" w:rsidRPr="005F7D89" w:rsidRDefault="005F7D89" w:rsidP="005F7D89">
      <w:pPr>
        <w:pStyle w:val="BodyText"/>
        <w:ind w:right="-7" w:firstLine="567"/>
        <w:jc w:val="right"/>
        <w:rPr>
          <w:rFonts w:ascii="GHEA Grapalat" w:hAnsi="GHEA Grapalat" w:cs="Sylfaen"/>
          <w:i/>
          <w:sz w:val="20"/>
          <w:szCs w:val="20"/>
          <w:lang w:val="hy-AM"/>
        </w:rPr>
      </w:pPr>
    </w:p>
    <w:p w:rsidR="005F7D89" w:rsidRPr="005F7D89" w:rsidRDefault="005F7D89" w:rsidP="005F7D89">
      <w:pPr>
        <w:pStyle w:val="BodyText"/>
        <w:ind w:right="-7" w:firstLine="567"/>
        <w:jc w:val="right"/>
        <w:rPr>
          <w:rFonts w:ascii="GHEA Grapalat" w:hAnsi="GHEA Grapalat" w:cs="Sylfaen"/>
          <w:i/>
          <w:sz w:val="20"/>
          <w:szCs w:val="20"/>
          <w:lang w:val="hy-AM"/>
        </w:rPr>
      </w:pPr>
      <w:r w:rsidRPr="005F7D89">
        <w:rPr>
          <w:rFonts w:ascii="GHEA Grapalat" w:hAnsi="GHEA Grapalat" w:cs="Sylfaen"/>
          <w:i/>
          <w:sz w:val="20"/>
          <w:szCs w:val="20"/>
          <w:lang w:val="hy-AM"/>
        </w:rPr>
        <w:t>This text of the announcement has been approved by the evaluation committee</w:t>
      </w:r>
    </w:p>
    <w:p w:rsidR="005F7D89" w:rsidRPr="005F7D89" w:rsidRDefault="005F7D89" w:rsidP="005F7D89">
      <w:pPr>
        <w:pStyle w:val="BodyText"/>
        <w:ind w:right="-7" w:firstLine="567"/>
        <w:jc w:val="center"/>
        <w:rPr>
          <w:rFonts w:ascii="GHEA Grapalat" w:hAnsi="GHEA Grapalat" w:cs="Sylfaen"/>
          <w:i/>
          <w:sz w:val="20"/>
          <w:szCs w:val="20"/>
          <w:lang w:val="hy-AM"/>
        </w:rPr>
      </w:pPr>
      <w:r w:rsidRPr="005F7D89">
        <w:rPr>
          <w:rFonts w:ascii="GHEA Grapalat" w:hAnsi="GHEA Grapalat" w:cs="Sylfaen"/>
          <w:i/>
          <w:sz w:val="20"/>
          <w:szCs w:val="20"/>
          <w:lang w:val="hy-AM"/>
        </w:rPr>
        <w:t>By the decision of "July" "9" "1"</w:t>
      </w:r>
    </w:p>
    <w:p w:rsidR="005F7D89" w:rsidRPr="005F7D89" w:rsidRDefault="005F7D89" w:rsidP="005F7D89">
      <w:pPr>
        <w:pStyle w:val="BodyText"/>
        <w:ind w:right="-7" w:firstLine="567"/>
        <w:jc w:val="right"/>
        <w:rPr>
          <w:rFonts w:ascii="GHEA Grapalat" w:hAnsi="GHEA Grapalat" w:cs="Sylfaen"/>
          <w:i/>
          <w:sz w:val="20"/>
          <w:szCs w:val="20"/>
          <w:lang w:val="hy-AM"/>
        </w:rPr>
      </w:pPr>
    </w:p>
    <w:p w:rsidR="005F7D89" w:rsidRPr="005F7D89" w:rsidRDefault="005F7D89" w:rsidP="005F7D89">
      <w:pPr>
        <w:pStyle w:val="BodyText"/>
        <w:ind w:right="-7" w:firstLine="567"/>
        <w:jc w:val="center"/>
        <w:rPr>
          <w:rFonts w:ascii="GHEA Grapalat" w:hAnsi="GHEA Grapalat" w:cs="Sylfaen"/>
          <w:i/>
          <w:sz w:val="20"/>
          <w:szCs w:val="20"/>
          <w:lang w:val="hy-AM"/>
        </w:rPr>
      </w:pPr>
      <w:r w:rsidRPr="005F7D89">
        <w:rPr>
          <w:rFonts w:ascii="GHEA Grapalat" w:hAnsi="GHEA Grapalat" w:cs="Sylfaen"/>
          <w:i/>
          <w:sz w:val="20"/>
          <w:szCs w:val="20"/>
          <w:lang w:val="hy-AM"/>
        </w:rPr>
        <w:t>The code of the procedure is RA IMF-GDCA-20/01</w:t>
      </w:r>
    </w:p>
    <w:p w:rsidR="005F7D89" w:rsidRPr="005F7D89" w:rsidRDefault="005F7D89" w:rsidP="005F7D89">
      <w:pPr>
        <w:pStyle w:val="BodyText"/>
        <w:ind w:right="-7" w:firstLine="567"/>
        <w:jc w:val="right"/>
        <w:rPr>
          <w:rFonts w:ascii="GHEA Grapalat" w:hAnsi="GHEA Grapalat" w:cs="Sylfaen"/>
          <w:i/>
          <w:sz w:val="20"/>
          <w:szCs w:val="20"/>
          <w:lang w:val="hy-AM"/>
        </w:rPr>
      </w:pPr>
    </w:p>
    <w:p w:rsidR="005F7D89" w:rsidRPr="005F7D89" w:rsidRDefault="005F7D89" w:rsidP="005F7D89">
      <w:pPr>
        <w:pStyle w:val="BodyText"/>
        <w:ind w:right="-7" w:firstLine="567"/>
        <w:jc w:val="right"/>
        <w:rPr>
          <w:rFonts w:ascii="GHEA Grapalat" w:hAnsi="GHEA Grapalat" w:cs="Sylfaen"/>
          <w:i/>
          <w:sz w:val="20"/>
          <w:szCs w:val="20"/>
          <w:lang w:val="hy-AM"/>
        </w:rPr>
      </w:pPr>
      <w:r w:rsidRPr="005F7D89">
        <w:rPr>
          <w:rFonts w:ascii="GHEA Grapalat" w:hAnsi="GHEA Grapalat" w:cs="Sylfaen"/>
          <w:i/>
          <w:sz w:val="20"/>
          <w:szCs w:val="20"/>
          <w:lang w:val="hy-AM"/>
        </w:rPr>
        <w:t>Client: Ararat community municipality of Ararat marz of RA, which is located in Ararat marz of RA, v. Ararat, R. Vardanyan 28, announces a quotation, which is carried out in one stage.</w:t>
      </w:r>
    </w:p>
    <w:p w:rsidR="005F7D89" w:rsidRPr="005F7D89" w:rsidRDefault="005F7D89" w:rsidP="005F7D89">
      <w:pPr>
        <w:pStyle w:val="BodyText"/>
        <w:ind w:right="-7" w:firstLine="567"/>
        <w:jc w:val="right"/>
        <w:rPr>
          <w:rFonts w:ascii="GHEA Grapalat" w:hAnsi="GHEA Grapalat" w:cs="Sylfaen"/>
          <w:i/>
          <w:sz w:val="20"/>
          <w:szCs w:val="20"/>
          <w:lang w:val="hy-AM"/>
        </w:rPr>
      </w:pPr>
      <w:r w:rsidRPr="005F7D89">
        <w:rPr>
          <w:rFonts w:ascii="GHEA Grapalat" w:hAnsi="GHEA Grapalat" w:cs="Sylfaen"/>
          <w:i/>
          <w:sz w:val="20"/>
          <w:szCs w:val="20"/>
          <w:lang w:val="hy-AM"/>
        </w:rPr>
        <w:t>As a result of this procedure, the selected participant will be offered to seal Georgisyan, S. Shahumyan, Demirchyan, Marzpetuni, Sh. , V. Sargsyan deadlock, Border guards, contract for technical control of the quality of street gasification works (hereinafter referred to as the contract).</w:t>
      </w:r>
    </w:p>
    <w:p w:rsidR="005F7D89" w:rsidRPr="005F7D89" w:rsidRDefault="005F7D89" w:rsidP="005F7D89">
      <w:pPr>
        <w:pStyle w:val="BodyText"/>
        <w:ind w:right="-7" w:firstLine="567"/>
        <w:jc w:val="right"/>
        <w:rPr>
          <w:rFonts w:ascii="GHEA Grapalat" w:hAnsi="GHEA Grapalat" w:cs="Sylfaen"/>
          <w:i/>
          <w:sz w:val="20"/>
          <w:szCs w:val="20"/>
          <w:lang w:val="hy-AM"/>
        </w:rPr>
      </w:pPr>
      <w:r w:rsidRPr="005F7D89">
        <w:rPr>
          <w:rFonts w:ascii="GHEA Grapalat" w:hAnsi="GHEA Grapalat" w:cs="Sylfaen"/>
          <w:i/>
          <w:sz w:val="20"/>
          <w:szCs w:val="20"/>
          <w:lang w:val="hy-AM"/>
        </w:rPr>
        <w:t xml:space="preserve">             According to Article 7 of the RA Law on Procurement, any person, regardless of whether he / she is a foreign natural person, organization or stateless person, has an equal right to participate in this procedure.</w:t>
      </w:r>
    </w:p>
    <w:p w:rsidR="005F7D89" w:rsidRPr="005F7D89" w:rsidRDefault="005F7D89" w:rsidP="005F7D89">
      <w:pPr>
        <w:pStyle w:val="BodyText"/>
        <w:ind w:right="-7" w:firstLine="567"/>
        <w:jc w:val="right"/>
        <w:rPr>
          <w:rFonts w:ascii="GHEA Grapalat" w:hAnsi="GHEA Grapalat" w:cs="Sylfaen"/>
          <w:i/>
          <w:sz w:val="20"/>
          <w:szCs w:val="20"/>
          <w:lang w:val="hy-AM"/>
        </w:rPr>
      </w:pPr>
      <w:r w:rsidRPr="005F7D89">
        <w:rPr>
          <w:rFonts w:ascii="GHEA Grapalat" w:hAnsi="GHEA Grapalat" w:cs="Sylfaen"/>
          <w:i/>
          <w:sz w:val="20"/>
          <w:szCs w:val="20"/>
          <w:lang w:val="hy-AM"/>
        </w:rPr>
        <w:t>The conditions presented to the persons not entitled to participate in this procedure, as well as to the participants, are defined by the invitation of this procedure.</w:t>
      </w:r>
    </w:p>
    <w:p w:rsidR="005F7D89" w:rsidRPr="005F7D89" w:rsidRDefault="005F7D89" w:rsidP="005F7D89">
      <w:pPr>
        <w:pStyle w:val="BodyText"/>
        <w:ind w:right="-7" w:firstLine="567"/>
        <w:jc w:val="right"/>
        <w:rPr>
          <w:rFonts w:ascii="GHEA Grapalat" w:hAnsi="GHEA Grapalat" w:cs="Sylfaen"/>
          <w:i/>
          <w:sz w:val="20"/>
          <w:szCs w:val="20"/>
          <w:lang w:val="hy-AM"/>
        </w:rPr>
      </w:pPr>
      <w:r w:rsidRPr="005F7D89">
        <w:rPr>
          <w:rFonts w:ascii="GHEA Grapalat" w:hAnsi="GHEA Grapalat" w:cs="Sylfaen"/>
          <w:i/>
          <w:sz w:val="20"/>
          <w:szCs w:val="20"/>
          <w:lang w:val="hy-AM"/>
        </w:rPr>
        <w:t>The selected bidder is determined from the number of bidders who submitted bids evaluated as satisfactory on non-price terms, on the principle of giving preference to the bidder who submitted the lowest bid.</w:t>
      </w:r>
    </w:p>
    <w:p w:rsidR="005F7D89" w:rsidRPr="005F7D89" w:rsidRDefault="005F7D89" w:rsidP="005F7D89">
      <w:pPr>
        <w:pStyle w:val="BodyText"/>
        <w:ind w:right="-7" w:firstLine="567"/>
        <w:jc w:val="right"/>
        <w:rPr>
          <w:rFonts w:ascii="GHEA Grapalat" w:hAnsi="GHEA Grapalat" w:cs="Sylfaen"/>
          <w:i/>
          <w:sz w:val="20"/>
          <w:szCs w:val="20"/>
          <w:lang w:val="hy-AM"/>
        </w:rPr>
      </w:pPr>
      <w:r w:rsidRPr="005F7D89">
        <w:rPr>
          <w:rFonts w:ascii="GHEA Grapalat" w:hAnsi="GHEA Grapalat" w:cs="Sylfaen"/>
          <w:i/>
          <w:sz w:val="20"/>
          <w:szCs w:val="20"/>
          <w:lang w:val="hy-AM"/>
        </w:rPr>
        <w:t>In order to receive the invitation to the procedure on paper, it is necessary to apply to the customer before 11:00 on the 7th day (2020), counting from the date of publication of this announcement. Moreover, in order to receive an invitation by paper, the customer must submit a written application. The Client shall provide a paper-based invitation for the first job following the receipt of such a request free of charge.</w:t>
      </w:r>
    </w:p>
    <w:p w:rsidR="005F7D89" w:rsidRPr="005F7D89" w:rsidRDefault="005F7D89" w:rsidP="005F7D89">
      <w:pPr>
        <w:pStyle w:val="BodyText"/>
        <w:ind w:right="-7" w:firstLine="567"/>
        <w:jc w:val="right"/>
        <w:rPr>
          <w:rFonts w:ascii="GHEA Grapalat" w:hAnsi="GHEA Grapalat" w:cs="Sylfaen"/>
          <w:i/>
          <w:sz w:val="20"/>
          <w:szCs w:val="20"/>
          <w:lang w:val="hy-AM"/>
        </w:rPr>
      </w:pPr>
      <w:r w:rsidRPr="005F7D89">
        <w:rPr>
          <w:rFonts w:ascii="GHEA Grapalat" w:hAnsi="GHEA Grapalat" w:cs="Sylfaen"/>
          <w:i/>
          <w:sz w:val="20"/>
          <w:szCs w:val="20"/>
          <w:lang w:val="hy-AM"/>
        </w:rPr>
        <w:t>In case of request for electronic invitation, the customer shall provide the invitation free of charge during the working day following the day of receiving the application.</w:t>
      </w:r>
    </w:p>
    <w:p w:rsidR="005F7D89" w:rsidRPr="005F7D89" w:rsidRDefault="005F7D89" w:rsidP="005F7D89">
      <w:pPr>
        <w:pStyle w:val="BodyText"/>
        <w:ind w:right="-7" w:firstLine="567"/>
        <w:jc w:val="right"/>
        <w:rPr>
          <w:rFonts w:ascii="GHEA Grapalat" w:hAnsi="GHEA Grapalat" w:cs="Sylfaen"/>
          <w:i/>
          <w:sz w:val="20"/>
          <w:szCs w:val="20"/>
          <w:lang w:val="hy-AM"/>
        </w:rPr>
      </w:pPr>
      <w:r w:rsidRPr="005F7D89">
        <w:rPr>
          <w:rFonts w:ascii="GHEA Grapalat" w:hAnsi="GHEA Grapalat" w:cs="Sylfaen"/>
          <w:i/>
          <w:sz w:val="20"/>
          <w:szCs w:val="20"/>
          <w:lang w:val="hy-AM"/>
        </w:rPr>
        <w:t>Not receiving an invitation does not restrict the participant's right to participate in this procedure.</w:t>
      </w:r>
    </w:p>
    <w:p w:rsidR="005F7D89" w:rsidRPr="005F7D89" w:rsidRDefault="005F7D89" w:rsidP="005F7D89">
      <w:pPr>
        <w:pStyle w:val="BodyText"/>
        <w:ind w:right="-7" w:firstLine="567"/>
        <w:jc w:val="right"/>
        <w:rPr>
          <w:rFonts w:ascii="GHEA Grapalat" w:hAnsi="GHEA Grapalat" w:cs="Sylfaen"/>
          <w:i/>
          <w:sz w:val="20"/>
          <w:szCs w:val="20"/>
          <w:lang w:val="hy-AM"/>
        </w:rPr>
      </w:pPr>
      <w:r w:rsidRPr="005F7D89">
        <w:rPr>
          <w:rFonts w:ascii="GHEA Grapalat" w:hAnsi="GHEA Grapalat" w:cs="Sylfaen"/>
          <w:i/>
          <w:sz w:val="20"/>
          <w:szCs w:val="20"/>
          <w:lang w:val="hy-AM"/>
        </w:rPr>
        <w:t>Tender applications must be submitted in the RA Ararat region, v. Ararat, R. Vardanyan 28, by document until the 7th day of the 7th day from the date of publication of this announcement, 21 / .07.2020 / 11.00. In addition to Armenian, applications can also be submitted in English or Russian.</w:t>
      </w:r>
    </w:p>
    <w:p w:rsidR="005F7D89" w:rsidRPr="005F7D89" w:rsidRDefault="005F7D89" w:rsidP="005F7D89">
      <w:pPr>
        <w:pStyle w:val="BodyText"/>
        <w:ind w:right="-7" w:firstLine="567"/>
        <w:jc w:val="right"/>
        <w:rPr>
          <w:rFonts w:ascii="GHEA Grapalat" w:hAnsi="GHEA Grapalat" w:cs="Sylfaen"/>
          <w:i/>
          <w:sz w:val="20"/>
          <w:szCs w:val="20"/>
          <w:lang w:val="hy-AM"/>
        </w:rPr>
      </w:pPr>
      <w:r w:rsidRPr="005F7D89">
        <w:rPr>
          <w:rFonts w:ascii="GHEA Grapalat" w:hAnsi="GHEA Grapalat" w:cs="Sylfaen"/>
          <w:i/>
          <w:sz w:val="20"/>
          <w:szCs w:val="20"/>
          <w:lang w:val="hy-AM"/>
        </w:rPr>
        <w:t>The bids will be opened in Ararat region, v. Ararat, R. Vardanyan 28, "2020" "July" on "21" at 11.00.</w:t>
      </w:r>
    </w:p>
    <w:p w:rsidR="005F7D89" w:rsidRPr="005F7D89" w:rsidRDefault="005F7D89" w:rsidP="005F7D89">
      <w:pPr>
        <w:pStyle w:val="BodyText"/>
        <w:ind w:right="-7" w:firstLine="567"/>
        <w:jc w:val="right"/>
        <w:rPr>
          <w:rFonts w:ascii="GHEA Grapalat" w:hAnsi="GHEA Grapalat" w:cs="Sylfaen"/>
          <w:i/>
          <w:sz w:val="20"/>
          <w:szCs w:val="20"/>
          <w:lang w:val="hy-AM"/>
        </w:rPr>
      </w:pPr>
      <w:r w:rsidRPr="005F7D89">
        <w:rPr>
          <w:rFonts w:ascii="GHEA Grapalat" w:hAnsi="GHEA Grapalat" w:cs="Sylfaen"/>
          <w:i/>
          <w:sz w:val="20"/>
          <w:szCs w:val="20"/>
          <w:lang w:val="hy-AM"/>
        </w:rPr>
        <w:t>Complaints about this procedure should be submitted to the Procurement Complainant, c. Yerjan, Melik-Adamyan str. 1 address. The appeal is carried out in accordance with the procedure established by the invitation of this tender. To file a complaint, a fee of 30,000 (thirty thousand) AMD is required, which must be transferred to the "900008000482" treasury account opened in the name of the Ministry of Finance of the Republic of Armenia.</w:t>
      </w:r>
    </w:p>
    <w:p w:rsidR="005F7D89" w:rsidRPr="005F7D89" w:rsidRDefault="005F7D89" w:rsidP="005F7D89">
      <w:pPr>
        <w:pStyle w:val="BodyText"/>
        <w:ind w:right="-7" w:firstLine="567"/>
        <w:jc w:val="right"/>
        <w:rPr>
          <w:rFonts w:ascii="GHEA Grapalat" w:hAnsi="GHEA Grapalat" w:cs="Sylfaen"/>
          <w:i/>
          <w:sz w:val="20"/>
          <w:szCs w:val="20"/>
          <w:lang w:val="hy-AM"/>
        </w:rPr>
      </w:pPr>
      <w:r w:rsidRPr="005F7D89">
        <w:rPr>
          <w:rFonts w:ascii="GHEA Grapalat" w:hAnsi="GHEA Grapalat" w:cs="Sylfaen"/>
          <w:i/>
          <w:sz w:val="20"/>
          <w:szCs w:val="20"/>
          <w:lang w:val="hy-AM"/>
        </w:rPr>
        <w:t>For additional information related to this announcement, please contact H. KARAPETYAN, Secretary of the Evaluation Committee.</w:t>
      </w:r>
    </w:p>
    <w:p w:rsidR="005F7D89" w:rsidRPr="005F7D89" w:rsidRDefault="005F7D89" w:rsidP="005F7D89">
      <w:pPr>
        <w:pStyle w:val="BodyText"/>
        <w:ind w:right="-7" w:firstLine="567"/>
        <w:jc w:val="right"/>
        <w:rPr>
          <w:rFonts w:ascii="GHEA Grapalat" w:hAnsi="GHEA Grapalat" w:cs="Sylfaen"/>
          <w:i/>
          <w:sz w:val="20"/>
          <w:szCs w:val="20"/>
          <w:lang w:val="hy-AM"/>
        </w:rPr>
      </w:pPr>
      <w:r w:rsidRPr="005F7D89">
        <w:rPr>
          <w:rFonts w:ascii="GHEA Grapalat" w:hAnsi="GHEA Grapalat" w:cs="Sylfaen"/>
          <w:i/>
          <w:sz w:val="20"/>
          <w:szCs w:val="20"/>
          <w:lang w:val="hy-AM"/>
        </w:rPr>
        <w:t xml:space="preserve"> Phone: 077836541</w:t>
      </w:r>
    </w:p>
    <w:p w:rsidR="005F7D89" w:rsidRPr="005F7D89" w:rsidRDefault="005F7D89" w:rsidP="005F7D89">
      <w:pPr>
        <w:pStyle w:val="BodyText"/>
        <w:ind w:right="-7" w:firstLine="567"/>
        <w:jc w:val="right"/>
        <w:rPr>
          <w:rFonts w:ascii="GHEA Grapalat" w:hAnsi="GHEA Grapalat" w:cs="Sylfaen"/>
          <w:i/>
          <w:sz w:val="20"/>
          <w:szCs w:val="20"/>
          <w:lang w:val="hy-AM"/>
        </w:rPr>
      </w:pPr>
      <w:r w:rsidRPr="005F7D89">
        <w:rPr>
          <w:rFonts w:ascii="GHEA Grapalat" w:hAnsi="GHEA Grapalat" w:cs="Sylfaen"/>
          <w:i/>
          <w:sz w:val="20"/>
          <w:szCs w:val="20"/>
          <w:lang w:val="hy-AM"/>
        </w:rPr>
        <w:t xml:space="preserve"> E-mail Email: araratgyuxapetaran@mail.ru.</w:t>
      </w:r>
    </w:p>
    <w:p w:rsidR="00906439" w:rsidRPr="005F7D89" w:rsidRDefault="005F7D89" w:rsidP="005F7D89">
      <w:pPr>
        <w:pStyle w:val="BodyText"/>
        <w:ind w:right="-7" w:firstLine="567"/>
        <w:jc w:val="right"/>
        <w:rPr>
          <w:rFonts w:ascii="GHEA Grapalat" w:hAnsi="GHEA Grapalat" w:cs="Sylfaen"/>
          <w:i/>
          <w:sz w:val="22"/>
        </w:rPr>
      </w:pPr>
      <w:r w:rsidRPr="005F7D89">
        <w:rPr>
          <w:rFonts w:ascii="GHEA Grapalat" w:hAnsi="GHEA Grapalat" w:cs="Sylfaen"/>
          <w:i/>
          <w:sz w:val="20"/>
          <w:szCs w:val="20"/>
          <w:lang w:val="hy-AM"/>
        </w:rPr>
        <w:t xml:space="preserve">           Customer Ararat community municipalit</w:t>
      </w: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096865" w:rsidRPr="00712340" w:rsidRDefault="00096865" w:rsidP="00A84A73">
      <w:pPr>
        <w:pStyle w:val="BodyText"/>
        <w:spacing w:after="0"/>
        <w:rPr>
          <w:rFonts w:ascii="GHEA Grapalat" w:hAnsi="GHEA Grapalat" w:cs="Sylfaen"/>
          <w:i/>
          <w:sz w:val="20"/>
          <w:szCs w:val="20"/>
          <w:lang w:val="af-ZA"/>
        </w:rPr>
      </w:pPr>
      <w:r w:rsidRPr="00712340">
        <w:rPr>
          <w:rFonts w:ascii="GHEA Grapalat" w:hAnsi="GHEA Grapalat" w:cs="Sylfaen"/>
          <w:i/>
          <w:sz w:val="20"/>
          <w:szCs w:val="20"/>
        </w:rPr>
        <w:t>Հաստատված</w:t>
      </w:r>
      <w:r w:rsidRPr="00712340">
        <w:rPr>
          <w:rFonts w:ascii="GHEA Grapalat" w:hAnsi="GHEA Grapalat" w:cs="Times Armenian"/>
          <w:i/>
          <w:sz w:val="20"/>
          <w:szCs w:val="20"/>
          <w:lang w:val="af-ZA"/>
        </w:rPr>
        <w:t xml:space="preserve"> </w:t>
      </w:r>
      <w:r w:rsidRPr="00712340">
        <w:rPr>
          <w:rFonts w:ascii="GHEA Grapalat" w:hAnsi="GHEA Grapalat" w:cs="Sylfaen"/>
          <w:i/>
          <w:sz w:val="20"/>
          <w:szCs w:val="20"/>
        </w:rPr>
        <w:t>է</w:t>
      </w:r>
    </w:p>
    <w:p w:rsidR="00096865" w:rsidRPr="00712340" w:rsidRDefault="00C8637E" w:rsidP="00EF3662">
      <w:pPr>
        <w:pStyle w:val="BodyText"/>
        <w:spacing w:after="0"/>
        <w:ind w:firstLine="567"/>
        <w:jc w:val="right"/>
        <w:rPr>
          <w:rFonts w:ascii="GHEA Grapalat" w:hAnsi="GHEA Grapalat" w:cs="Sylfaen"/>
          <w:i/>
          <w:sz w:val="20"/>
          <w:szCs w:val="20"/>
          <w:lang w:val="af-ZA"/>
        </w:rPr>
      </w:pPr>
      <w:r w:rsidRPr="008200D5">
        <w:rPr>
          <w:rFonts w:ascii="GHEA Grapalat" w:hAnsi="GHEA Grapalat"/>
          <w:b/>
          <w:i/>
          <w:lang w:val="af-ZA"/>
        </w:rPr>
        <w:t xml:space="preserve">ՀՀ </w:t>
      </w:r>
      <w:r>
        <w:rPr>
          <w:rFonts w:ascii="GHEA Grapalat" w:hAnsi="GHEA Grapalat"/>
          <w:b/>
          <w:i/>
          <w:lang w:val="af-ZA"/>
        </w:rPr>
        <w:t>ԱՄԱ</w:t>
      </w:r>
      <w:r w:rsidRPr="008200D5">
        <w:rPr>
          <w:rFonts w:ascii="GHEA Grapalat" w:hAnsi="GHEA Grapalat"/>
          <w:b/>
          <w:i/>
          <w:lang w:val="af-ZA"/>
        </w:rPr>
        <w:t>Հ-ԳՀԾՁԲ-20/0</w:t>
      </w:r>
      <w:r>
        <w:rPr>
          <w:rFonts w:ascii="GHEA Grapalat" w:hAnsi="GHEA Grapalat"/>
          <w:b/>
          <w:i/>
          <w:lang w:val="af-ZA"/>
        </w:rPr>
        <w:t xml:space="preserve">1 </w:t>
      </w:r>
      <w:r w:rsidRPr="008200D5">
        <w:rPr>
          <w:rFonts w:ascii="GHEA Grapalat" w:hAnsi="GHEA Grapalat"/>
          <w:b/>
          <w:i/>
          <w:u w:val="single"/>
          <w:lang w:val="af-ZA"/>
        </w:rPr>
        <w:t xml:space="preserve">       </w:t>
      </w:r>
      <w:r>
        <w:rPr>
          <w:rFonts w:ascii="GHEA Grapalat" w:hAnsi="GHEA Grapalat"/>
          <w:sz w:val="20"/>
          <w:lang w:val="es-ES"/>
        </w:rPr>
        <w:t xml:space="preserve"> </w:t>
      </w:r>
      <w:r w:rsidR="00096865" w:rsidRPr="00712340">
        <w:rPr>
          <w:rFonts w:ascii="GHEA Grapalat" w:hAnsi="GHEA Grapalat" w:cs="Sylfaen"/>
          <w:i/>
          <w:sz w:val="20"/>
          <w:szCs w:val="20"/>
        </w:rPr>
        <w:t>ծածկա</w:t>
      </w:r>
      <w:r w:rsidR="00096865" w:rsidRPr="00712340">
        <w:rPr>
          <w:rFonts w:ascii="GHEA Grapalat" w:hAnsi="GHEA Grapalat" w:cs="Times Armenian"/>
          <w:i/>
          <w:sz w:val="20"/>
          <w:szCs w:val="20"/>
        </w:rPr>
        <w:t>գ</w:t>
      </w:r>
      <w:r w:rsidR="00096865" w:rsidRPr="00712340">
        <w:rPr>
          <w:rFonts w:ascii="GHEA Grapalat" w:hAnsi="GHEA Grapalat" w:cs="Sylfaen"/>
          <w:i/>
          <w:sz w:val="20"/>
          <w:szCs w:val="20"/>
        </w:rPr>
        <w:t>րով</w:t>
      </w:r>
      <w:r w:rsidR="00096865" w:rsidRPr="00712340">
        <w:rPr>
          <w:rFonts w:ascii="GHEA Grapalat" w:hAnsi="GHEA Grapalat" w:cs="Times Armenian"/>
          <w:i/>
          <w:sz w:val="20"/>
          <w:szCs w:val="20"/>
          <w:lang w:val="af-ZA"/>
        </w:rPr>
        <w:t xml:space="preserve"> </w:t>
      </w:r>
    </w:p>
    <w:p w:rsidR="00096865" w:rsidRPr="00712340" w:rsidRDefault="008200D5"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2305DE">
        <w:rPr>
          <w:rFonts w:ascii="GHEA Grapalat" w:hAnsi="GHEA Grapalat" w:cs="Sylfaen"/>
          <w:i/>
          <w:sz w:val="20"/>
          <w:szCs w:val="20"/>
          <w:lang w:val="af-ZA"/>
        </w:rPr>
        <w:t xml:space="preserve"> </w:t>
      </w:r>
      <w:r>
        <w:rPr>
          <w:rFonts w:ascii="GHEA Grapalat" w:hAnsi="GHEA Grapalat" w:cs="Sylfaen"/>
          <w:i/>
          <w:sz w:val="20"/>
          <w:szCs w:val="20"/>
        </w:rPr>
        <w:t>հարցման</w:t>
      </w:r>
      <w:r w:rsidRPr="00712340">
        <w:rPr>
          <w:rFonts w:ascii="GHEA Grapalat" w:hAnsi="GHEA Grapalat" w:cs="Times Armenian"/>
          <w:i/>
          <w:sz w:val="20"/>
          <w:szCs w:val="20"/>
          <w:lang w:val="af-ZA"/>
        </w:rPr>
        <w:t xml:space="preserve"> </w:t>
      </w:r>
      <w:r w:rsidR="00EE5855" w:rsidRPr="00712340">
        <w:rPr>
          <w:rFonts w:ascii="GHEA Grapalat" w:hAnsi="GHEA Grapalat" w:cs="Times Armenian"/>
          <w:i/>
          <w:sz w:val="20"/>
          <w:szCs w:val="20"/>
          <w:lang w:val="af-ZA"/>
        </w:rPr>
        <w:t xml:space="preserve">գնահատող </w:t>
      </w:r>
      <w:r w:rsidR="00096865" w:rsidRPr="00712340">
        <w:rPr>
          <w:rFonts w:ascii="GHEA Grapalat" w:hAnsi="GHEA Grapalat" w:cs="Sylfaen"/>
          <w:i/>
          <w:sz w:val="20"/>
          <w:szCs w:val="20"/>
        </w:rPr>
        <w:t>հանձնաժողովի</w:t>
      </w:r>
    </w:p>
    <w:p w:rsidR="00096865" w:rsidRPr="00712340" w:rsidRDefault="00096865" w:rsidP="00EF3662">
      <w:pPr>
        <w:pStyle w:val="BodyText"/>
        <w:spacing w:after="0"/>
        <w:ind w:firstLine="567"/>
        <w:jc w:val="right"/>
        <w:rPr>
          <w:rFonts w:ascii="GHEA Grapalat" w:hAnsi="GHEA Grapalat"/>
          <w:i/>
          <w:sz w:val="20"/>
          <w:szCs w:val="20"/>
          <w:lang w:val="af-ZA"/>
        </w:rPr>
      </w:pPr>
      <w:r w:rsidRPr="00712340">
        <w:rPr>
          <w:rFonts w:ascii="GHEA Grapalat" w:hAnsi="GHEA Grapalat" w:cs="Sylfaen"/>
          <w:i/>
          <w:sz w:val="20"/>
          <w:szCs w:val="20"/>
          <w:lang w:val="af-ZA"/>
        </w:rPr>
        <w:t xml:space="preserve"> 20</w:t>
      </w:r>
      <w:r w:rsidR="008200D5" w:rsidRPr="002305DE">
        <w:rPr>
          <w:rFonts w:ascii="GHEA Grapalat" w:hAnsi="GHEA Grapalat" w:cs="Sylfaen"/>
          <w:i/>
          <w:sz w:val="20"/>
          <w:szCs w:val="20"/>
          <w:lang w:val="af-ZA"/>
        </w:rPr>
        <w:t>20</w:t>
      </w:r>
      <w:r w:rsidRPr="00712340">
        <w:rPr>
          <w:rFonts w:ascii="GHEA Grapalat" w:hAnsi="GHEA Grapalat" w:cs="Sylfaen"/>
          <w:i/>
          <w:sz w:val="20"/>
          <w:szCs w:val="20"/>
          <w:lang w:val="af-ZA"/>
        </w:rPr>
        <w:t xml:space="preserve"> </w:t>
      </w:r>
      <w:r w:rsidRPr="00712340">
        <w:rPr>
          <w:rFonts w:ascii="GHEA Grapalat" w:hAnsi="GHEA Grapalat" w:cs="Sylfaen"/>
          <w:i/>
          <w:sz w:val="20"/>
          <w:szCs w:val="20"/>
        </w:rPr>
        <w:t>թ</w:t>
      </w:r>
      <w:r w:rsidRPr="00712340">
        <w:rPr>
          <w:rFonts w:ascii="GHEA Grapalat" w:hAnsi="GHEA Grapalat" w:cs="Times Armenian"/>
          <w:i/>
          <w:sz w:val="20"/>
          <w:szCs w:val="20"/>
          <w:lang w:val="af-ZA"/>
        </w:rPr>
        <w:t xml:space="preserve">.  </w:t>
      </w:r>
      <w:r w:rsidR="008200D5">
        <w:rPr>
          <w:rFonts w:ascii="GHEA Grapalat" w:hAnsi="GHEA Grapalat" w:cs="Times Armenian"/>
          <w:i/>
          <w:sz w:val="20"/>
          <w:szCs w:val="20"/>
          <w:u w:val="single"/>
          <w:lang w:val="ru-RU"/>
        </w:rPr>
        <w:t>հուլիսի</w:t>
      </w:r>
      <w:r w:rsidR="008200D5" w:rsidRPr="002305DE">
        <w:rPr>
          <w:rFonts w:ascii="GHEA Grapalat" w:hAnsi="GHEA Grapalat" w:cs="Times Armenian"/>
          <w:i/>
          <w:sz w:val="20"/>
          <w:szCs w:val="20"/>
          <w:u w:val="single"/>
          <w:lang w:val="af-ZA"/>
        </w:rPr>
        <w:t xml:space="preserve"> </w:t>
      </w:r>
      <w:r w:rsidR="002305DE">
        <w:rPr>
          <w:rFonts w:ascii="GHEA Grapalat" w:hAnsi="GHEA Grapalat" w:cs="Times Armenian"/>
          <w:i/>
          <w:sz w:val="20"/>
          <w:szCs w:val="20"/>
          <w:u w:val="single"/>
          <w:lang w:val="af-ZA"/>
        </w:rPr>
        <w:t>9</w:t>
      </w:r>
      <w:r w:rsidR="005C6159" w:rsidRPr="00712340">
        <w:rPr>
          <w:rFonts w:ascii="GHEA Grapalat" w:hAnsi="GHEA Grapalat" w:cs="Times Armenian"/>
          <w:i/>
          <w:sz w:val="20"/>
          <w:szCs w:val="20"/>
          <w:lang w:val="af-ZA"/>
        </w:rPr>
        <w:t xml:space="preserve">ի </w:t>
      </w:r>
      <w:r w:rsidRPr="00712340">
        <w:rPr>
          <w:rFonts w:ascii="GHEA Grapalat" w:hAnsi="GHEA Grapalat" w:cs="Times Armenian"/>
          <w:i/>
          <w:sz w:val="20"/>
          <w:szCs w:val="20"/>
          <w:vertAlign w:val="subscript"/>
          <w:lang w:val="af-ZA"/>
        </w:rPr>
        <w:t xml:space="preserve"> </w:t>
      </w:r>
      <w:r w:rsidR="005C6159" w:rsidRPr="00712340">
        <w:rPr>
          <w:rFonts w:ascii="GHEA Grapalat" w:hAnsi="GHEA Grapalat" w:cs="Times Armenian"/>
          <w:i/>
          <w:sz w:val="20"/>
          <w:szCs w:val="20"/>
          <w:lang w:val="af-ZA"/>
        </w:rPr>
        <w:t xml:space="preserve">N </w:t>
      </w:r>
      <w:r w:rsidR="008200D5" w:rsidRPr="002305DE">
        <w:rPr>
          <w:rFonts w:ascii="GHEA Grapalat" w:hAnsi="GHEA Grapalat" w:cs="Times Armenian"/>
          <w:i/>
          <w:sz w:val="20"/>
          <w:szCs w:val="20"/>
          <w:u w:val="single"/>
          <w:lang w:val="af-ZA"/>
        </w:rPr>
        <w:t xml:space="preserve">2 </w:t>
      </w:r>
      <w:r w:rsidR="008200D5" w:rsidRPr="002305DE">
        <w:rPr>
          <w:rFonts w:ascii="GHEA Grapalat" w:hAnsi="GHEA Grapalat" w:cs="Times Armenian"/>
          <w:i/>
          <w:sz w:val="20"/>
          <w:szCs w:val="20"/>
          <w:lang w:val="af-ZA"/>
        </w:rPr>
        <w:t xml:space="preserve"> </w:t>
      </w:r>
      <w:r w:rsidRPr="00712340">
        <w:rPr>
          <w:rFonts w:ascii="GHEA Grapalat" w:hAnsi="GHEA Grapalat" w:cs="Sylfaen"/>
          <w:i/>
          <w:sz w:val="20"/>
          <w:szCs w:val="20"/>
        </w:rPr>
        <w:t>որոշմամբ</w:t>
      </w:r>
    </w:p>
    <w:p w:rsidR="00096865" w:rsidRPr="00712340" w:rsidRDefault="00096865" w:rsidP="00EF3662">
      <w:pPr>
        <w:pStyle w:val="BodyText"/>
        <w:ind w:right="-7" w:firstLine="567"/>
        <w:jc w:val="center"/>
        <w:rPr>
          <w:rFonts w:ascii="GHEA Grapalat" w:hAnsi="GHEA Grapalat"/>
          <w:lang w:val="af-ZA"/>
        </w:rPr>
      </w:pPr>
    </w:p>
    <w:p w:rsidR="00096865" w:rsidRPr="00712340" w:rsidRDefault="00096865" w:rsidP="00EF3662">
      <w:pPr>
        <w:pStyle w:val="BodyText"/>
        <w:ind w:right="-7" w:firstLine="567"/>
        <w:jc w:val="center"/>
        <w:rPr>
          <w:rFonts w:ascii="GHEA Grapalat" w:hAnsi="GHEA Grapalat"/>
          <w:lang w:val="af-ZA"/>
        </w:rPr>
      </w:pPr>
    </w:p>
    <w:p w:rsidR="00096865" w:rsidRPr="00712340" w:rsidRDefault="00096865" w:rsidP="00EF3662">
      <w:pPr>
        <w:pStyle w:val="BodyText"/>
        <w:ind w:right="-7" w:firstLine="567"/>
        <w:jc w:val="center"/>
        <w:rPr>
          <w:rFonts w:ascii="GHEA Grapalat" w:hAnsi="GHEA Grapalat"/>
          <w:lang w:val="af-ZA"/>
        </w:rPr>
      </w:pPr>
    </w:p>
    <w:p w:rsidR="00096865" w:rsidRPr="00712340" w:rsidRDefault="00096865" w:rsidP="00EF3662">
      <w:pPr>
        <w:pStyle w:val="BodyText"/>
        <w:ind w:right="-7" w:firstLine="567"/>
        <w:jc w:val="center"/>
        <w:rPr>
          <w:rFonts w:ascii="GHEA Grapalat" w:hAnsi="GHEA Grapalat"/>
          <w:lang w:val="af-ZA"/>
        </w:rPr>
      </w:pPr>
    </w:p>
    <w:p w:rsidR="00096865" w:rsidRPr="00712340" w:rsidRDefault="00A76C15" w:rsidP="00EF3662">
      <w:pPr>
        <w:pStyle w:val="BodyText"/>
        <w:ind w:right="-7" w:firstLine="567"/>
        <w:jc w:val="center"/>
        <w:rPr>
          <w:rFonts w:ascii="GHEA Grapalat" w:hAnsi="GHEA Grapalat"/>
          <w:lang w:val="af-ZA"/>
        </w:rPr>
      </w:pPr>
      <w:r w:rsidRPr="00712340">
        <w:rPr>
          <w:rFonts w:ascii="GHEA Grapalat" w:hAnsi="GHEA Grapalat" w:cs="Times Armenian"/>
          <w:i/>
          <w:lang w:val="af-ZA"/>
        </w:rPr>
        <w:t>«</w:t>
      </w:r>
      <w:r w:rsidR="008200D5" w:rsidRPr="0075068E">
        <w:rPr>
          <w:rFonts w:ascii="GHEA Grapalat" w:hAnsi="GHEA Grapalat" w:cs="Times Armenian"/>
          <w:b/>
          <w:lang w:val="af-ZA"/>
        </w:rPr>
        <w:t xml:space="preserve">ՀՀ </w:t>
      </w:r>
      <w:r w:rsidR="00C8637E">
        <w:rPr>
          <w:rFonts w:ascii="GHEA Grapalat" w:hAnsi="GHEA Grapalat" w:cs="Times Armenian"/>
          <w:b/>
          <w:lang w:val="af-ZA"/>
        </w:rPr>
        <w:t xml:space="preserve">Արարատի մարզ Արարատի </w:t>
      </w:r>
      <w:r w:rsidR="008200D5" w:rsidRPr="0075068E">
        <w:rPr>
          <w:rFonts w:ascii="GHEA Grapalat" w:hAnsi="GHEA Grapalat" w:cs="Times Armenian"/>
          <w:b/>
          <w:lang w:val="af-ZA"/>
        </w:rPr>
        <w:t xml:space="preserve"> ՀԱՄԱՅՆՔԱՊԵՏԱՐԱՆ</w:t>
      </w:r>
      <w:r w:rsidRPr="00712340">
        <w:rPr>
          <w:rFonts w:ascii="GHEA Grapalat" w:hAnsi="GHEA Grapalat" w:cs="Sylfaen"/>
          <w:i/>
          <w:lang w:val="af-ZA"/>
        </w:rPr>
        <w:t>»</w:t>
      </w:r>
    </w:p>
    <w:p w:rsidR="00096865" w:rsidRPr="00712340" w:rsidRDefault="00096865" w:rsidP="00EF3662">
      <w:pPr>
        <w:pStyle w:val="BodyText"/>
        <w:tabs>
          <w:tab w:val="left" w:pos="5968"/>
        </w:tabs>
        <w:ind w:right="-7" w:firstLine="567"/>
        <w:rPr>
          <w:rFonts w:ascii="GHEA Grapalat" w:hAnsi="GHEA Grapalat"/>
          <w:lang w:val="af-ZA"/>
        </w:rPr>
      </w:pPr>
      <w:r w:rsidRPr="00712340">
        <w:rPr>
          <w:rFonts w:ascii="GHEA Grapalat" w:hAnsi="GHEA Grapalat"/>
          <w:lang w:val="af-ZA"/>
        </w:rPr>
        <w:tab/>
      </w:r>
    </w:p>
    <w:p w:rsidR="00096865" w:rsidRPr="00712340" w:rsidRDefault="00096865" w:rsidP="00EF3662">
      <w:pPr>
        <w:pStyle w:val="BodyText"/>
        <w:ind w:right="-7" w:firstLine="567"/>
        <w:jc w:val="center"/>
        <w:rPr>
          <w:rFonts w:ascii="GHEA Grapalat" w:hAnsi="GHEA Grapalat"/>
          <w:lang w:val="af-ZA"/>
        </w:rPr>
      </w:pPr>
    </w:p>
    <w:p w:rsidR="00096865" w:rsidRPr="00712340" w:rsidRDefault="00096865" w:rsidP="00EF3662">
      <w:pPr>
        <w:pStyle w:val="BodyText"/>
        <w:ind w:right="-7" w:firstLine="567"/>
        <w:jc w:val="center"/>
        <w:rPr>
          <w:rFonts w:ascii="GHEA Grapalat" w:hAnsi="GHEA Grapalat"/>
          <w:lang w:val="af-ZA"/>
        </w:rPr>
      </w:pPr>
    </w:p>
    <w:p w:rsidR="00096865" w:rsidRPr="00712340" w:rsidRDefault="00096865" w:rsidP="00EF3662">
      <w:pPr>
        <w:pStyle w:val="BodyText"/>
        <w:ind w:right="-7" w:firstLine="567"/>
        <w:jc w:val="center"/>
        <w:rPr>
          <w:rFonts w:ascii="GHEA Grapalat" w:hAnsi="GHEA Grapalat" w:cs="Sylfaen"/>
          <w:lang w:val="af-ZA"/>
        </w:rPr>
      </w:pPr>
      <w:r w:rsidRPr="00712340">
        <w:rPr>
          <w:rFonts w:ascii="GHEA Grapalat" w:hAnsi="GHEA Grapalat" w:cs="Sylfaen"/>
        </w:rPr>
        <w:t>Հ</w:t>
      </w:r>
      <w:r w:rsidRPr="00712340">
        <w:rPr>
          <w:rFonts w:ascii="GHEA Grapalat" w:hAnsi="GHEA Grapalat" w:cs="Times Armenian"/>
          <w:lang w:val="af-ZA"/>
        </w:rPr>
        <w:t xml:space="preserve"> </w:t>
      </w:r>
      <w:r w:rsidRPr="00712340">
        <w:rPr>
          <w:rFonts w:ascii="GHEA Grapalat" w:hAnsi="GHEA Grapalat" w:cs="Sylfaen"/>
        </w:rPr>
        <w:t>Ր</w:t>
      </w:r>
      <w:r w:rsidRPr="00712340">
        <w:rPr>
          <w:rFonts w:ascii="GHEA Grapalat" w:hAnsi="GHEA Grapalat" w:cs="Times Armenian"/>
          <w:lang w:val="af-ZA"/>
        </w:rPr>
        <w:t xml:space="preserve"> </w:t>
      </w:r>
      <w:r w:rsidRPr="00712340">
        <w:rPr>
          <w:rFonts w:ascii="GHEA Grapalat" w:hAnsi="GHEA Grapalat" w:cs="Sylfaen"/>
        </w:rPr>
        <w:t>Ա</w:t>
      </w:r>
      <w:r w:rsidRPr="00712340">
        <w:rPr>
          <w:rFonts w:ascii="GHEA Grapalat" w:hAnsi="GHEA Grapalat" w:cs="Times Armenian"/>
          <w:lang w:val="af-ZA"/>
        </w:rPr>
        <w:t xml:space="preserve"> </w:t>
      </w:r>
      <w:r w:rsidRPr="00712340">
        <w:rPr>
          <w:rFonts w:ascii="GHEA Grapalat" w:hAnsi="GHEA Grapalat" w:cs="Sylfaen"/>
        </w:rPr>
        <w:t>Վ</w:t>
      </w:r>
      <w:r w:rsidRPr="00712340">
        <w:rPr>
          <w:rFonts w:ascii="GHEA Grapalat" w:hAnsi="GHEA Grapalat" w:cs="Times Armenian"/>
          <w:lang w:val="af-ZA"/>
        </w:rPr>
        <w:t xml:space="preserve"> </w:t>
      </w:r>
      <w:r w:rsidRPr="00712340">
        <w:rPr>
          <w:rFonts w:ascii="GHEA Grapalat" w:hAnsi="GHEA Grapalat" w:cs="Sylfaen"/>
        </w:rPr>
        <w:t>Ե</w:t>
      </w:r>
      <w:r w:rsidRPr="00712340">
        <w:rPr>
          <w:rFonts w:ascii="GHEA Grapalat" w:hAnsi="GHEA Grapalat" w:cs="Times Armenian"/>
          <w:lang w:val="af-ZA"/>
        </w:rPr>
        <w:t xml:space="preserve"> </w:t>
      </w:r>
      <w:r w:rsidRPr="00712340">
        <w:rPr>
          <w:rFonts w:ascii="GHEA Grapalat" w:hAnsi="GHEA Grapalat" w:cs="Sylfaen"/>
        </w:rPr>
        <w:t>Ր</w:t>
      </w:r>
    </w:p>
    <w:p w:rsidR="00096865" w:rsidRPr="00712340" w:rsidRDefault="00096865" w:rsidP="00EF3662">
      <w:pPr>
        <w:pStyle w:val="BodyText"/>
        <w:ind w:right="-7" w:firstLine="567"/>
        <w:jc w:val="center"/>
        <w:rPr>
          <w:rFonts w:ascii="GHEA Grapalat" w:hAnsi="GHEA Grapalat" w:cs="Sylfaen"/>
          <w:lang w:val="af-ZA"/>
        </w:rPr>
      </w:pPr>
    </w:p>
    <w:p w:rsidR="008200D5" w:rsidRPr="002305DE" w:rsidRDefault="002B32D6" w:rsidP="008200D5">
      <w:pPr>
        <w:pStyle w:val="BodyText"/>
        <w:spacing w:after="0"/>
        <w:ind w:right="-7"/>
        <w:jc w:val="center"/>
        <w:rPr>
          <w:rFonts w:ascii="GHEA Grapalat" w:hAnsi="GHEA Grapalat" w:cs="Times Armenian"/>
          <w:b/>
          <w:szCs w:val="20"/>
          <w:lang w:val="af-ZA"/>
        </w:rPr>
      </w:pPr>
      <w:r w:rsidRPr="008200D5">
        <w:rPr>
          <w:rFonts w:ascii="GHEA Grapalat" w:hAnsi="GHEA Grapalat" w:cs="Sylfaen"/>
          <w:b/>
          <w:szCs w:val="20"/>
          <w:lang w:val="af-ZA"/>
        </w:rPr>
        <w:t>«</w:t>
      </w:r>
      <w:r w:rsidR="008200D5" w:rsidRPr="008200D5">
        <w:rPr>
          <w:rFonts w:ascii="GHEA Grapalat" w:hAnsi="GHEA Grapalat" w:cs="Times Armenian"/>
          <w:b/>
          <w:szCs w:val="20"/>
          <w:lang w:val="af-ZA"/>
        </w:rPr>
        <w:t xml:space="preserve">ՀՀ </w:t>
      </w:r>
      <w:r w:rsidR="002305DE">
        <w:rPr>
          <w:rFonts w:ascii="GHEA Grapalat" w:hAnsi="GHEA Grapalat" w:cs="Times Armenian"/>
          <w:b/>
          <w:szCs w:val="20"/>
          <w:lang w:val="af-ZA"/>
        </w:rPr>
        <w:t xml:space="preserve">Արարատի մարզի Արարատ համայնքի </w:t>
      </w:r>
      <w:r w:rsidRPr="008200D5">
        <w:rPr>
          <w:rFonts w:ascii="GHEA Grapalat" w:hAnsi="GHEA Grapalat" w:cs="Sylfaen"/>
          <w:b/>
          <w:szCs w:val="20"/>
          <w:lang w:val="af-ZA"/>
        </w:rPr>
        <w:t>»-</w:t>
      </w:r>
      <w:r w:rsidRPr="008200D5">
        <w:rPr>
          <w:rFonts w:ascii="GHEA Grapalat" w:hAnsi="GHEA Grapalat" w:cs="Sylfaen"/>
          <w:b/>
          <w:szCs w:val="20"/>
        </w:rPr>
        <w:t>Ի</w:t>
      </w:r>
      <w:r w:rsidRPr="008200D5">
        <w:rPr>
          <w:rFonts w:ascii="GHEA Grapalat" w:hAnsi="GHEA Grapalat" w:cs="Sylfaen"/>
          <w:b/>
          <w:szCs w:val="20"/>
          <w:lang w:val="af-ZA"/>
        </w:rPr>
        <w:t xml:space="preserve"> </w:t>
      </w:r>
      <w:r w:rsidRPr="008200D5">
        <w:rPr>
          <w:rFonts w:ascii="GHEA Grapalat" w:hAnsi="GHEA Grapalat" w:cs="Sylfaen"/>
          <w:b/>
          <w:szCs w:val="20"/>
        </w:rPr>
        <w:t>ԿԱՐԻՔՆԵՐԻ</w:t>
      </w:r>
      <w:r w:rsidRPr="008200D5">
        <w:rPr>
          <w:rFonts w:ascii="GHEA Grapalat" w:hAnsi="GHEA Grapalat" w:cs="Times Armenian"/>
          <w:b/>
          <w:szCs w:val="20"/>
          <w:lang w:val="af-ZA"/>
        </w:rPr>
        <w:t xml:space="preserve"> </w:t>
      </w:r>
      <w:r w:rsidRPr="008200D5">
        <w:rPr>
          <w:rFonts w:ascii="GHEA Grapalat" w:hAnsi="GHEA Grapalat" w:cs="Sylfaen"/>
          <w:b/>
          <w:szCs w:val="20"/>
        </w:rPr>
        <w:t>ՀԱՄԱՐ</w:t>
      </w:r>
      <w:r w:rsidRPr="008200D5">
        <w:rPr>
          <w:rFonts w:ascii="GHEA Grapalat" w:hAnsi="GHEA Grapalat" w:cs="Times Armenian"/>
          <w:b/>
          <w:szCs w:val="20"/>
          <w:lang w:val="af-ZA"/>
        </w:rPr>
        <w:t xml:space="preserve">` </w:t>
      </w:r>
    </w:p>
    <w:p w:rsidR="008200D5" w:rsidRPr="002305DE" w:rsidRDefault="002B32D6" w:rsidP="008200D5">
      <w:pPr>
        <w:pStyle w:val="BodyText"/>
        <w:spacing w:after="0"/>
        <w:ind w:right="-7"/>
        <w:jc w:val="center"/>
        <w:rPr>
          <w:rFonts w:ascii="GHEA Grapalat" w:hAnsi="GHEA Grapalat"/>
          <w:b/>
          <w:szCs w:val="20"/>
          <w:lang w:val="af-ZA"/>
        </w:rPr>
      </w:pPr>
      <w:r w:rsidRPr="008200D5">
        <w:rPr>
          <w:rFonts w:ascii="GHEA Grapalat" w:hAnsi="GHEA Grapalat" w:cs="Sylfaen"/>
          <w:b/>
          <w:szCs w:val="20"/>
          <w:lang w:val="af-ZA"/>
        </w:rPr>
        <w:t>«</w:t>
      </w:r>
      <w:r w:rsidR="002305DE">
        <w:rPr>
          <w:rFonts w:ascii="GHEA Grapalat" w:hAnsi="GHEA Grapalat"/>
          <w:b/>
          <w:szCs w:val="20"/>
          <w:lang w:val="af-ZA"/>
        </w:rPr>
        <w:t xml:space="preserve">ԱՐԱՐԱՏ </w:t>
      </w:r>
      <w:r w:rsidR="008200D5" w:rsidRPr="008200D5">
        <w:rPr>
          <w:rFonts w:ascii="GHEA Grapalat" w:hAnsi="GHEA Grapalat"/>
          <w:b/>
          <w:szCs w:val="20"/>
          <w:lang w:val="af-ZA"/>
        </w:rPr>
        <w:t xml:space="preserve"> ՀԱՄԱՅՆՔԻ  </w:t>
      </w:r>
      <w:r w:rsidR="002305DE" w:rsidRPr="002305DE">
        <w:rPr>
          <w:rFonts w:ascii="Sylfaen" w:hAnsi="Sylfaen"/>
          <w:b/>
          <w:i/>
          <w:lang w:val="af-ZA"/>
        </w:rPr>
        <w:t>Գեորգիսյան,  Ս Շահումյան , Դեմիրճյան, Մարզպետունի, ՇԳրիգորյան, Վ Սարգսյան , Միյասնիկյան , Գրիբոեդով /1և 2 հատվածները</w:t>
      </w:r>
      <w:r w:rsidR="002305DE" w:rsidRPr="002305DE">
        <w:rPr>
          <w:rFonts w:ascii="Sylfaen" w:hAnsi="Sylfaen" w:cs="Sylfaen"/>
          <w:b/>
          <w:i/>
          <w:lang w:val="af-ZA"/>
        </w:rPr>
        <w:t xml:space="preserve"> /,  Օրբելի եղբայրներ, Նարեկացի, Րաֆֆի, Կ Փանոսյան , Տերյան, Չարենց,  Մ Մելքոնյան , Վ Սարգսյան փակուղի, Սահմանապահներ,  </w:t>
      </w:r>
      <w:r w:rsidR="002305DE" w:rsidRPr="002305DE">
        <w:rPr>
          <w:b/>
          <w:i/>
          <w:lang w:val="af-ZA"/>
        </w:rPr>
        <w:t xml:space="preserve"> </w:t>
      </w:r>
      <w:r w:rsidR="002305DE" w:rsidRPr="002305DE">
        <w:rPr>
          <w:rFonts w:ascii="Sylfaen" w:hAnsi="Sylfaen" w:cs="Sylfaen"/>
          <w:b/>
          <w:i/>
          <w:lang w:val="en-AU"/>
        </w:rPr>
        <w:t>փողոցների</w:t>
      </w:r>
      <w:r w:rsidR="002305DE" w:rsidRPr="002305DE">
        <w:rPr>
          <w:rFonts w:ascii="Sylfaen" w:hAnsi="Sylfaen" w:cs="Sylfaen"/>
          <w:b/>
          <w:i/>
          <w:lang w:val="af-ZA"/>
        </w:rPr>
        <w:t xml:space="preserve"> </w:t>
      </w:r>
      <w:r w:rsidR="002305DE" w:rsidRPr="002305DE">
        <w:rPr>
          <w:b/>
          <w:i/>
          <w:lang w:val="af-ZA"/>
        </w:rPr>
        <w:t xml:space="preserve"> </w:t>
      </w:r>
      <w:r w:rsidR="002305DE" w:rsidRPr="002305DE">
        <w:rPr>
          <w:rFonts w:ascii="Sylfaen" w:hAnsi="Sylfaen" w:cs="Sylfaen"/>
          <w:b/>
          <w:i/>
          <w:lang w:val="en-AU"/>
        </w:rPr>
        <w:t>գազիֆիկացման</w:t>
      </w:r>
      <w:r w:rsidR="002305DE">
        <w:rPr>
          <w:rFonts w:ascii="Sylfaen" w:hAnsi="Sylfaen" w:cs="Sylfaen"/>
          <w:i/>
          <w:sz w:val="20"/>
          <w:lang w:val="af-ZA"/>
        </w:rPr>
        <w:t xml:space="preserve"> </w:t>
      </w:r>
      <w:r w:rsidR="002305DE">
        <w:rPr>
          <w:rFonts w:ascii="GHEA Grapalat" w:hAnsi="GHEA Grapalat"/>
          <w:b/>
          <w:i/>
          <w:lang w:val="af-ZA"/>
        </w:rPr>
        <w:t xml:space="preserve">աշխատանքների </w:t>
      </w:r>
      <w:r w:rsidR="002305DE">
        <w:rPr>
          <w:rFonts w:ascii="GHEA Grapalat" w:hAnsi="GHEA Grapalat"/>
          <w:b/>
          <w:szCs w:val="20"/>
          <w:lang w:val="af-ZA"/>
        </w:rPr>
        <w:t xml:space="preserve"> </w:t>
      </w:r>
    </w:p>
    <w:p w:rsidR="008200D5" w:rsidRPr="002305DE" w:rsidRDefault="008200D5" w:rsidP="008200D5">
      <w:pPr>
        <w:pStyle w:val="BodyText"/>
        <w:spacing w:after="0"/>
        <w:ind w:right="-7"/>
        <w:jc w:val="center"/>
        <w:rPr>
          <w:rFonts w:ascii="GHEA Grapalat" w:hAnsi="GHEA Grapalat" w:cs="Sylfaen"/>
          <w:b/>
          <w:szCs w:val="20"/>
          <w:lang w:val="af-ZA"/>
        </w:rPr>
      </w:pPr>
      <w:r w:rsidRPr="008200D5">
        <w:rPr>
          <w:rFonts w:ascii="GHEA Grapalat" w:hAnsi="GHEA Grapalat" w:cs="Sylfaen"/>
          <w:b/>
          <w:szCs w:val="20"/>
          <w:lang w:val="af-ZA"/>
        </w:rPr>
        <w:t xml:space="preserve"> </w:t>
      </w:r>
      <w:r w:rsidRPr="008200D5">
        <w:rPr>
          <w:rFonts w:ascii="GHEA Grapalat" w:hAnsi="GHEA Grapalat" w:cs="Sylfaen"/>
          <w:b/>
          <w:szCs w:val="20"/>
          <w:lang w:val="ru-RU"/>
        </w:rPr>
        <w:t>ՈՐԱԿԻ</w:t>
      </w:r>
      <w:r w:rsidRPr="002305DE">
        <w:rPr>
          <w:rFonts w:ascii="GHEA Grapalat" w:hAnsi="GHEA Grapalat" w:cs="Sylfaen"/>
          <w:b/>
          <w:szCs w:val="20"/>
          <w:lang w:val="af-ZA"/>
        </w:rPr>
        <w:t xml:space="preserve"> </w:t>
      </w:r>
      <w:r w:rsidRPr="008200D5">
        <w:rPr>
          <w:rFonts w:ascii="GHEA Grapalat" w:hAnsi="GHEA Grapalat" w:cs="Sylfaen"/>
          <w:b/>
          <w:szCs w:val="20"/>
          <w:lang w:val="ru-RU"/>
        </w:rPr>
        <w:t>ՏԵԽՆԻԿԱԿ</w:t>
      </w:r>
      <w:r>
        <w:rPr>
          <w:rFonts w:ascii="GHEA Grapalat" w:hAnsi="GHEA Grapalat" w:cs="Sylfaen"/>
          <w:b/>
          <w:szCs w:val="20"/>
          <w:lang w:val="ru-RU"/>
        </w:rPr>
        <w:t>ԱՆ</w:t>
      </w:r>
      <w:r w:rsidRPr="002305DE">
        <w:rPr>
          <w:rFonts w:ascii="GHEA Grapalat" w:hAnsi="GHEA Grapalat" w:cs="Sylfaen"/>
          <w:b/>
          <w:szCs w:val="20"/>
          <w:lang w:val="af-ZA"/>
        </w:rPr>
        <w:t xml:space="preserve"> </w:t>
      </w:r>
      <w:r w:rsidR="00C1569A">
        <w:rPr>
          <w:rFonts w:ascii="GHEA Grapalat" w:hAnsi="GHEA Grapalat" w:cs="Sylfaen"/>
          <w:b/>
          <w:szCs w:val="20"/>
          <w:lang w:val="ru-RU"/>
        </w:rPr>
        <w:t>ՀՍԿՈՂՈՒԹՅԱՆ</w:t>
      </w:r>
      <w:r w:rsidR="00C1569A" w:rsidRPr="002305DE">
        <w:rPr>
          <w:rFonts w:ascii="GHEA Grapalat" w:hAnsi="GHEA Grapalat" w:cs="Sylfaen"/>
          <w:b/>
          <w:szCs w:val="20"/>
          <w:lang w:val="af-ZA"/>
        </w:rPr>
        <w:t xml:space="preserve"> </w:t>
      </w:r>
      <w:r>
        <w:rPr>
          <w:rFonts w:ascii="GHEA Grapalat" w:hAnsi="GHEA Grapalat" w:cs="Sylfaen"/>
          <w:b/>
          <w:szCs w:val="20"/>
          <w:lang w:val="ru-RU"/>
        </w:rPr>
        <w:t>ԾԱՌԱՅՈՒԹՅՈՒՆՆԵՐԻ</w:t>
      </w:r>
      <w:r w:rsidR="002B32D6" w:rsidRPr="008200D5">
        <w:rPr>
          <w:rFonts w:ascii="GHEA Grapalat" w:hAnsi="GHEA Grapalat" w:cs="Sylfaen"/>
          <w:b/>
          <w:szCs w:val="20"/>
          <w:lang w:val="af-ZA"/>
        </w:rPr>
        <w:t xml:space="preserve">» </w:t>
      </w:r>
    </w:p>
    <w:p w:rsidR="00096865" w:rsidRPr="008200D5" w:rsidRDefault="002B32D6" w:rsidP="008200D5">
      <w:pPr>
        <w:pStyle w:val="BodyText"/>
        <w:spacing w:after="0"/>
        <w:ind w:right="-7"/>
        <w:jc w:val="center"/>
        <w:rPr>
          <w:rFonts w:ascii="GHEA Grapalat" w:hAnsi="GHEA Grapalat"/>
          <w:b/>
          <w:szCs w:val="20"/>
          <w:lang w:val="af-ZA"/>
        </w:rPr>
      </w:pPr>
      <w:r w:rsidRPr="008200D5">
        <w:rPr>
          <w:rFonts w:ascii="GHEA Grapalat" w:hAnsi="GHEA Grapalat" w:cs="Sylfaen"/>
          <w:b/>
          <w:szCs w:val="20"/>
        </w:rPr>
        <w:t>ՁԵՌՔԲԵՐՄԱՆ</w:t>
      </w:r>
      <w:r w:rsidRPr="008200D5">
        <w:rPr>
          <w:rFonts w:ascii="GHEA Grapalat" w:hAnsi="GHEA Grapalat" w:cs="Times Armenian"/>
          <w:b/>
          <w:szCs w:val="20"/>
          <w:lang w:val="af-ZA"/>
        </w:rPr>
        <w:t xml:space="preserve"> </w:t>
      </w:r>
      <w:r w:rsidRPr="008200D5">
        <w:rPr>
          <w:rFonts w:ascii="GHEA Grapalat" w:hAnsi="GHEA Grapalat" w:cs="Sylfaen"/>
          <w:b/>
          <w:szCs w:val="20"/>
        </w:rPr>
        <w:t>ՆՊԱՏԱԿՈՎ</w:t>
      </w:r>
      <w:r w:rsidRPr="008200D5">
        <w:rPr>
          <w:rFonts w:ascii="GHEA Grapalat" w:hAnsi="GHEA Grapalat" w:cs="Sylfaen"/>
          <w:b/>
          <w:szCs w:val="20"/>
          <w:lang w:val="af-ZA"/>
        </w:rPr>
        <w:t xml:space="preserve"> </w:t>
      </w:r>
      <w:r w:rsidRPr="008200D5">
        <w:rPr>
          <w:rFonts w:ascii="GHEA Grapalat" w:hAnsi="GHEA Grapalat" w:cs="Times Armenian"/>
          <w:b/>
          <w:szCs w:val="20"/>
          <w:lang w:val="af-ZA"/>
        </w:rPr>
        <w:t xml:space="preserve"> </w:t>
      </w:r>
      <w:r w:rsidRPr="008200D5">
        <w:rPr>
          <w:rFonts w:ascii="GHEA Grapalat" w:hAnsi="GHEA Grapalat" w:cs="Sylfaen"/>
          <w:b/>
          <w:szCs w:val="20"/>
        </w:rPr>
        <w:t>ՀԱՅՏԱՐԱՐՎԱԾ</w:t>
      </w:r>
      <w:r w:rsidRPr="008200D5">
        <w:rPr>
          <w:rFonts w:ascii="GHEA Grapalat" w:hAnsi="GHEA Grapalat" w:cs="Times Armenian"/>
          <w:b/>
          <w:szCs w:val="20"/>
          <w:lang w:val="af-ZA"/>
        </w:rPr>
        <w:t xml:space="preserve"> </w:t>
      </w:r>
      <w:r w:rsidR="00C00BB2" w:rsidRPr="008200D5">
        <w:rPr>
          <w:rFonts w:ascii="GHEA Grapalat" w:hAnsi="GHEA Grapalat" w:cs="Sylfaen"/>
          <w:b/>
          <w:szCs w:val="20"/>
        </w:rPr>
        <w:t>ԳՆԱՆՇՄԱՆ</w:t>
      </w:r>
      <w:r w:rsidR="00C00BB2" w:rsidRPr="002305DE">
        <w:rPr>
          <w:rFonts w:ascii="GHEA Grapalat" w:hAnsi="GHEA Grapalat" w:cs="Sylfaen"/>
          <w:b/>
          <w:szCs w:val="20"/>
          <w:lang w:val="af-ZA"/>
        </w:rPr>
        <w:t xml:space="preserve"> </w:t>
      </w:r>
      <w:r w:rsidR="00C00BB2" w:rsidRPr="008200D5">
        <w:rPr>
          <w:rFonts w:ascii="GHEA Grapalat" w:hAnsi="GHEA Grapalat" w:cs="Sylfaen"/>
          <w:b/>
          <w:szCs w:val="20"/>
        </w:rPr>
        <w:t>ՀԱՐՑՄԱՆ</w:t>
      </w:r>
    </w:p>
    <w:p w:rsidR="00096865" w:rsidRPr="00712340" w:rsidRDefault="00096865" w:rsidP="00EF3662">
      <w:pPr>
        <w:pStyle w:val="BodyText"/>
        <w:ind w:right="-7"/>
        <w:jc w:val="center"/>
        <w:rPr>
          <w:rFonts w:ascii="GHEA Grapalat" w:hAnsi="GHEA Grapalat"/>
          <w:szCs w:val="22"/>
          <w:lang w:val="af-ZA"/>
        </w:rPr>
      </w:pPr>
    </w:p>
    <w:p w:rsidR="00096865" w:rsidRPr="00712340" w:rsidRDefault="00096865" w:rsidP="00EF3662">
      <w:pPr>
        <w:pStyle w:val="BodyText"/>
        <w:ind w:right="-7" w:firstLine="567"/>
        <w:jc w:val="center"/>
        <w:rPr>
          <w:rFonts w:ascii="GHEA Grapalat" w:hAnsi="GHEA Grapalat"/>
          <w:lang w:val="af-ZA"/>
        </w:rPr>
      </w:pPr>
    </w:p>
    <w:p w:rsidR="00096865" w:rsidRPr="00712340" w:rsidRDefault="00096865" w:rsidP="00EF3662">
      <w:pPr>
        <w:pStyle w:val="BodyText"/>
        <w:ind w:right="-7" w:firstLine="567"/>
        <w:jc w:val="center"/>
        <w:rPr>
          <w:rFonts w:ascii="GHEA Grapalat" w:hAnsi="GHEA Grapalat"/>
          <w:lang w:val="af-ZA"/>
        </w:rPr>
      </w:pPr>
    </w:p>
    <w:p w:rsidR="002B32D6" w:rsidRPr="00712340" w:rsidRDefault="002B32D6" w:rsidP="00EF3662">
      <w:pPr>
        <w:pStyle w:val="BodyText"/>
        <w:ind w:right="-7" w:firstLine="567"/>
        <w:jc w:val="center"/>
        <w:rPr>
          <w:rFonts w:ascii="GHEA Grapalat" w:hAnsi="GHEA Grapalat"/>
          <w:lang w:val="af-ZA"/>
        </w:rPr>
      </w:pPr>
    </w:p>
    <w:p w:rsidR="00096865" w:rsidRPr="00712340" w:rsidRDefault="00096865" w:rsidP="00EF3662">
      <w:pPr>
        <w:pStyle w:val="BodyText"/>
        <w:ind w:right="-7" w:firstLine="567"/>
        <w:jc w:val="center"/>
        <w:rPr>
          <w:rFonts w:ascii="GHEA Grapalat" w:hAnsi="GHEA Grapalat"/>
          <w:lang w:val="af-ZA"/>
        </w:rPr>
      </w:pPr>
    </w:p>
    <w:p w:rsidR="00CE0D95" w:rsidRPr="00712340" w:rsidRDefault="00CE0D95" w:rsidP="00EF3662">
      <w:pPr>
        <w:pStyle w:val="BodyText"/>
        <w:ind w:right="-7" w:firstLine="567"/>
        <w:jc w:val="center"/>
        <w:rPr>
          <w:rFonts w:ascii="GHEA Grapalat" w:hAnsi="GHEA Grapalat"/>
          <w:lang w:val="af-ZA"/>
        </w:rPr>
      </w:pPr>
    </w:p>
    <w:p w:rsidR="00CE0D95" w:rsidRPr="00712340" w:rsidRDefault="00CE0D95" w:rsidP="00EF3662">
      <w:pPr>
        <w:pStyle w:val="BodyText"/>
        <w:ind w:right="-7" w:firstLine="567"/>
        <w:jc w:val="center"/>
        <w:rPr>
          <w:rFonts w:ascii="GHEA Grapalat" w:hAnsi="GHEA Grapalat"/>
          <w:lang w:val="af-ZA"/>
        </w:rPr>
      </w:pPr>
    </w:p>
    <w:p w:rsidR="00CE0D95" w:rsidRPr="00712340" w:rsidRDefault="00CE0D95" w:rsidP="00EF3662">
      <w:pPr>
        <w:pStyle w:val="BodyText"/>
        <w:ind w:right="-7" w:firstLine="567"/>
        <w:jc w:val="center"/>
        <w:rPr>
          <w:rFonts w:ascii="GHEA Grapalat" w:hAnsi="GHEA Grapalat"/>
          <w:lang w:val="af-ZA"/>
        </w:rPr>
      </w:pPr>
    </w:p>
    <w:p w:rsidR="00096865" w:rsidRPr="00712340" w:rsidRDefault="00096865" w:rsidP="00EF3662">
      <w:pPr>
        <w:pStyle w:val="BodyText"/>
        <w:ind w:right="-7" w:firstLine="567"/>
        <w:jc w:val="center"/>
        <w:rPr>
          <w:rFonts w:ascii="GHEA Grapalat" w:hAnsi="GHEA Grapalat"/>
          <w:lang w:val="af-ZA"/>
        </w:rPr>
      </w:pPr>
    </w:p>
    <w:p w:rsidR="001A43A4" w:rsidRPr="00712340" w:rsidRDefault="006F0D3F" w:rsidP="00EF3662">
      <w:pPr>
        <w:ind w:firstLine="567"/>
        <w:jc w:val="both"/>
        <w:rPr>
          <w:rFonts w:ascii="GHEA Grapalat" w:hAnsi="GHEA Grapalat" w:cs="Sylfaen"/>
          <w:i/>
          <w:sz w:val="22"/>
          <w:szCs w:val="22"/>
          <w:lang w:val="af-ZA"/>
        </w:rPr>
      </w:pPr>
      <w:r w:rsidRPr="002B4E08">
        <w:rPr>
          <w:rFonts w:ascii="GHEA Grapalat" w:hAnsi="GHEA Grapalat" w:cs="Sylfaen"/>
          <w:i/>
          <w:sz w:val="22"/>
          <w:szCs w:val="22"/>
          <w:lang w:val="af-ZA"/>
        </w:rPr>
        <w:br w:type="page"/>
      </w:r>
      <w:r w:rsidR="00096865" w:rsidRPr="00712340">
        <w:rPr>
          <w:rFonts w:ascii="GHEA Grapalat" w:hAnsi="GHEA Grapalat" w:cs="Sylfaen"/>
          <w:i/>
          <w:sz w:val="22"/>
          <w:szCs w:val="22"/>
        </w:rPr>
        <w:lastRenderedPageBreak/>
        <w:t>Հարգելի</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մասնակից</w:t>
      </w:r>
      <w:r w:rsidR="00677658" w:rsidRPr="00712340">
        <w:rPr>
          <w:rFonts w:ascii="GHEA Grapalat" w:hAnsi="GHEA Grapalat" w:cs="Sylfaen"/>
          <w:i/>
          <w:sz w:val="22"/>
          <w:szCs w:val="22"/>
          <w:lang w:val="af-ZA"/>
        </w:rPr>
        <w:t xml:space="preserve"> </w:t>
      </w:r>
      <w:r w:rsidR="00884204" w:rsidRPr="00712340">
        <w:rPr>
          <w:rFonts w:ascii="GHEA Grapalat" w:hAnsi="GHEA Grapalat" w:cs="Sylfaen"/>
          <w:i/>
          <w:sz w:val="22"/>
          <w:szCs w:val="22"/>
        </w:rPr>
        <w:t>ն</w:t>
      </w:r>
      <w:r w:rsidR="00096865" w:rsidRPr="00712340">
        <w:rPr>
          <w:rFonts w:ascii="GHEA Grapalat" w:hAnsi="GHEA Grapalat" w:cs="Sylfaen"/>
          <w:i/>
          <w:sz w:val="22"/>
          <w:szCs w:val="22"/>
        </w:rPr>
        <w:t>ախքան</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հայտ</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կազմելը</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և</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ներկայացնելը</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խնդրում</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ենք</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մանրամասնորեն</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ուսումնասիրել</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սույն</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հրավերը</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քանի</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որ</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հրավերին</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չհամապատասխանող</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հայտերը</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ենթակա</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են</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մերժման</w:t>
      </w:r>
      <w:r w:rsidR="0046586E" w:rsidRPr="00712340">
        <w:rPr>
          <w:rFonts w:ascii="GHEA Grapalat" w:hAnsi="GHEA Grapalat" w:cs="Sylfaen"/>
          <w:i/>
          <w:sz w:val="22"/>
          <w:szCs w:val="22"/>
          <w:lang w:val="af-ZA"/>
        </w:rPr>
        <w:t xml:space="preserve">: </w:t>
      </w:r>
    </w:p>
    <w:p w:rsidR="00984BDB" w:rsidRPr="00712340" w:rsidRDefault="00984BDB" w:rsidP="0089384E">
      <w:pPr>
        <w:ind w:firstLine="567"/>
        <w:jc w:val="both"/>
        <w:rPr>
          <w:rFonts w:ascii="GHEA Grapalat" w:hAnsi="GHEA Grapalat"/>
          <w:i/>
          <w:sz w:val="20"/>
          <w:lang w:val="af-ZA"/>
        </w:rPr>
      </w:pPr>
    </w:p>
    <w:p w:rsidR="00096865" w:rsidRPr="00712340" w:rsidRDefault="00096865" w:rsidP="00EF3662">
      <w:pPr>
        <w:ind w:firstLine="567"/>
        <w:jc w:val="center"/>
        <w:rPr>
          <w:rFonts w:ascii="GHEA Grapalat" w:hAnsi="GHEA Grapalat"/>
          <w:b/>
          <w:sz w:val="20"/>
          <w:szCs w:val="22"/>
          <w:lang w:val="af-ZA"/>
        </w:rPr>
      </w:pPr>
    </w:p>
    <w:p w:rsidR="008200D5" w:rsidRPr="002305DE" w:rsidRDefault="008200D5" w:rsidP="008200D5">
      <w:pPr>
        <w:pStyle w:val="BodyText"/>
        <w:spacing w:after="0"/>
        <w:ind w:right="-7"/>
        <w:jc w:val="center"/>
        <w:rPr>
          <w:rFonts w:ascii="GHEA Grapalat" w:hAnsi="GHEA Grapalat" w:cs="Sylfaen"/>
          <w:b/>
          <w:szCs w:val="20"/>
          <w:lang w:val="af-ZA"/>
        </w:rPr>
      </w:pPr>
      <w:r w:rsidRPr="008200D5">
        <w:rPr>
          <w:rFonts w:ascii="GHEA Grapalat" w:hAnsi="GHEA Grapalat" w:cs="Sylfaen"/>
          <w:b/>
          <w:szCs w:val="20"/>
          <w:lang w:val="af-ZA"/>
        </w:rPr>
        <w:t xml:space="preserve"> </w:t>
      </w:r>
    </w:p>
    <w:p w:rsidR="00160AE4" w:rsidRPr="00712340" w:rsidRDefault="00160AE4" w:rsidP="00EF3662">
      <w:pPr>
        <w:ind w:firstLine="567"/>
        <w:jc w:val="center"/>
        <w:rPr>
          <w:rFonts w:ascii="GHEA Grapalat" w:hAnsi="GHEA Grapalat" w:cs="Sylfaen"/>
          <w:b/>
          <w:sz w:val="22"/>
          <w:szCs w:val="22"/>
          <w:lang w:val="af-ZA"/>
        </w:rPr>
      </w:pPr>
    </w:p>
    <w:p w:rsidR="00160AE4" w:rsidRPr="00712340" w:rsidRDefault="00160AE4" w:rsidP="00EF3662">
      <w:pPr>
        <w:ind w:firstLine="567"/>
        <w:jc w:val="center"/>
        <w:rPr>
          <w:rFonts w:ascii="GHEA Grapalat" w:hAnsi="GHEA Grapalat"/>
          <w:b/>
          <w:sz w:val="20"/>
          <w:szCs w:val="20"/>
          <w:lang w:val="af-ZA"/>
        </w:rPr>
      </w:pPr>
      <w:r w:rsidRPr="00712340">
        <w:rPr>
          <w:rFonts w:ascii="GHEA Grapalat" w:hAnsi="GHEA Grapalat" w:cs="Sylfaen"/>
          <w:b/>
          <w:sz w:val="20"/>
          <w:szCs w:val="20"/>
        </w:rPr>
        <w:t>ԲՈՎԱՆԴԱԿՈւԹՅՈւՆ</w:t>
      </w:r>
    </w:p>
    <w:p w:rsidR="00160AE4" w:rsidRPr="00712340" w:rsidRDefault="00160AE4" w:rsidP="00EF3662">
      <w:pPr>
        <w:ind w:firstLine="567"/>
        <w:jc w:val="center"/>
        <w:rPr>
          <w:rFonts w:ascii="GHEA Grapalat" w:hAnsi="GHEA Grapalat"/>
          <w:i/>
          <w:sz w:val="20"/>
          <w:lang w:val="af-ZA"/>
        </w:rPr>
      </w:pPr>
    </w:p>
    <w:p w:rsidR="008200D5" w:rsidRPr="002305DE" w:rsidRDefault="002305DE" w:rsidP="008200D5">
      <w:pPr>
        <w:pStyle w:val="BodyText"/>
        <w:spacing w:after="0"/>
        <w:ind w:right="-7"/>
        <w:jc w:val="center"/>
        <w:rPr>
          <w:rFonts w:ascii="GHEA Grapalat" w:hAnsi="GHEA Grapalat"/>
          <w:b/>
          <w:sz w:val="20"/>
          <w:szCs w:val="20"/>
          <w:lang w:val="af-ZA"/>
        </w:rPr>
      </w:pPr>
      <w:r>
        <w:rPr>
          <w:rFonts w:ascii="Sylfaen" w:hAnsi="Sylfaen"/>
          <w:b/>
          <w:i/>
          <w:sz w:val="20"/>
          <w:lang w:val="af-ZA"/>
        </w:rPr>
        <w:t xml:space="preserve">  ՀՀ Արարատի մարզի Արարատ համայնքի Գեորգիսյան,  Ս Շահումյան , Դեմիրճյան, Մարզպետունի, ՇԳրիգորյան, Վ Սարգսյան , Միյասնիկյան , Գրիբոեդով /1և 2 հատվածները</w:t>
      </w:r>
      <w:r>
        <w:rPr>
          <w:rFonts w:ascii="Sylfaen" w:hAnsi="Sylfaen" w:cs="Sylfaen"/>
          <w:b/>
          <w:i/>
          <w:sz w:val="20"/>
          <w:lang w:val="af-ZA"/>
        </w:rPr>
        <w:t xml:space="preserve"> /,  Օրբելի եղբայրներ, Նարեկացի, Րաֆֆի, Կ Փանոսյան , Տերյան, Չարենց,  Մ Մելքոնյան , Վ Սարգսյան փակուղի, Սահմանապահներ,  </w:t>
      </w:r>
      <w:r>
        <w:rPr>
          <w:b/>
          <w:i/>
          <w:sz w:val="20"/>
          <w:lang w:val="af-ZA"/>
        </w:rPr>
        <w:t xml:space="preserve"> </w:t>
      </w:r>
      <w:r>
        <w:rPr>
          <w:rFonts w:ascii="Sylfaen" w:hAnsi="Sylfaen" w:cs="Sylfaen"/>
          <w:b/>
          <w:i/>
          <w:sz w:val="20"/>
          <w:lang w:val="en-AU"/>
        </w:rPr>
        <w:t>փողոցների</w:t>
      </w:r>
      <w:r>
        <w:rPr>
          <w:rFonts w:ascii="Sylfaen" w:hAnsi="Sylfaen" w:cs="Sylfaen"/>
          <w:b/>
          <w:i/>
          <w:sz w:val="20"/>
          <w:lang w:val="af-ZA"/>
        </w:rPr>
        <w:t xml:space="preserve"> </w:t>
      </w:r>
      <w:r>
        <w:rPr>
          <w:b/>
          <w:i/>
          <w:sz w:val="20"/>
          <w:lang w:val="af-ZA"/>
        </w:rPr>
        <w:t xml:space="preserve"> </w:t>
      </w:r>
      <w:r>
        <w:rPr>
          <w:rFonts w:ascii="Sylfaen" w:hAnsi="Sylfaen" w:cs="Sylfaen"/>
          <w:b/>
          <w:i/>
          <w:sz w:val="20"/>
          <w:lang w:val="en-AU"/>
        </w:rPr>
        <w:t>գազիֆիկացման</w:t>
      </w:r>
      <w:r>
        <w:rPr>
          <w:rFonts w:ascii="Sylfaen" w:hAnsi="Sylfaen" w:cs="Sylfaen"/>
          <w:i/>
          <w:sz w:val="20"/>
          <w:lang w:val="af-ZA"/>
        </w:rPr>
        <w:t xml:space="preserve"> </w:t>
      </w:r>
      <w:r>
        <w:rPr>
          <w:rFonts w:ascii="GHEA Grapalat" w:hAnsi="GHEA Grapalat"/>
          <w:b/>
          <w:i/>
          <w:lang w:val="af-ZA"/>
        </w:rPr>
        <w:t xml:space="preserve">աշխատանքների  </w:t>
      </w:r>
      <w:r w:rsidR="00A84A73">
        <w:rPr>
          <w:rFonts w:ascii="GHEA Grapalat" w:hAnsi="GHEA Grapalat"/>
          <w:b/>
          <w:sz w:val="20"/>
          <w:szCs w:val="20"/>
          <w:lang w:val="af-ZA"/>
        </w:rPr>
        <w:t xml:space="preserve"> </w:t>
      </w:r>
    </w:p>
    <w:p w:rsidR="00160AE4" w:rsidRPr="008200D5" w:rsidRDefault="008200D5" w:rsidP="008200D5">
      <w:pPr>
        <w:ind w:firstLine="567"/>
        <w:jc w:val="center"/>
        <w:rPr>
          <w:rFonts w:ascii="GHEA Grapalat" w:hAnsi="GHEA Grapalat"/>
          <w:sz w:val="20"/>
          <w:szCs w:val="20"/>
          <w:lang w:val="af-ZA"/>
        </w:rPr>
      </w:pPr>
      <w:r w:rsidRPr="008200D5">
        <w:rPr>
          <w:rFonts w:ascii="GHEA Grapalat" w:hAnsi="GHEA Grapalat" w:cs="Sylfaen"/>
          <w:b/>
          <w:sz w:val="20"/>
          <w:szCs w:val="20"/>
          <w:lang w:val="ru-RU"/>
        </w:rPr>
        <w:t>ՈՐԱԿԻ</w:t>
      </w:r>
      <w:r w:rsidRPr="002305DE">
        <w:rPr>
          <w:rFonts w:ascii="GHEA Grapalat" w:hAnsi="GHEA Grapalat" w:cs="Sylfaen"/>
          <w:b/>
          <w:sz w:val="20"/>
          <w:szCs w:val="20"/>
          <w:lang w:val="af-ZA"/>
        </w:rPr>
        <w:t xml:space="preserve"> </w:t>
      </w:r>
      <w:r w:rsidRPr="008200D5">
        <w:rPr>
          <w:rFonts w:ascii="GHEA Grapalat" w:hAnsi="GHEA Grapalat" w:cs="Sylfaen"/>
          <w:b/>
          <w:sz w:val="20"/>
          <w:szCs w:val="20"/>
          <w:lang w:val="ru-RU"/>
        </w:rPr>
        <w:t>ՏԵԽՆԻԿԱԿԱՆ</w:t>
      </w:r>
      <w:r w:rsidRPr="002305DE">
        <w:rPr>
          <w:rFonts w:ascii="GHEA Grapalat" w:hAnsi="GHEA Grapalat" w:cs="Sylfaen"/>
          <w:b/>
          <w:sz w:val="20"/>
          <w:szCs w:val="20"/>
          <w:lang w:val="af-ZA"/>
        </w:rPr>
        <w:t xml:space="preserve"> </w:t>
      </w:r>
      <w:r w:rsidR="00C1569A">
        <w:rPr>
          <w:rFonts w:ascii="GHEA Grapalat" w:hAnsi="GHEA Grapalat" w:cs="Sylfaen"/>
          <w:b/>
          <w:sz w:val="20"/>
          <w:szCs w:val="20"/>
          <w:lang w:val="ru-RU"/>
        </w:rPr>
        <w:t>ՀՍԿՈՂՈՒԹՅԱՆ</w:t>
      </w:r>
      <w:r w:rsidR="00C1569A" w:rsidRPr="002305DE">
        <w:rPr>
          <w:rFonts w:ascii="GHEA Grapalat" w:hAnsi="GHEA Grapalat" w:cs="Sylfaen"/>
          <w:b/>
          <w:sz w:val="20"/>
          <w:szCs w:val="20"/>
          <w:lang w:val="af-ZA"/>
        </w:rPr>
        <w:t xml:space="preserve"> </w:t>
      </w:r>
      <w:r w:rsidRPr="008200D5">
        <w:rPr>
          <w:rFonts w:ascii="GHEA Grapalat" w:hAnsi="GHEA Grapalat" w:cs="Sylfaen"/>
          <w:b/>
          <w:sz w:val="20"/>
          <w:szCs w:val="20"/>
          <w:lang w:val="ru-RU"/>
        </w:rPr>
        <w:t>ԾԱՌԱՅՈՒԹՅՈՒՆՆԵՐԻ</w:t>
      </w:r>
      <w:r w:rsidRPr="008200D5">
        <w:rPr>
          <w:rFonts w:ascii="GHEA Grapalat" w:hAnsi="GHEA Grapalat" w:cs="Sylfaen"/>
          <w:b/>
          <w:sz w:val="20"/>
          <w:szCs w:val="20"/>
          <w:lang w:val="af-ZA"/>
        </w:rPr>
        <w:t>»</w:t>
      </w:r>
    </w:p>
    <w:p w:rsidR="00096865" w:rsidRPr="008200D5" w:rsidRDefault="00160AE4" w:rsidP="00EF3662">
      <w:pPr>
        <w:ind w:firstLine="567"/>
        <w:jc w:val="center"/>
        <w:rPr>
          <w:rFonts w:ascii="GHEA Grapalat" w:hAnsi="GHEA Grapalat"/>
          <w:i/>
          <w:sz w:val="20"/>
          <w:szCs w:val="20"/>
          <w:lang w:val="af-ZA"/>
        </w:rPr>
      </w:pPr>
      <w:r w:rsidRPr="008200D5">
        <w:rPr>
          <w:rFonts w:ascii="GHEA Grapalat" w:hAnsi="GHEA Grapalat"/>
          <w:b/>
          <w:sz w:val="20"/>
          <w:szCs w:val="20"/>
          <w:lang w:val="af-ZA"/>
        </w:rPr>
        <w:t xml:space="preserve">ՁԵՌՔԲԵՐՄԱՆ ՆՊԱՏԱԿՈՎ ՀԱՅՏԱՐԱՐՎԱԾ </w:t>
      </w:r>
      <w:r w:rsidR="00C00BB2" w:rsidRPr="008200D5">
        <w:rPr>
          <w:rFonts w:ascii="GHEA Grapalat" w:hAnsi="GHEA Grapalat"/>
          <w:b/>
          <w:sz w:val="20"/>
          <w:szCs w:val="20"/>
          <w:lang w:val="af-ZA"/>
        </w:rPr>
        <w:t>ԳՆԱՆՇՄԱՆ ՀԱՐՑՄԱՆ</w:t>
      </w:r>
      <w:r w:rsidRPr="008200D5">
        <w:rPr>
          <w:rFonts w:ascii="GHEA Grapalat" w:hAnsi="GHEA Grapalat"/>
          <w:b/>
          <w:sz w:val="20"/>
          <w:szCs w:val="20"/>
          <w:lang w:val="af-ZA"/>
        </w:rPr>
        <w:t xml:space="preserve"> ՀՐԱՎԵՐԻ</w:t>
      </w:r>
    </w:p>
    <w:p w:rsidR="00C67E80" w:rsidRPr="00712340" w:rsidRDefault="00C67E80" w:rsidP="00EF3662">
      <w:pPr>
        <w:ind w:firstLine="567"/>
        <w:jc w:val="center"/>
        <w:rPr>
          <w:rFonts w:ascii="GHEA Grapalat" w:hAnsi="GHEA Grapalat" w:cs="Sylfaen"/>
          <w:b/>
          <w:sz w:val="20"/>
          <w:szCs w:val="22"/>
          <w:lang w:val="af-ZA"/>
        </w:rPr>
      </w:pPr>
    </w:p>
    <w:p w:rsidR="009F5D9B" w:rsidRPr="00712340" w:rsidRDefault="009F5D9B" w:rsidP="00EF3662">
      <w:pPr>
        <w:ind w:firstLine="567"/>
        <w:jc w:val="center"/>
        <w:rPr>
          <w:rFonts w:ascii="GHEA Grapalat" w:hAnsi="GHEA Grapalat" w:cs="Sylfaen"/>
          <w:b/>
          <w:sz w:val="20"/>
          <w:szCs w:val="22"/>
          <w:lang w:val="af-ZA"/>
        </w:rPr>
      </w:pPr>
    </w:p>
    <w:p w:rsidR="00096865" w:rsidRPr="00712340" w:rsidRDefault="00096865" w:rsidP="00EF3662">
      <w:pPr>
        <w:ind w:firstLine="567"/>
        <w:jc w:val="center"/>
        <w:rPr>
          <w:rFonts w:ascii="GHEA Grapalat" w:hAnsi="GHEA Grapalat"/>
          <w:sz w:val="20"/>
          <w:lang w:val="af-ZA"/>
        </w:rPr>
      </w:pPr>
      <w:r w:rsidRPr="00712340">
        <w:rPr>
          <w:rFonts w:ascii="GHEA Grapalat" w:hAnsi="GHEA Grapalat" w:cs="Sylfaen"/>
          <w:b/>
          <w:sz w:val="20"/>
          <w:szCs w:val="22"/>
        </w:rPr>
        <w:t>ՄԱՍ</w:t>
      </w:r>
      <w:r w:rsidRPr="00712340">
        <w:rPr>
          <w:rFonts w:ascii="GHEA Grapalat" w:hAnsi="GHEA Grapalat" w:cs="Times Armenian"/>
          <w:b/>
          <w:sz w:val="20"/>
          <w:szCs w:val="22"/>
          <w:lang w:val="af-ZA"/>
        </w:rPr>
        <w:t xml:space="preserve">  I.</w:t>
      </w:r>
    </w:p>
    <w:p w:rsidR="00096865" w:rsidRPr="00712340" w:rsidRDefault="00096865" w:rsidP="00EF3662">
      <w:pPr>
        <w:ind w:firstLine="567"/>
        <w:jc w:val="both"/>
        <w:rPr>
          <w:rFonts w:ascii="GHEA Grapalat" w:hAnsi="GHEA Grapalat"/>
          <w:sz w:val="20"/>
          <w:lang w:val="af-ZA"/>
        </w:rPr>
      </w:pPr>
    </w:p>
    <w:p w:rsidR="00096865" w:rsidRPr="00712340" w:rsidRDefault="00096865" w:rsidP="00EF3662">
      <w:pPr>
        <w:ind w:firstLine="1134"/>
        <w:jc w:val="both"/>
        <w:rPr>
          <w:rFonts w:ascii="GHEA Grapalat" w:hAnsi="GHEA Grapalat"/>
          <w:sz w:val="20"/>
          <w:lang w:val="af-ZA"/>
        </w:rPr>
      </w:pPr>
      <w:r w:rsidRPr="00712340">
        <w:rPr>
          <w:rFonts w:ascii="GHEA Grapalat" w:hAnsi="GHEA Grapalat"/>
          <w:sz w:val="20"/>
          <w:lang w:val="af-ZA"/>
        </w:rPr>
        <w:t xml:space="preserve">1.  </w:t>
      </w:r>
      <w:r w:rsidRPr="00712340">
        <w:rPr>
          <w:rFonts w:ascii="GHEA Grapalat" w:hAnsi="GHEA Grapalat" w:cs="Sylfaen"/>
          <w:sz w:val="20"/>
        </w:rPr>
        <w:t>Գնման</w:t>
      </w:r>
      <w:r w:rsidRPr="00712340">
        <w:rPr>
          <w:rFonts w:ascii="GHEA Grapalat" w:hAnsi="GHEA Grapalat" w:cs="Times Armenian"/>
          <w:sz w:val="20"/>
          <w:lang w:val="af-ZA"/>
        </w:rPr>
        <w:t xml:space="preserve"> </w:t>
      </w:r>
      <w:r w:rsidRPr="00712340">
        <w:rPr>
          <w:rFonts w:ascii="GHEA Grapalat" w:hAnsi="GHEA Grapalat" w:cs="Sylfaen"/>
          <w:sz w:val="20"/>
        </w:rPr>
        <w:t>առարկայի</w:t>
      </w:r>
      <w:r w:rsidRPr="00712340">
        <w:rPr>
          <w:rFonts w:ascii="GHEA Grapalat" w:hAnsi="GHEA Grapalat"/>
          <w:sz w:val="20"/>
          <w:lang w:val="af-ZA"/>
        </w:rPr>
        <w:t xml:space="preserve"> </w:t>
      </w:r>
      <w:r w:rsidRPr="00712340">
        <w:rPr>
          <w:rFonts w:ascii="GHEA Grapalat" w:hAnsi="GHEA Grapalat" w:cs="Sylfaen"/>
          <w:sz w:val="20"/>
        </w:rPr>
        <w:t>բնութա</w:t>
      </w:r>
      <w:r w:rsidRPr="00712340">
        <w:rPr>
          <w:rFonts w:ascii="GHEA Grapalat" w:hAnsi="GHEA Grapalat" w:cs="Times Armenian"/>
          <w:sz w:val="20"/>
        </w:rPr>
        <w:t>գ</w:t>
      </w:r>
      <w:r w:rsidRPr="00712340">
        <w:rPr>
          <w:rFonts w:ascii="GHEA Grapalat" w:hAnsi="GHEA Grapalat" w:cs="Sylfaen"/>
          <w:sz w:val="20"/>
        </w:rPr>
        <w:t>իրը</w:t>
      </w:r>
      <w:r w:rsidRPr="00712340">
        <w:rPr>
          <w:rFonts w:ascii="GHEA Grapalat" w:hAnsi="GHEA Grapalat" w:cs="Times Armenian"/>
          <w:sz w:val="20"/>
          <w:lang w:val="af-ZA"/>
        </w:rPr>
        <w:tab/>
        <w:t xml:space="preserve"> </w:t>
      </w:r>
    </w:p>
    <w:p w:rsidR="00096865" w:rsidRPr="00712340" w:rsidRDefault="00096865" w:rsidP="00EF3662">
      <w:pPr>
        <w:ind w:firstLine="1134"/>
        <w:jc w:val="both"/>
        <w:rPr>
          <w:rFonts w:ascii="GHEA Grapalat" w:hAnsi="GHEA Grapalat"/>
          <w:sz w:val="20"/>
          <w:lang w:val="af-ZA"/>
        </w:rPr>
      </w:pPr>
      <w:r w:rsidRPr="00712340">
        <w:rPr>
          <w:rFonts w:ascii="GHEA Grapalat" w:hAnsi="GHEA Grapalat"/>
          <w:sz w:val="20"/>
          <w:lang w:val="af-ZA"/>
        </w:rPr>
        <w:t xml:space="preserve">2. </w:t>
      </w:r>
      <w:r w:rsidRPr="00712340">
        <w:rPr>
          <w:rFonts w:ascii="GHEA Grapalat" w:hAnsi="GHEA Grapalat" w:cs="Sylfaen"/>
          <w:sz w:val="20"/>
        </w:rPr>
        <w:t>Մասնակցի</w:t>
      </w:r>
      <w:r w:rsidRPr="00712340">
        <w:rPr>
          <w:rFonts w:ascii="GHEA Grapalat" w:hAnsi="GHEA Grapalat" w:cs="Times Armenian"/>
          <w:sz w:val="20"/>
          <w:lang w:val="af-ZA"/>
        </w:rPr>
        <w:t xml:space="preserve"> </w:t>
      </w:r>
      <w:r w:rsidRPr="00712340">
        <w:rPr>
          <w:rFonts w:ascii="GHEA Grapalat" w:hAnsi="GHEA Grapalat" w:cs="Sylfaen"/>
          <w:sz w:val="20"/>
        </w:rPr>
        <w:t>մասնակցության</w:t>
      </w:r>
      <w:r w:rsidRPr="00712340">
        <w:rPr>
          <w:rFonts w:ascii="GHEA Grapalat" w:hAnsi="GHEA Grapalat" w:cs="Times Armenian"/>
          <w:sz w:val="20"/>
          <w:lang w:val="af-ZA"/>
        </w:rPr>
        <w:t xml:space="preserve"> </w:t>
      </w:r>
      <w:r w:rsidRPr="00712340">
        <w:rPr>
          <w:rFonts w:ascii="GHEA Grapalat" w:hAnsi="GHEA Grapalat" w:cs="Sylfaen"/>
          <w:sz w:val="20"/>
        </w:rPr>
        <w:t>իրավունքի</w:t>
      </w:r>
      <w:r w:rsidRPr="00712340">
        <w:rPr>
          <w:rFonts w:ascii="GHEA Grapalat" w:hAnsi="GHEA Grapalat" w:cs="Times Armenian"/>
          <w:sz w:val="20"/>
          <w:lang w:val="af-ZA"/>
        </w:rPr>
        <w:t xml:space="preserve"> </w:t>
      </w:r>
      <w:r w:rsidRPr="00712340">
        <w:rPr>
          <w:rFonts w:ascii="GHEA Grapalat" w:hAnsi="GHEA Grapalat" w:cs="Sylfaen"/>
          <w:sz w:val="20"/>
        </w:rPr>
        <w:t>պահանջները</w:t>
      </w:r>
      <w:r w:rsidR="000206DA" w:rsidRPr="00712340">
        <w:rPr>
          <w:rFonts w:ascii="GHEA Grapalat" w:hAnsi="GHEA Grapalat" w:cs="Sylfaen"/>
          <w:sz w:val="20"/>
          <w:lang w:val="af-ZA"/>
        </w:rPr>
        <w:t xml:space="preserve"> </w:t>
      </w:r>
      <w:r w:rsidR="000206DA" w:rsidRPr="00712340">
        <w:rPr>
          <w:rFonts w:ascii="GHEA Grapalat" w:hAnsi="GHEA Grapalat" w:cs="Sylfaen"/>
          <w:sz w:val="20"/>
        </w:rPr>
        <w:t>և</w:t>
      </w:r>
      <w:r w:rsidR="000206DA" w:rsidRPr="00712340">
        <w:rPr>
          <w:rFonts w:ascii="GHEA Grapalat" w:hAnsi="GHEA Grapalat" w:cs="Sylfaen"/>
          <w:sz w:val="20"/>
          <w:lang w:val="af-ZA"/>
        </w:rPr>
        <w:t xml:space="preserve"> </w:t>
      </w:r>
      <w:r w:rsidR="000206DA" w:rsidRPr="00712340">
        <w:rPr>
          <w:rFonts w:ascii="GHEA Grapalat" w:hAnsi="GHEA Grapalat" w:cs="Sylfaen"/>
          <w:sz w:val="20"/>
        </w:rPr>
        <w:t>դրանց</w:t>
      </w:r>
      <w:r w:rsidR="000206DA" w:rsidRPr="00712340">
        <w:rPr>
          <w:rFonts w:ascii="GHEA Grapalat" w:hAnsi="GHEA Grapalat" w:cs="Sylfaen"/>
          <w:sz w:val="20"/>
          <w:lang w:val="af-ZA"/>
        </w:rPr>
        <w:t xml:space="preserve"> </w:t>
      </w:r>
      <w:r w:rsidR="000206DA" w:rsidRPr="00712340">
        <w:rPr>
          <w:rFonts w:ascii="GHEA Grapalat" w:hAnsi="GHEA Grapalat" w:cs="Sylfaen"/>
          <w:sz w:val="20"/>
        </w:rPr>
        <w:t>գնահատման</w:t>
      </w:r>
      <w:r w:rsidR="000206DA" w:rsidRPr="00712340">
        <w:rPr>
          <w:rFonts w:ascii="GHEA Grapalat" w:hAnsi="GHEA Grapalat" w:cs="Sylfaen"/>
          <w:sz w:val="20"/>
          <w:lang w:val="af-ZA"/>
        </w:rPr>
        <w:t xml:space="preserve"> </w:t>
      </w:r>
      <w:r w:rsidR="000206DA" w:rsidRPr="00712340">
        <w:rPr>
          <w:rFonts w:ascii="GHEA Grapalat" w:hAnsi="GHEA Grapalat" w:cs="Sylfaen"/>
          <w:sz w:val="20"/>
        </w:rPr>
        <w:t>կարգը</w:t>
      </w:r>
      <w:r w:rsidRPr="00712340">
        <w:rPr>
          <w:rFonts w:ascii="GHEA Grapalat" w:hAnsi="GHEA Grapalat" w:cs="Times Armenian"/>
          <w:sz w:val="20"/>
          <w:lang w:val="af-ZA"/>
        </w:rPr>
        <w:t xml:space="preserve">, </w:t>
      </w:r>
      <w:r w:rsidR="000206DA" w:rsidRPr="00712340">
        <w:rPr>
          <w:rFonts w:ascii="GHEA Grapalat" w:hAnsi="GHEA Grapalat" w:cs="Times Armenian"/>
          <w:sz w:val="20"/>
          <w:lang w:val="af-ZA"/>
        </w:rPr>
        <w:t xml:space="preserve">ընտրված մասնակից ճանաչվելու դեպքում </w:t>
      </w:r>
      <w:r w:rsidRPr="00712340">
        <w:rPr>
          <w:rFonts w:ascii="GHEA Grapalat" w:hAnsi="GHEA Grapalat" w:cs="Sylfaen"/>
          <w:sz w:val="20"/>
        </w:rPr>
        <w:t>որակավորման</w:t>
      </w:r>
      <w:r w:rsidRPr="00712340">
        <w:rPr>
          <w:rFonts w:ascii="GHEA Grapalat" w:hAnsi="GHEA Grapalat" w:cs="Times Armenian"/>
          <w:sz w:val="20"/>
          <w:lang w:val="af-ZA"/>
        </w:rPr>
        <w:t xml:space="preserve"> </w:t>
      </w:r>
      <w:r w:rsidR="000206DA" w:rsidRPr="00712340">
        <w:rPr>
          <w:rFonts w:ascii="GHEA Grapalat" w:hAnsi="GHEA Grapalat" w:cs="Times Armenian"/>
          <w:sz w:val="20"/>
          <w:lang w:val="af-ZA"/>
        </w:rPr>
        <w:t>ապահովում ներկայացնելու պայմանները</w:t>
      </w:r>
      <w:r w:rsidRPr="00712340">
        <w:rPr>
          <w:rFonts w:ascii="GHEA Grapalat" w:hAnsi="GHEA Grapalat" w:cs="Times Armenian"/>
          <w:sz w:val="20"/>
          <w:lang w:val="af-ZA"/>
        </w:rPr>
        <w:t xml:space="preserve"> </w:t>
      </w:r>
    </w:p>
    <w:p w:rsidR="00096865" w:rsidRPr="00712340" w:rsidRDefault="00096865" w:rsidP="00EF3662">
      <w:pPr>
        <w:ind w:firstLine="1134"/>
        <w:jc w:val="both"/>
        <w:rPr>
          <w:rFonts w:ascii="GHEA Grapalat" w:hAnsi="GHEA Grapalat"/>
          <w:sz w:val="20"/>
          <w:lang w:val="af-ZA"/>
        </w:rPr>
      </w:pPr>
      <w:r w:rsidRPr="00712340">
        <w:rPr>
          <w:rFonts w:ascii="GHEA Grapalat" w:hAnsi="GHEA Grapalat"/>
          <w:sz w:val="20"/>
          <w:lang w:val="af-ZA"/>
        </w:rPr>
        <w:t xml:space="preserve">3. </w:t>
      </w:r>
      <w:r w:rsidRPr="00712340">
        <w:rPr>
          <w:rFonts w:ascii="GHEA Grapalat" w:hAnsi="GHEA Grapalat" w:cs="Sylfaen"/>
          <w:sz w:val="20"/>
        </w:rPr>
        <w:t>Հրավերի</w:t>
      </w:r>
      <w:r w:rsidRPr="00712340">
        <w:rPr>
          <w:rFonts w:ascii="GHEA Grapalat" w:hAnsi="GHEA Grapalat" w:cs="Times Armenian"/>
          <w:sz w:val="20"/>
          <w:lang w:val="af-ZA"/>
        </w:rPr>
        <w:t xml:space="preserve"> </w:t>
      </w:r>
      <w:r w:rsidRPr="00712340">
        <w:rPr>
          <w:rFonts w:ascii="GHEA Grapalat" w:hAnsi="GHEA Grapalat" w:cs="Sylfaen"/>
          <w:sz w:val="20"/>
        </w:rPr>
        <w:t>պարզաբանումը</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հրավերում</w:t>
      </w:r>
      <w:r w:rsidRPr="00712340">
        <w:rPr>
          <w:rFonts w:ascii="GHEA Grapalat" w:hAnsi="GHEA Grapalat" w:cs="Times Armenian"/>
          <w:sz w:val="20"/>
          <w:lang w:val="af-ZA"/>
        </w:rPr>
        <w:t xml:space="preserve"> </w:t>
      </w:r>
      <w:r w:rsidRPr="00712340">
        <w:rPr>
          <w:rFonts w:ascii="GHEA Grapalat" w:hAnsi="GHEA Grapalat" w:cs="Sylfaen"/>
          <w:sz w:val="20"/>
        </w:rPr>
        <w:t>փոփոխություն</w:t>
      </w:r>
      <w:r w:rsidRPr="00712340">
        <w:rPr>
          <w:rFonts w:ascii="GHEA Grapalat" w:hAnsi="GHEA Grapalat" w:cs="Times Armenian"/>
          <w:sz w:val="20"/>
          <w:lang w:val="af-ZA"/>
        </w:rPr>
        <w:t xml:space="preserve"> </w:t>
      </w:r>
      <w:r w:rsidRPr="00712340">
        <w:rPr>
          <w:rFonts w:ascii="GHEA Grapalat" w:hAnsi="GHEA Grapalat" w:cs="Sylfaen"/>
          <w:sz w:val="20"/>
        </w:rPr>
        <w:t>կատարելու</w:t>
      </w:r>
      <w:r w:rsidRPr="00712340">
        <w:rPr>
          <w:rFonts w:ascii="GHEA Grapalat" w:hAnsi="GHEA Grapalat" w:cs="Times Armenian"/>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Sylfaen"/>
          <w:sz w:val="20"/>
        </w:rPr>
        <w:t>ը</w:t>
      </w:r>
      <w:r w:rsidRPr="00712340">
        <w:rPr>
          <w:rFonts w:ascii="GHEA Grapalat" w:hAnsi="GHEA Grapalat" w:cs="Times Armenian"/>
          <w:sz w:val="20"/>
          <w:lang w:val="af-ZA"/>
        </w:rPr>
        <w:tab/>
      </w:r>
    </w:p>
    <w:p w:rsidR="00087A30" w:rsidRPr="00712340" w:rsidRDefault="00096865" w:rsidP="00EF3662">
      <w:pPr>
        <w:ind w:firstLine="1134"/>
        <w:jc w:val="both"/>
        <w:rPr>
          <w:rFonts w:ascii="GHEA Grapalat" w:hAnsi="GHEA Grapalat" w:cs="Sylfaen"/>
          <w:sz w:val="20"/>
          <w:lang w:val="af-ZA"/>
        </w:rPr>
      </w:pPr>
      <w:r w:rsidRPr="00712340">
        <w:rPr>
          <w:rFonts w:ascii="GHEA Grapalat" w:hAnsi="GHEA Grapalat"/>
          <w:sz w:val="20"/>
          <w:lang w:val="af-ZA"/>
        </w:rPr>
        <w:t xml:space="preserve">4. </w:t>
      </w:r>
      <w:r w:rsidRPr="00712340">
        <w:rPr>
          <w:rFonts w:ascii="GHEA Grapalat" w:hAnsi="GHEA Grapalat" w:cs="Sylfaen"/>
          <w:sz w:val="20"/>
        </w:rPr>
        <w:t>Հայտը</w:t>
      </w:r>
      <w:r w:rsidRPr="00712340">
        <w:rPr>
          <w:rFonts w:ascii="GHEA Grapalat" w:hAnsi="GHEA Grapalat" w:cs="Times Armenian"/>
          <w:sz w:val="20"/>
          <w:lang w:val="af-ZA"/>
        </w:rPr>
        <w:t xml:space="preserve"> </w:t>
      </w:r>
      <w:r w:rsidRPr="00712340">
        <w:rPr>
          <w:rFonts w:ascii="GHEA Grapalat" w:hAnsi="GHEA Grapalat" w:cs="Sylfaen"/>
          <w:sz w:val="20"/>
        </w:rPr>
        <w:t>ներկայացնելու</w:t>
      </w:r>
      <w:r w:rsidRPr="00712340">
        <w:rPr>
          <w:rFonts w:ascii="GHEA Grapalat" w:hAnsi="GHEA Grapalat" w:cs="Times Armenian"/>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Sylfaen"/>
          <w:sz w:val="20"/>
        </w:rPr>
        <w:t>ը</w:t>
      </w:r>
    </w:p>
    <w:p w:rsidR="00096865" w:rsidRPr="00712340" w:rsidRDefault="00087A30" w:rsidP="00EF3662">
      <w:pPr>
        <w:ind w:firstLine="1134"/>
        <w:jc w:val="both"/>
        <w:rPr>
          <w:rFonts w:ascii="GHEA Grapalat" w:hAnsi="GHEA Grapalat"/>
          <w:sz w:val="20"/>
          <w:lang w:val="af-ZA"/>
        </w:rPr>
      </w:pPr>
      <w:r w:rsidRPr="00712340">
        <w:rPr>
          <w:rFonts w:ascii="GHEA Grapalat" w:hAnsi="GHEA Grapalat"/>
          <w:sz w:val="20"/>
          <w:lang w:val="af-ZA"/>
        </w:rPr>
        <w:t>5.</w:t>
      </w:r>
      <w:r w:rsidRPr="00712340">
        <w:rPr>
          <w:rFonts w:ascii="GHEA Grapalat" w:hAnsi="GHEA Grapalat"/>
          <w:sz w:val="20"/>
          <w:lang w:val="af-ZA"/>
        </w:rPr>
        <w:tab/>
      </w:r>
      <w:r w:rsidRPr="00712340">
        <w:rPr>
          <w:rFonts w:ascii="GHEA Grapalat" w:hAnsi="GHEA Grapalat" w:cs="Sylfaen"/>
          <w:sz w:val="20"/>
        </w:rPr>
        <w:t>Հայտի</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նային</w:t>
      </w:r>
      <w:r w:rsidRPr="00712340">
        <w:rPr>
          <w:rFonts w:ascii="GHEA Grapalat" w:hAnsi="GHEA Grapalat" w:cs="Times Armenian"/>
          <w:sz w:val="20"/>
          <w:lang w:val="af-ZA"/>
        </w:rPr>
        <w:t xml:space="preserve"> </w:t>
      </w:r>
      <w:r w:rsidRPr="00712340">
        <w:rPr>
          <w:rFonts w:ascii="GHEA Grapalat" w:hAnsi="GHEA Grapalat" w:cs="Sylfaen"/>
          <w:sz w:val="20"/>
        </w:rPr>
        <w:t>առաջարկը</w:t>
      </w:r>
      <w:r w:rsidR="00096865" w:rsidRPr="00712340">
        <w:rPr>
          <w:rFonts w:ascii="GHEA Grapalat" w:hAnsi="GHEA Grapalat" w:cs="Times Armenian"/>
          <w:sz w:val="20"/>
          <w:lang w:val="af-ZA"/>
        </w:rPr>
        <w:tab/>
        <w:t xml:space="preserve"> </w:t>
      </w:r>
    </w:p>
    <w:p w:rsidR="00096865" w:rsidRPr="00712340" w:rsidRDefault="00087A30" w:rsidP="00EF3662">
      <w:pPr>
        <w:ind w:firstLine="1134"/>
        <w:jc w:val="both"/>
        <w:rPr>
          <w:rFonts w:ascii="GHEA Grapalat" w:hAnsi="GHEA Grapalat"/>
          <w:sz w:val="20"/>
          <w:lang w:val="af-ZA"/>
        </w:rPr>
      </w:pPr>
      <w:r w:rsidRPr="00712340">
        <w:rPr>
          <w:rFonts w:ascii="GHEA Grapalat" w:hAnsi="GHEA Grapalat"/>
          <w:sz w:val="20"/>
          <w:lang w:val="af-ZA"/>
        </w:rPr>
        <w:t>6</w:t>
      </w:r>
      <w:r w:rsidR="00096865" w:rsidRPr="00712340">
        <w:rPr>
          <w:rFonts w:ascii="GHEA Grapalat" w:hAnsi="GHEA Grapalat"/>
          <w:sz w:val="20"/>
          <w:lang w:val="af-ZA"/>
        </w:rPr>
        <w:t xml:space="preserve">. </w:t>
      </w:r>
      <w:r w:rsidR="00096865" w:rsidRPr="00712340">
        <w:rPr>
          <w:rFonts w:ascii="GHEA Grapalat" w:hAnsi="GHEA Grapalat" w:cs="Sylfaen"/>
          <w:sz w:val="20"/>
        </w:rPr>
        <w:t>Հայտի</w:t>
      </w:r>
      <w:r w:rsidR="00096865" w:rsidRPr="00712340">
        <w:rPr>
          <w:rFonts w:ascii="GHEA Grapalat" w:hAnsi="GHEA Grapalat" w:cs="Times Armenian"/>
          <w:sz w:val="20"/>
          <w:lang w:val="af-ZA"/>
        </w:rPr>
        <w:t xml:space="preserve"> </w:t>
      </w:r>
      <w:r w:rsidR="00096865" w:rsidRPr="00712340">
        <w:rPr>
          <w:rFonts w:ascii="GHEA Grapalat" w:hAnsi="GHEA Grapalat" w:cs="Times Armenian"/>
          <w:sz w:val="20"/>
        </w:rPr>
        <w:t>գ</w:t>
      </w:r>
      <w:r w:rsidR="00096865" w:rsidRPr="00712340">
        <w:rPr>
          <w:rFonts w:ascii="GHEA Grapalat" w:hAnsi="GHEA Grapalat" w:cs="Sylfaen"/>
          <w:sz w:val="20"/>
        </w:rPr>
        <w:t>ործողության</w:t>
      </w:r>
      <w:r w:rsidR="00096865" w:rsidRPr="00712340">
        <w:rPr>
          <w:rFonts w:ascii="GHEA Grapalat" w:hAnsi="GHEA Grapalat" w:cs="Times Armenian"/>
          <w:sz w:val="20"/>
          <w:lang w:val="af-ZA"/>
        </w:rPr>
        <w:t xml:space="preserve"> </w:t>
      </w:r>
      <w:r w:rsidR="00096865" w:rsidRPr="00712340">
        <w:rPr>
          <w:rFonts w:ascii="GHEA Grapalat" w:hAnsi="GHEA Grapalat" w:cs="Sylfaen"/>
          <w:sz w:val="20"/>
        </w:rPr>
        <w:t>ժամկետը</w:t>
      </w:r>
      <w:r w:rsidR="00096865" w:rsidRPr="00712340">
        <w:rPr>
          <w:rFonts w:ascii="GHEA Grapalat" w:hAnsi="GHEA Grapalat" w:cs="Times Armenian"/>
          <w:sz w:val="20"/>
          <w:lang w:val="af-ZA"/>
        </w:rPr>
        <w:t xml:space="preserve">, </w:t>
      </w:r>
      <w:r w:rsidR="00096865" w:rsidRPr="00712340">
        <w:rPr>
          <w:rFonts w:ascii="GHEA Grapalat" w:hAnsi="GHEA Grapalat" w:cs="Sylfaen"/>
          <w:sz w:val="20"/>
        </w:rPr>
        <w:t>հայտերում</w:t>
      </w:r>
      <w:r w:rsidR="00096865" w:rsidRPr="00712340">
        <w:rPr>
          <w:rFonts w:ascii="GHEA Grapalat" w:hAnsi="GHEA Grapalat" w:cs="Times Armenian"/>
          <w:sz w:val="20"/>
          <w:lang w:val="af-ZA"/>
        </w:rPr>
        <w:t xml:space="preserve"> </w:t>
      </w:r>
      <w:r w:rsidR="00096865" w:rsidRPr="00712340">
        <w:rPr>
          <w:rFonts w:ascii="GHEA Grapalat" w:hAnsi="GHEA Grapalat" w:cs="Sylfaen"/>
          <w:sz w:val="20"/>
        </w:rPr>
        <w:t>փոփոխություն</w:t>
      </w:r>
      <w:r w:rsidR="00096865" w:rsidRPr="00712340">
        <w:rPr>
          <w:rFonts w:ascii="GHEA Grapalat" w:hAnsi="GHEA Grapalat" w:cs="Times Armenian"/>
          <w:sz w:val="20"/>
          <w:lang w:val="af-ZA"/>
        </w:rPr>
        <w:t xml:space="preserve"> </w:t>
      </w:r>
      <w:r w:rsidR="00096865" w:rsidRPr="00712340">
        <w:rPr>
          <w:rFonts w:ascii="GHEA Grapalat" w:hAnsi="GHEA Grapalat" w:cs="Sylfaen"/>
          <w:sz w:val="20"/>
        </w:rPr>
        <w:t>կատարելու</w:t>
      </w:r>
      <w:r w:rsidR="00096865" w:rsidRPr="00712340">
        <w:rPr>
          <w:rFonts w:ascii="GHEA Grapalat" w:hAnsi="GHEA Grapalat" w:cs="Times Armenian"/>
          <w:sz w:val="20"/>
          <w:lang w:val="af-ZA"/>
        </w:rPr>
        <w:t xml:space="preserve"> </w:t>
      </w:r>
      <w:r w:rsidR="00096865" w:rsidRPr="00712340">
        <w:rPr>
          <w:rFonts w:ascii="GHEA Grapalat" w:hAnsi="GHEA Grapalat" w:cs="Sylfaen"/>
          <w:sz w:val="20"/>
        </w:rPr>
        <w:t>և</w:t>
      </w:r>
      <w:r w:rsidR="00096865" w:rsidRPr="00712340">
        <w:rPr>
          <w:rFonts w:ascii="GHEA Grapalat" w:hAnsi="GHEA Grapalat" w:cs="Times Armenian"/>
          <w:sz w:val="20"/>
          <w:lang w:val="af-ZA"/>
        </w:rPr>
        <w:t xml:space="preserve"> </w:t>
      </w:r>
      <w:r w:rsidR="00096865" w:rsidRPr="00712340">
        <w:rPr>
          <w:rFonts w:ascii="GHEA Grapalat" w:hAnsi="GHEA Grapalat" w:cs="Sylfaen"/>
          <w:sz w:val="20"/>
        </w:rPr>
        <w:t>դրանք</w:t>
      </w:r>
      <w:r w:rsidR="00096865" w:rsidRPr="00712340">
        <w:rPr>
          <w:rFonts w:ascii="GHEA Grapalat" w:hAnsi="GHEA Grapalat" w:cs="Times Armenian"/>
          <w:sz w:val="20"/>
          <w:lang w:val="af-ZA"/>
        </w:rPr>
        <w:t xml:space="preserve"> </w:t>
      </w:r>
      <w:r w:rsidR="00096865" w:rsidRPr="00712340">
        <w:rPr>
          <w:rFonts w:ascii="GHEA Grapalat" w:hAnsi="GHEA Grapalat" w:cs="Sylfaen"/>
          <w:sz w:val="20"/>
        </w:rPr>
        <w:t>հետ</w:t>
      </w:r>
      <w:r w:rsidR="00096865" w:rsidRPr="00712340">
        <w:rPr>
          <w:rFonts w:ascii="GHEA Grapalat" w:hAnsi="GHEA Grapalat" w:cs="Times Armenian"/>
          <w:sz w:val="20"/>
          <w:lang w:val="af-ZA"/>
        </w:rPr>
        <w:t xml:space="preserve"> </w:t>
      </w:r>
      <w:r w:rsidR="00096865" w:rsidRPr="00712340">
        <w:rPr>
          <w:rFonts w:ascii="GHEA Grapalat" w:hAnsi="GHEA Grapalat" w:cs="Sylfaen"/>
          <w:sz w:val="20"/>
        </w:rPr>
        <w:t>վերցնելու</w:t>
      </w:r>
      <w:r w:rsidR="00096865" w:rsidRPr="00712340">
        <w:rPr>
          <w:rFonts w:ascii="GHEA Grapalat" w:hAnsi="GHEA Grapalat" w:cs="Times Armenian"/>
          <w:sz w:val="20"/>
          <w:lang w:val="af-ZA"/>
        </w:rPr>
        <w:t xml:space="preserve"> </w:t>
      </w:r>
      <w:r w:rsidR="00096865" w:rsidRPr="00712340">
        <w:rPr>
          <w:rFonts w:ascii="GHEA Grapalat" w:hAnsi="GHEA Grapalat" w:cs="Sylfaen"/>
          <w:sz w:val="20"/>
        </w:rPr>
        <w:t>կար</w:t>
      </w:r>
      <w:r w:rsidR="00096865" w:rsidRPr="00712340">
        <w:rPr>
          <w:rFonts w:ascii="GHEA Grapalat" w:hAnsi="GHEA Grapalat" w:cs="Times Armenian"/>
          <w:sz w:val="20"/>
        </w:rPr>
        <w:t>գ</w:t>
      </w:r>
      <w:r w:rsidR="00096865" w:rsidRPr="00712340">
        <w:rPr>
          <w:rFonts w:ascii="GHEA Grapalat" w:hAnsi="GHEA Grapalat" w:cs="Sylfaen"/>
          <w:sz w:val="20"/>
        </w:rPr>
        <w:t>ը</w:t>
      </w:r>
      <w:r w:rsidR="00096865" w:rsidRPr="00712340">
        <w:rPr>
          <w:rFonts w:ascii="GHEA Grapalat" w:hAnsi="GHEA Grapalat" w:cs="Times Armenian"/>
          <w:sz w:val="20"/>
          <w:lang w:val="af-ZA"/>
        </w:rPr>
        <w:tab/>
        <w:t xml:space="preserve"> </w:t>
      </w:r>
    </w:p>
    <w:p w:rsidR="00096865" w:rsidRPr="00712340" w:rsidRDefault="00087A30" w:rsidP="00EF3662">
      <w:pPr>
        <w:ind w:firstLine="1134"/>
        <w:jc w:val="both"/>
        <w:rPr>
          <w:rFonts w:ascii="GHEA Grapalat" w:hAnsi="GHEA Grapalat"/>
          <w:sz w:val="20"/>
          <w:lang w:val="af-ZA"/>
        </w:rPr>
      </w:pPr>
      <w:r w:rsidRPr="00712340">
        <w:rPr>
          <w:rFonts w:ascii="GHEA Grapalat" w:hAnsi="GHEA Grapalat"/>
          <w:sz w:val="20"/>
          <w:lang w:val="af-ZA"/>
        </w:rPr>
        <w:t>7</w:t>
      </w:r>
      <w:r w:rsidR="00096865" w:rsidRPr="00712340">
        <w:rPr>
          <w:rFonts w:ascii="GHEA Grapalat" w:hAnsi="GHEA Grapalat"/>
          <w:sz w:val="20"/>
          <w:lang w:val="af-ZA"/>
        </w:rPr>
        <w:t xml:space="preserve">. </w:t>
      </w:r>
    </w:p>
    <w:p w:rsidR="00096865" w:rsidRPr="00712340" w:rsidRDefault="00087A30" w:rsidP="00EF3662">
      <w:pPr>
        <w:ind w:firstLine="1134"/>
        <w:jc w:val="both"/>
        <w:rPr>
          <w:rFonts w:ascii="GHEA Grapalat" w:hAnsi="GHEA Grapalat" w:cs="Sylfaen"/>
          <w:sz w:val="20"/>
          <w:lang w:val="af-ZA"/>
        </w:rPr>
      </w:pPr>
      <w:r w:rsidRPr="00712340">
        <w:rPr>
          <w:rFonts w:ascii="GHEA Grapalat" w:hAnsi="GHEA Grapalat"/>
          <w:sz w:val="20"/>
          <w:lang w:val="af-ZA"/>
        </w:rPr>
        <w:t>8</w:t>
      </w:r>
      <w:r w:rsidR="00096865" w:rsidRPr="00712340">
        <w:rPr>
          <w:rFonts w:ascii="GHEA Grapalat" w:hAnsi="GHEA Grapalat"/>
          <w:sz w:val="20"/>
          <w:lang w:val="af-ZA"/>
        </w:rPr>
        <w:t xml:space="preserve">. </w:t>
      </w:r>
      <w:r w:rsidR="00AF7BE8" w:rsidRPr="00712340">
        <w:rPr>
          <w:rFonts w:ascii="GHEA Grapalat" w:hAnsi="GHEA Grapalat"/>
          <w:sz w:val="20"/>
          <w:lang w:val="af-ZA"/>
        </w:rPr>
        <w:t>Հ</w:t>
      </w:r>
      <w:r w:rsidR="00AF7BE8" w:rsidRPr="00712340">
        <w:rPr>
          <w:rFonts w:ascii="GHEA Grapalat" w:hAnsi="GHEA Grapalat" w:cs="Sylfaen"/>
          <w:sz w:val="20"/>
        </w:rPr>
        <w:t>այտերի</w:t>
      </w:r>
      <w:r w:rsidR="00AF7BE8" w:rsidRPr="00712340">
        <w:rPr>
          <w:rFonts w:ascii="GHEA Grapalat" w:hAnsi="GHEA Grapalat" w:cs="Sylfaen"/>
          <w:sz w:val="20"/>
          <w:lang w:val="af-ZA"/>
        </w:rPr>
        <w:t xml:space="preserve"> </w:t>
      </w:r>
      <w:r w:rsidR="00AF7BE8" w:rsidRPr="00712340">
        <w:rPr>
          <w:rFonts w:ascii="GHEA Grapalat" w:hAnsi="GHEA Grapalat" w:cs="Sylfaen"/>
          <w:sz w:val="20"/>
        </w:rPr>
        <w:t>բացումը</w:t>
      </w:r>
      <w:r w:rsidR="00AF7BE8" w:rsidRPr="00712340">
        <w:rPr>
          <w:rFonts w:ascii="GHEA Grapalat" w:hAnsi="GHEA Grapalat" w:cs="Sylfaen"/>
          <w:sz w:val="20"/>
          <w:lang w:val="af-ZA"/>
        </w:rPr>
        <w:t xml:space="preserve">, </w:t>
      </w:r>
      <w:r w:rsidR="00AF7BE8" w:rsidRPr="00712340">
        <w:rPr>
          <w:rFonts w:ascii="GHEA Grapalat" w:hAnsi="GHEA Grapalat" w:cs="Sylfaen"/>
          <w:sz w:val="20"/>
        </w:rPr>
        <w:t>գնահատումը</w:t>
      </w:r>
      <w:r w:rsidR="00AF7BE8" w:rsidRPr="00712340">
        <w:rPr>
          <w:rFonts w:ascii="GHEA Grapalat" w:hAnsi="GHEA Grapalat" w:cs="Sylfaen"/>
          <w:sz w:val="20"/>
          <w:lang w:val="af-ZA"/>
        </w:rPr>
        <w:t xml:space="preserve">  </w:t>
      </w:r>
      <w:r w:rsidR="00AF7BE8" w:rsidRPr="00712340">
        <w:rPr>
          <w:rFonts w:ascii="GHEA Grapalat" w:hAnsi="GHEA Grapalat" w:cs="Sylfaen"/>
          <w:sz w:val="20"/>
        </w:rPr>
        <w:t>և</w:t>
      </w:r>
      <w:r w:rsidR="00AF7BE8" w:rsidRPr="00712340">
        <w:rPr>
          <w:rFonts w:ascii="GHEA Grapalat" w:hAnsi="GHEA Grapalat" w:cs="Sylfaen"/>
          <w:sz w:val="20"/>
          <w:lang w:val="af-ZA"/>
        </w:rPr>
        <w:t xml:space="preserve"> </w:t>
      </w:r>
      <w:r w:rsidR="00AF7BE8" w:rsidRPr="00712340">
        <w:rPr>
          <w:rFonts w:ascii="GHEA Grapalat" w:hAnsi="GHEA Grapalat" w:cs="Sylfaen"/>
          <w:sz w:val="20"/>
        </w:rPr>
        <w:t>արդյունքների</w:t>
      </w:r>
      <w:r w:rsidR="00AF7BE8" w:rsidRPr="00712340">
        <w:rPr>
          <w:rFonts w:ascii="GHEA Grapalat" w:hAnsi="GHEA Grapalat" w:cs="Sylfaen"/>
          <w:sz w:val="20"/>
          <w:lang w:val="af-ZA"/>
        </w:rPr>
        <w:t xml:space="preserve"> </w:t>
      </w:r>
      <w:r w:rsidR="00AF7BE8" w:rsidRPr="00712340">
        <w:rPr>
          <w:rFonts w:ascii="GHEA Grapalat" w:hAnsi="GHEA Grapalat" w:cs="Sylfaen"/>
          <w:sz w:val="20"/>
        </w:rPr>
        <w:t>ամփոփումը</w:t>
      </w:r>
      <w:r w:rsidR="00096865" w:rsidRPr="00712340">
        <w:rPr>
          <w:rFonts w:ascii="GHEA Grapalat" w:hAnsi="GHEA Grapalat" w:cs="Sylfaen"/>
          <w:sz w:val="20"/>
          <w:lang w:val="af-ZA"/>
        </w:rPr>
        <w:tab/>
      </w:r>
    </w:p>
    <w:p w:rsidR="00096865" w:rsidRPr="00712340" w:rsidRDefault="00087A30" w:rsidP="00EF3662">
      <w:pPr>
        <w:ind w:firstLine="1134"/>
        <w:jc w:val="both"/>
        <w:rPr>
          <w:rFonts w:ascii="GHEA Grapalat" w:hAnsi="GHEA Grapalat"/>
          <w:sz w:val="20"/>
          <w:lang w:val="af-ZA"/>
        </w:rPr>
      </w:pPr>
      <w:r w:rsidRPr="00712340">
        <w:rPr>
          <w:rFonts w:ascii="GHEA Grapalat" w:hAnsi="GHEA Grapalat"/>
          <w:sz w:val="20"/>
          <w:lang w:val="af-ZA"/>
        </w:rPr>
        <w:t>9</w:t>
      </w:r>
      <w:r w:rsidR="00096865" w:rsidRPr="00712340">
        <w:rPr>
          <w:rFonts w:ascii="GHEA Grapalat" w:hAnsi="GHEA Grapalat"/>
          <w:sz w:val="20"/>
          <w:lang w:val="af-ZA"/>
        </w:rPr>
        <w:t xml:space="preserve">. </w:t>
      </w:r>
      <w:r w:rsidR="00096865" w:rsidRPr="00712340">
        <w:rPr>
          <w:rFonts w:ascii="GHEA Grapalat" w:hAnsi="GHEA Grapalat" w:cs="Sylfaen"/>
          <w:sz w:val="20"/>
        </w:rPr>
        <w:t>Պայմանա</w:t>
      </w:r>
      <w:r w:rsidR="00096865" w:rsidRPr="00712340">
        <w:rPr>
          <w:rFonts w:ascii="GHEA Grapalat" w:hAnsi="GHEA Grapalat" w:cs="Times Armenian"/>
          <w:sz w:val="20"/>
        </w:rPr>
        <w:t>գ</w:t>
      </w:r>
      <w:r w:rsidR="00096865" w:rsidRPr="00712340">
        <w:rPr>
          <w:rFonts w:ascii="GHEA Grapalat" w:hAnsi="GHEA Grapalat" w:cs="Sylfaen"/>
          <w:sz w:val="20"/>
        </w:rPr>
        <w:t>րի</w:t>
      </w:r>
      <w:r w:rsidR="00096865" w:rsidRPr="00712340">
        <w:rPr>
          <w:rFonts w:ascii="GHEA Grapalat" w:hAnsi="GHEA Grapalat" w:cs="Times Armenian"/>
          <w:sz w:val="20"/>
          <w:lang w:val="af-ZA"/>
        </w:rPr>
        <w:t xml:space="preserve"> </w:t>
      </w:r>
      <w:r w:rsidR="00096865" w:rsidRPr="00712340">
        <w:rPr>
          <w:rFonts w:ascii="GHEA Grapalat" w:hAnsi="GHEA Grapalat" w:cs="Sylfaen"/>
          <w:sz w:val="20"/>
        </w:rPr>
        <w:t>կնքումը</w:t>
      </w:r>
      <w:r w:rsidR="00096865" w:rsidRPr="00712340">
        <w:rPr>
          <w:rFonts w:ascii="GHEA Grapalat" w:hAnsi="GHEA Grapalat" w:cs="Times Armenian"/>
          <w:sz w:val="20"/>
          <w:lang w:val="af-ZA"/>
        </w:rPr>
        <w:tab/>
      </w:r>
    </w:p>
    <w:p w:rsidR="00096865" w:rsidRPr="00712340" w:rsidRDefault="00087A30" w:rsidP="00EF3662">
      <w:pPr>
        <w:ind w:firstLine="1134"/>
        <w:jc w:val="both"/>
        <w:rPr>
          <w:rFonts w:ascii="GHEA Grapalat" w:hAnsi="GHEA Grapalat"/>
          <w:sz w:val="20"/>
          <w:lang w:val="af-ZA"/>
        </w:rPr>
      </w:pPr>
      <w:r w:rsidRPr="00712340">
        <w:rPr>
          <w:rFonts w:ascii="GHEA Grapalat" w:hAnsi="GHEA Grapalat"/>
          <w:sz w:val="20"/>
          <w:lang w:val="af-ZA"/>
        </w:rPr>
        <w:t>10</w:t>
      </w:r>
      <w:r w:rsidR="00096865" w:rsidRPr="00712340">
        <w:rPr>
          <w:rFonts w:ascii="GHEA Grapalat" w:hAnsi="GHEA Grapalat"/>
          <w:sz w:val="20"/>
          <w:lang w:val="af-ZA"/>
        </w:rPr>
        <w:t xml:space="preserve">. </w:t>
      </w:r>
      <w:r w:rsidR="000206DA" w:rsidRPr="00712340">
        <w:rPr>
          <w:rFonts w:ascii="GHEA Grapalat" w:hAnsi="GHEA Grapalat"/>
          <w:sz w:val="20"/>
          <w:lang w:val="af-ZA"/>
        </w:rPr>
        <w:t xml:space="preserve">Որակավորման և </w:t>
      </w:r>
      <w:r w:rsidR="000206DA" w:rsidRPr="00712340">
        <w:rPr>
          <w:rFonts w:ascii="GHEA Grapalat" w:hAnsi="GHEA Grapalat" w:cs="Sylfaen"/>
          <w:sz w:val="20"/>
        </w:rPr>
        <w:t>պ</w:t>
      </w:r>
      <w:r w:rsidR="00096865" w:rsidRPr="00712340">
        <w:rPr>
          <w:rFonts w:ascii="GHEA Grapalat" w:hAnsi="GHEA Grapalat" w:cs="Sylfaen"/>
          <w:sz w:val="20"/>
        </w:rPr>
        <w:t>այմանա</w:t>
      </w:r>
      <w:r w:rsidR="00096865" w:rsidRPr="00712340">
        <w:rPr>
          <w:rFonts w:ascii="GHEA Grapalat" w:hAnsi="GHEA Grapalat" w:cs="Times Armenian"/>
          <w:sz w:val="20"/>
        </w:rPr>
        <w:t>գ</w:t>
      </w:r>
      <w:r w:rsidR="00096865" w:rsidRPr="00712340">
        <w:rPr>
          <w:rFonts w:ascii="GHEA Grapalat" w:hAnsi="GHEA Grapalat" w:cs="Sylfaen"/>
          <w:sz w:val="20"/>
        </w:rPr>
        <w:t>րի</w:t>
      </w:r>
      <w:r w:rsidR="00096865" w:rsidRPr="00712340">
        <w:rPr>
          <w:rFonts w:ascii="GHEA Grapalat" w:hAnsi="GHEA Grapalat" w:cs="Times Armenian"/>
          <w:sz w:val="20"/>
          <w:lang w:val="af-ZA"/>
        </w:rPr>
        <w:t xml:space="preserve"> </w:t>
      </w:r>
      <w:r w:rsidR="00096865" w:rsidRPr="00712340">
        <w:rPr>
          <w:rFonts w:ascii="GHEA Grapalat" w:hAnsi="GHEA Grapalat" w:cs="Sylfaen"/>
          <w:sz w:val="20"/>
        </w:rPr>
        <w:t>ապահովում</w:t>
      </w:r>
      <w:r w:rsidR="000206DA" w:rsidRPr="00712340">
        <w:rPr>
          <w:rFonts w:ascii="GHEA Grapalat" w:hAnsi="GHEA Grapalat" w:cs="Sylfaen"/>
          <w:sz w:val="20"/>
        </w:rPr>
        <w:t>ներ</w:t>
      </w:r>
      <w:r w:rsidR="00096865" w:rsidRPr="00712340">
        <w:rPr>
          <w:rFonts w:ascii="GHEA Grapalat" w:hAnsi="GHEA Grapalat" w:cs="Sylfaen"/>
          <w:sz w:val="20"/>
        </w:rPr>
        <w:t>ը</w:t>
      </w:r>
      <w:r w:rsidR="00096865" w:rsidRPr="00712340">
        <w:rPr>
          <w:rFonts w:ascii="GHEA Grapalat" w:hAnsi="GHEA Grapalat" w:cs="Times Armenian"/>
          <w:sz w:val="20"/>
          <w:lang w:val="af-ZA"/>
        </w:rPr>
        <w:tab/>
        <w:t xml:space="preserve"> </w:t>
      </w:r>
    </w:p>
    <w:p w:rsidR="00096865" w:rsidRPr="00712340" w:rsidRDefault="00096865" w:rsidP="00EF3662">
      <w:pPr>
        <w:ind w:firstLine="1134"/>
        <w:jc w:val="both"/>
        <w:rPr>
          <w:rFonts w:ascii="GHEA Grapalat" w:hAnsi="GHEA Grapalat"/>
          <w:sz w:val="20"/>
          <w:lang w:val="af-ZA"/>
        </w:rPr>
      </w:pPr>
      <w:r w:rsidRPr="00712340">
        <w:rPr>
          <w:rFonts w:ascii="GHEA Grapalat" w:hAnsi="GHEA Grapalat"/>
          <w:sz w:val="20"/>
          <w:lang w:val="af-ZA"/>
        </w:rPr>
        <w:t>1</w:t>
      </w:r>
      <w:r w:rsidR="00087A30" w:rsidRPr="00712340">
        <w:rPr>
          <w:rFonts w:ascii="GHEA Grapalat" w:hAnsi="GHEA Grapalat"/>
          <w:sz w:val="20"/>
          <w:lang w:val="af-ZA"/>
        </w:rPr>
        <w:t>1</w:t>
      </w:r>
      <w:r w:rsidRPr="00712340">
        <w:rPr>
          <w:rFonts w:ascii="GHEA Grapalat" w:hAnsi="GHEA Grapalat"/>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ը</w:t>
      </w:r>
      <w:r w:rsidRPr="00712340">
        <w:rPr>
          <w:rFonts w:ascii="GHEA Grapalat" w:hAnsi="GHEA Grapalat" w:cs="Times Armenian"/>
          <w:sz w:val="20"/>
          <w:lang w:val="af-ZA"/>
        </w:rPr>
        <w:t xml:space="preserve"> </w:t>
      </w:r>
      <w:r w:rsidRPr="00712340">
        <w:rPr>
          <w:rFonts w:ascii="GHEA Grapalat" w:hAnsi="GHEA Grapalat" w:cs="Sylfaen"/>
          <w:sz w:val="20"/>
        </w:rPr>
        <w:t>չկայացած</w:t>
      </w:r>
      <w:r w:rsidRPr="00712340">
        <w:rPr>
          <w:rFonts w:ascii="GHEA Grapalat" w:hAnsi="GHEA Grapalat" w:cs="Times Armenian"/>
          <w:sz w:val="20"/>
          <w:lang w:val="af-ZA"/>
        </w:rPr>
        <w:t xml:space="preserve"> </w:t>
      </w:r>
      <w:r w:rsidRPr="00712340">
        <w:rPr>
          <w:rFonts w:ascii="GHEA Grapalat" w:hAnsi="GHEA Grapalat" w:cs="Sylfaen"/>
          <w:sz w:val="20"/>
        </w:rPr>
        <w:t>հայտարարելը</w:t>
      </w:r>
      <w:r w:rsidRPr="00712340">
        <w:rPr>
          <w:rFonts w:ascii="GHEA Grapalat" w:hAnsi="GHEA Grapalat" w:cs="Times Armenian"/>
          <w:sz w:val="20"/>
          <w:lang w:val="af-ZA"/>
        </w:rPr>
        <w:tab/>
        <w:t xml:space="preserve"> </w:t>
      </w:r>
    </w:p>
    <w:p w:rsidR="00096865" w:rsidRPr="00712340" w:rsidRDefault="00096865" w:rsidP="00EF3662">
      <w:pPr>
        <w:ind w:firstLine="1134"/>
        <w:jc w:val="both"/>
        <w:rPr>
          <w:rFonts w:ascii="GHEA Grapalat" w:hAnsi="GHEA Grapalat"/>
          <w:sz w:val="20"/>
          <w:lang w:val="af-ZA"/>
        </w:rPr>
      </w:pPr>
      <w:r w:rsidRPr="00712340">
        <w:rPr>
          <w:rFonts w:ascii="GHEA Grapalat" w:hAnsi="GHEA Grapalat"/>
          <w:sz w:val="20"/>
          <w:lang w:val="af-ZA"/>
        </w:rPr>
        <w:t>1</w:t>
      </w:r>
      <w:r w:rsidR="00087A30" w:rsidRPr="00712340">
        <w:rPr>
          <w:rFonts w:ascii="GHEA Grapalat" w:hAnsi="GHEA Grapalat"/>
          <w:sz w:val="20"/>
          <w:lang w:val="af-ZA"/>
        </w:rPr>
        <w:t>2</w:t>
      </w:r>
      <w:r w:rsidRPr="00712340">
        <w:rPr>
          <w:rFonts w:ascii="GHEA Grapalat" w:hAnsi="GHEA Grapalat"/>
          <w:sz w:val="20"/>
          <w:lang w:val="af-ZA"/>
        </w:rPr>
        <w:t xml:space="preserve">. </w:t>
      </w:r>
      <w:r w:rsidRPr="00712340">
        <w:rPr>
          <w:rFonts w:ascii="GHEA Grapalat" w:hAnsi="GHEA Grapalat" w:cs="Sylfaen"/>
          <w:sz w:val="20"/>
        </w:rPr>
        <w:t>Գնման</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ործընթացի</w:t>
      </w:r>
      <w:r w:rsidRPr="00712340">
        <w:rPr>
          <w:rFonts w:ascii="GHEA Grapalat" w:hAnsi="GHEA Grapalat" w:cs="Times Armenian"/>
          <w:sz w:val="20"/>
          <w:lang w:val="af-ZA"/>
        </w:rPr>
        <w:t xml:space="preserve"> </w:t>
      </w:r>
      <w:r w:rsidRPr="00712340">
        <w:rPr>
          <w:rFonts w:ascii="GHEA Grapalat" w:hAnsi="GHEA Grapalat" w:cs="Sylfaen"/>
          <w:sz w:val="20"/>
        </w:rPr>
        <w:t>հետ</w:t>
      </w:r>
      <w:r w:rsidRPr="00712340">
        <w:rPr>
          <w:rFonts w:ascii="GHEA Grapalat" w:hAnsi="GHEA Grapalat" w:cs="Times Armenian"/>
          <w:sz w:val="20"/>
          <w:lang w:val="af-ZA"/>
        </w:rPr>
        <w:t xml:space="preserve"> </w:t>
      </w:r>
      <w:r w:rsidRPr="00712340">
        <w:rPr>
          <w:rFonts w:ascii="GHEA Grapalat" w:hAnsi="GHEA Grapalat" w:cs="Sylfaen"/>
          <w:sz w:val="20"/>
        </w:rPr>
        <w:t>կապված</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ործողությունները</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կամ</w:t>
      </w:r>
      <w:r w:rsidRPr="00712340">
        <w:rPr>
          <w:rFonts w:ascii="GHEA Grapalat" w:hAnsi="GHEA Grapalat" w:cs="Times Armenian"/>
          <w:sz w:val="20"/>
          <w:lang w:val="af-ZA"/>
        </w:rPr>
        <w:t xml:space="preserve">) </w:t>
      </w:r>
      <w:r w:rsidRPr="00712340">
        <w:rPr>
          <w:rFonts w:ascii="GHEA Grapalat" w:hAnsi="GHEA Grapalat" w:cs="Sylfaen"/>
          <w:sz w:val="20"/>
        </w:rPr>
        <w:t>ընդունված</w:t>
      </w:r>
      <w:r w:rsidRPr="00712340">
        <w:rPr>
          <w:rFonts w:ascii="GHEA Grapalat" w:hAnsi="GHEA Grapalat" w:cs="Times Armenian"/>
          <w:sz w:val="20"/>
          <w:lang w:val="af-ZA"/>
        </w:rPr>
        <w:t xml:space="preserve"> </w:t>
      </w:r>
      <w:r w:rsidRPr="00712340">
        <w:rPr>
          <w:rFonts w:ascii="GHEA Grapalat" w:hAnsi="GHEA Grapalat" w:cs="Sylfaen"/>
          <w:sz w:val="20"/>
        </w:rPr>
        <w:t>որոշումները</w:t>
      </w:r>
      <w:r w:rsidRPr="00712340">
        <w:rPr>
          <w:rFonts w:ascii="GHEA Grapalat" w:hAnsi="GHEA Grapalat" w:cs="Times Armenian"/>
          <w:sz w:val="20"/>
          <w:lang w:val="af-ZA"/>
        </w:rPr>
        <w:t xml:space="preserve"> </w:t>
      </w:r>
      <w:r w:rsidRPr="00712340">
        <w:rPr>
          <w:rFonts w:ascii="GHEA Grapalat" w:hAnsi="GHEA Grapalat" w:cs="Sylfaen"/>
          <w:sz w:val="20"/>
        </w:rPr>
        <w:t>բողոքարկելու</w:t>
      </w:r>
      <w:r w:rsidRPr="00712340">
        <w:rPr>
          <w:rFonts w:ascii="GHEA Grapalat" w:hAnsi="GHEA Grapalat" w:cs="Times Armenian"/>
          <w:sz w:val="20"/>
          <w:lang w:val="af-ZA"/>
        </w:rPr>
        <w:t xml:space="preserve"> </w:t>
      </w:r>
      <w:r w:rsidRPr="00712340">
        <w:rPr>
          <w:rFonts w:ascii="GHEA Grapalat" w:hAnsi="GHEA Grapalat" w:cs="Sylfaen"/>
          <w:sz w:val="20"/>
        </w:rPr>
        <w:t>մասնակցի</w:t>
      </w:r>
      <w:r w:rsidRPr="00712340">
        <w:rPr>
          <w:rFonts w:ascii="GHEA Grapalat" w:hAnsi="GHEA Grapalat" w:cs="Times Armenian"/>
          <w:sz w:val="20"/>
          <w:lang w:val="af-ZA"/>
        </w:rPr>
        <w:t xml:space="preserve"> </w:t>
      </w:r>
      <w:r w:rsidRPr="00712340">
        <w:rPr>
          <w:rFonts w:ascii="GHEA Grapalat" w:hAnsi="GHEA Grapalat" w:cs="Sylfaen"/>
          <w:sz w:val="20"/>
        </w:rPr>
        <w:t>իրավունքը</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Sylfaen"/>
          <w:sz w:val="20"/>
        </w:rPr>
        <w:t>ը</w:t>
      </w:r>
      <w:r w:rsidRPr="00712340">
        <w:rPr>
          <w:rFonts w:ascii="GHEA Grapalat" w:hAnsi="GHEA Grapalat" w:cs="Times Armenian"/>
          <w:sz w:val="20"/>
          <w:lang w:val="af-ZA"/>
        </w:rPr>
        <w:tab/>
      </w:r>
    </w:p>
    <w:p w:rsidR="00096865" w:rsidRPr="00712340" w:rsidRDefault="00096865" w:rsidP="00EF3662">
      <w:pPr>
        <w:ind w:firstLine="567"/>
        <w:jc w:val="both"/>
        <w:rPr>
          <w:rFonts w:ascii="GHEA Grapalat" w:hAnsi="GHEA Grapalat"/>
          <w:sz w:val="20"/>
          <w:lang w:val="af-ZA"/>
        </w:rPr>
      </w:pPr>
    </w:p>
    <w:p w:rsidR="00096865" w:rsidRPr="00712340" w:rsidRDefault="00096865" w:rsidP="00EF3662">
      <w:pPr>
        <w:ind w:firstLine="567"/>
        <w:jc w:val="both"/>
        <w:rPr>
          <w:rFonts w:ascii="GHEA Grapalat" w:hAnsi="GHEA Grapalat"/>
          <w:sz w:val="20"/>
          <w:lang w:val="af-ZA"/>
        </w:rPr>
      </w:pPr>
    </w:p>
    <w:p w:rsidR="00096865" w:rsidRPr="00712340" w:rsidRDefault="00096865" w:rsidP="00EF3662">
      <w:pPr>
        <w:ind w:firstLine="567"/>
        <w:jc w:val="center"/>
        <w:rPr>
          <w:rFonts w:ascii="GHEA Grapalat" w:hAnsi="GHEA Grapalat"/>
          <w:b/>
          <w:sz w:val="20"/>
          <w:lang w:val="af-ZA"/>
        </w:rPr>
      </w:pPr>
      <w:r w:rsidRPr="00712340">
        <w:rPr>
          <w:rFonts w:ascii="GHEA Grapalat" w:hAnsi="GHEA Grapalat" w:cs="Sylfaen"/>
          <w:b/>
          <w:sz w:val="20"/>
        </w:rPr>
        <w:t>ՄԱՍ</w:t>
      </w:r>
      <w:r w:rsidRPr="00712340">
        <w:rPr>
          <w:rFonts w:ascii="GHEA Grapalat" w:hAnsi="GHEA Grapalat" w:cs="Times Armenian"/>
          <w:b/>
          <w:sz w:val="20"/>
          <w:lang w:val="af-ZA"/>
        </w:rPr>
        <w:t xml:space="preserve">  II.  </w:t>
      </w:r>
      <w:r w:rsidR="00C00BB2">
        <w:rPr>
          <w:rFonts w:ascii="GHEA Grapalat" w:hAnsi="GHEA Grapalat" w:cs="Sylfaen"/>
          <w:b/>
          <w:sz w:val="20"/>
        </w:rPr>
        <w:t>ԳՆԱՆՇՄԱՆ</w:t>
      </w:r>
      <w:r w:rsidR="00C00BB2" w:rsidRPr="002305DE">
        <w:rPr>
          <w:rFonts w:ascii="GHEA Grapalat" w:hAnsi="GHEA Grapalat" w:cs="Sylfaen"/>
          <w:b/>
          <w:sz w:val="20"/>
          <w:lang w:val="af-ZA"/>
        </w:rPr>
        <w:t xml:space="preserve"> </w:t>
      </w:r>
      <w:r w:rsidR="00C00BB2">
        <w:rPr>
          <w:rFonts w:ascii="GHEA Grapalat" w:hAnsi="GHEA Grapalat" w:cs="Sylfaen"/>
          <w:b/>
          <w:sz w:val="20"/>
        </w:rPr>
        <w:t>ՀԱՐՑՄԱՆ</w:t>
      </w:r>
      <w:r w:rsidRPr="00712340">
        <w:rPr>
          <w:rFonts w:ascii="GHEA Grapalat" w:hAnsi="GHEA Grapalat" w:cs="Times Armenian"/>
          <w:b/>
          <w:sz w:val="20"/>
          <w:lang w:val="af-ZA"/>
        </w:rPr>
        <w:t xml:space="preserve">  </w:t>
      </w:r>
      <w:r w:rsidRPr="00712340">
        <w:rPr>
          <w:rFonts w:ascii="GHEA Grapalat" w:hAnsi="GHEA Grapalat" w:cs="Sylfaen"/>
          <w:b/>
          <w:sz w:val="20"/>
        </w:rPr>
        <w:t>ՀԱՅՏԸ</w:t>
      </w:r>
      <w:r w:rsidRPr="00712340">
        <w:rPr>
          <w:rFonts w:ascii="GHEA Grapalat" w:hAnsi="GHEA Grapalat" w:cs="Times Armenian"/>
          <w:b/>
          <w:sz w:val="20"/>
          <w:lang w:val="af-ZA"/>
        </w:rPr>
        <w:t xml:space="preserve">  </w:t>
      </w:r>
      <w:r w:rsidRPr="00712340">
        <w:rPr>
          <w:rFonts w:ascii="GHEA Grapalat" w:hAnsi="GHEA Grapalat" w:cs="Sylfaen"/>
          <w:b/>
          <w:sz w:val="20"/>
        </w:rPr>
        <w:t>ՊԱՏՐԱՍՏԵԼՈՒ</w:t>
      </w:r>
      <w:r w:rsidRPr="00712340">
        <w:rPr>
          <w:rFonts w:ascii="GHEA Grapalat" w:hAnsi="GHEA Grapalat" w:cs="Times Armenian"/>
          <w:b/>
          <w:sz w:val="20"/>
          <w:lang w:val="af-ZA"/>
        </w:rPr>
        <w:t xml:space="preserve">  </w:t>
      </w:r>
      <w:r w:rsidRPr="00712340">
        <w:rPr>
          <w:rFonts w:ascii="GHEA Grapalat" w:hAnsi="GHEA Grapalat" w:cs="Sylfaen"/>
          <w:b/>
          <w:sz w:val="20"/>
        </w:rPr>
        <w:t>ՀՐԱՀԱՆԳ</w:t>
      </w:r>
    </w:p>
    <w:p w:rsidR="00096865" w:rsidRPr="00712340" w:rsidRDefault="00096865" w:rsidP="00EF3662">
      <w:pPr>
        <w:ind w:firstLine="567"/>
        <w:jc w:val="both"/>
        <w:rPr>
          <w:rFonts w:ascii="GHEA Grapalat" w:hAnsi="GHEA Grapalat"/>
          <w:sz w:val="20"/>
          <w:lang w:val="af-ZA"/>
        </w:rPr>
      </w:pPr>
    </w:p>
    <w:p w:rsidR="00096865" w:rsidRPr="00712340" w:rsidRDefault="00096865" w:rsidP="00EF3662">
      <w:pPr>
        <w:ind w:firstLine="1134"/>
        <w:jc w:val="both"/>
        <w:rPr>
          <w:rFonts w:ascii="GHEA Grapalat" w:hAnsi="GHEA Grapalat"/>
          <w:sz w:val="20"/>
          <w:lang w:val="af-ZA"/>
        </w:rPr>
      </w:pPr>
      <w:r w:rsidRPr="00712340">
        <w:rPr>
          <w:rFonts w:ascii="GHEA Grapalat" w:hAnsi="GHEA Grapalat"/>
          <w:sz w:val="20"/>
          <w:lang w:val="af-ZA"/>
        </w:rPr>
        <w:t>1.</w:t>
      </w:r>
      <w:r w:rsidRPr="00712340">
        <w:rPr>
          <w:rFonts w:ascii="GHEA Grapalat" w:hAnsi="GHEA Grapalat"/>
          <w:sz w:val="20"/>
          <w:lang w:val="af-ZA"/>
        </w:rPr>
        <w:tab/>
      </w:r>
      <w:r w:rsidRPr="00712340">
        <w:rPr>
          <w:rFonts w:ascii="GHEA Grapalat" w:hAnsi="GHEA Grapalat" w:cs="Sylfaen"/>
          <w:sz w:val="20"/>
        </w:rPr>
        <w:t>Ընդհանուր</w:t>
      </w:r>
      <w:r w:rsidRPr="00712340">
        <w:rPr>
          <w:rFonts w:ascii="GHEA Grapalat" w:hAnsi="GHEA Grapalat" w:cs="Times Armenian"/>
          <w:sz w:val="20"/>
          <w:lang w:val="af-ZA"/>
        </w:rPr>
        <w:t xml:space="preserve">  </w:t>
      </w:r>
      <w:r w:rsidRPr="00712340">
        <w:rPr>
          <w:rFonts w:ascii="GHEA Grapalat" w:hAnsi="GHEA Grapalat" w:cs="Sylfaen"/>
          <w:sz w:val="20"/>
        </w:rPr>
        <w:t>դրույթներ</w:t>
      </w:r>
      <w:r w:rsidRPr="00712340">
        <w:rPr>
          <w:rFonts w:ascii="GHEA Grapalat" w:hAnsi="GHEA Grapalat" w:cs="Times Armenian"/>
          <w:sz w:val="20"/>
          <w:lang w:val="af-ZA"/>
        </w:rPr>
        <w:tab/>
      </w:r>
    </w:p>
    <w:p w:rsidR="00096865" w:rsidRPr="00712340" w:rsidRDefault="00096865" w:rsidP="00EF3662">
      <w:pPr>
        <w:ind w:firstLine="1134"/>
        <w:jc w:val="both"/>
        <w:rPr>
          <w:rFonts w:ascii="GHEA Grapalat" w:hAnsi="GHEA Grapalat"/>
          <w:sz w:val="20"/>
          <w:lang w:val="af-ZA"/>
        </w:rPr>
      </w:pPr>
      <w:r w:rsidRPr="00712340">
        <w:rPr>
          <w:rFonts w:ascii="GHEA Grapalat" w:hAnsi="GHEA Grapalat"/>
          <w:sz w:val="20"/>
          <w:lang w:val="af-ZA"/>
        </w:rPr>
        <w:t>2.</w:t>
      </w:r>
      <w:r w:rsidRPr="00712340">
        <w:rPr>
          <w:rFonts w:ascii="GHEA Grapalat" w:hAnsi="GHEA Grapalat"/>
          <w:sz w:val="20"/>
          <w:lang w:val="af-ZA"/>
        </w:rPr>
        <w:tab/>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հայտը</w:t>
      </w:r>
      <w:r w:rsidRPr="00712340">
        <w:rPr>
          <w:rFonts w:ascii="GHEA Grapalat" w:hAnsi="GHEA Grapalat" w:cs="Times Armenian"/>
          <w:sz w:val="20"/>
          <w:lang w:val="af-ZA"/>
        </w:rPr>
        <w:tab/>
      </w:r>
    </w:p>
    <w:p w:rsidR="00037DDE" w:rsidRPr="00712340" w:rsidRDefault="006F0D3F" w:rsidP="00EF3662">
      <w:pPr>
        <w:ind w:firstLine="1134"/>
        <w:jc w:val="both"/>
        <w:rPr>
          <w:rFonts w:ascii="GHEA Grapalat" w:hAnsi="GHEA Grapalat" w:cs="Times Armenian"/>
          <w:sz w:val="20"/>
          <w:lang w:val="af-ZA"/>
        </w:rPr>
      </w:pPr>
      <w:r w:rsidRPr="00712340">
        <w:rPr>
          <w:rFonts w:ascii="GHEA Grapalat" w:hAnsi="GHEA Grapalat"/>
          <w:sz w:val="20"/>
          <w:lang w:val="af-ZA"/>
        </w:rPr>
        <w:t>3</w:t>
      </w:r>
      <w:r w:rsidR="00096865" w:rsidRPr="00712340">
        <w:rPr>
          <w:rFonts w:ascii="GHEA Grapalat" w:hAnsi="GHEA Grapalat"/>
          <w:sz w:val="20"/>
          <w:lang w:val="af-ZA"/>
        </w:rPr>
        <w:t>.</w:t>
      </w:r>
      <w:r w:rsidR="00096865" w:rsidRPr="00712340">
        <w:rPr>
          <w:rFonts w:ascii="GHEA Grapalat" w:hAnsi="GHEA Grapalat"/>
          <w:sz w:val="20"/>
          <w:lang w:val="af-ZA"/>
        </w:rPr>
        <w:tab/>
      </w:r>
      <w:r w:rsidR="00096865" w:rsidRPr="00712340">
        <w:rPr>
          <w:rFonts w:ascii="GHEA Grapalat" w:hAnsi="GHEA Grapalat" w:cs="Sylfaen"/>
          <w:sz w:val="20"/>
        </w:rPr>
        <w:t>Հավելվածներ</w:t>
      </w:r>
      <w:r w:rsidR="00BE01AE" w:rsidRPr="00712340">
        <w:rPr>
          <w:rFonts w:ascii="GHEA Grapalat" w:hAnsi="GHEA Grapalat" w:cs="Times Armenian"/>
          <w:sz w:val="20"/>
          <w:lang w:val="af-ZA"/>
        </w:rPr>
        <w:t xml:space="preserve"> 1-</w:t>
      </w:r>
      <w:r w:rsidR="00712340">
        <w:rPr>
          <w:rFonts w:ascii="GHEA Grapalat" w:hAnsi="GHEA Grapalat" w:cs="Times Armenian"/>
          <w:sz w:val="20"/>
          <w:lang w:val="af-ZA"/>
        </w:rPr>
        <w:t>6</w:t>
      </w:r>
      <w:r w:rsidR="00096865" w:rsidRPr="00712340">
        <w:rPr>
          <w:rFonts w:ascii="GHEA Grapalat" w:hAnsi="GHEA Grapalat" w:cs="Times Armenian"/>
          <w:sz w:val="20"/>
          <w:lang w:val="af-ZA"/>
        </w:rPr>
        <w:tab/>
      </w:r>
    </w:p>
    <w:p w:rsidR="00037DDE" w:rsidRPr="00712340" w:rsidRDefault="00037DDE" w:rsidP="00EF3662">
      <w:pPr>
        <w:ind w:firstLine="1134"/>
        <w:jc w:val="both"/>
        <w:rPr>
          <w:rFonts w:ascii="GHEA Grapalat" w:hAnsi="GHEA Grapalat" w:cs="Times Armenian"/>
          <w:sz w:val="20"/>
          <w:lang w:val="af-ZA"/>
        </w:rPr>
      </w:pPr>
    </w:p>
    <w:p w:rsidR="00037DDE" w:rsidRPr="00712340" w:rsidRDefault="00037DDE" w:rsidP="00EF3662">
      <w:pPr>
        <w:ind w:firstLine="1134"/>
        <w:jc w:val="both"/>
        <w:rPr>
          <w:rFonts w:ascii="GHEA Grapalat" w:hAnsi="GHEA Grapalat" w:cs="Times Armenian"/>
          <w:sz w:val="20"/>
          <w:lang w:val="af-ZA"/>
        </w:rPr>
      </w:pPr>
    </w:p>
    <w:p w:rsidR="00037DDE" w:rsidRPr="00712340" w:rsidRDefault="00037DDE" w:rsidP="00EF3662">
      <w:pPr>
        <w:ind w:firstLine="1134"/>
        <w:jc w:val="both"/>
        <w:rPr>
          <w:rFonts w:ascii="GHEA Grapalat" w:hAnsi="GHEA Grapalat" w:cs="Times Armenian"/>
          <w:sz w:val="20"/>
          <w:lang w:val="af-ZA"/>
        </w:rPr>
      </w:pPr>
    </w:p>
    <w:p w:rsidR="00037DDE" w:rsidRPr="00712340" w:rsidRDefault="00037DDE" w:rsidP="00EF3662">
      <w:pPr>
        <w:ind w:firstLine="1134"/>
        <w:jc w:val="both"/>
        <w:rPr>
          <w:rFonts w:ascii="GHEA Grapalat" w:hAnsi="GHEA Grapalat" w:cs="Times Armenian"/>
          <w:sz w:val="20"/>
          <w:lang w:val="af-ZA"/>
        </w:rPr>
      </w:pPr>
    </w:p>
    <w:p w:rsidR="00A55E59" w:rsidRPr="00712340" w:rsidRDefault="00A55E59" w:rsidP="00EF3662">
      <w:pPr>
        <w:ind w:firstLine="1134"/>
        <w:jc w:val="both"/>
        <w:rPr>
          <w:rFonts w:ascii="GHEA Grapalat" w:hAnsi="GHEA Grapalat" w:cs="Times Armenian"/>
          <w:sz w:val="20"/>
          <w:lang w:val="af-ZA"/>
        </w:rPr>
      </w:pPr>
    </w:p>
    <w:p w:rsidR="00096865" w:rsidRPr="00712340" w:rsidRDefault="007F3495" w:rsidP="00EF3662">
      <w:pPr>
        <w:ind w:firstLine="1134"/>
        <w:jc w:val="both"/>
        <w:rPr>
          <w:rFonts w:ascii="GHEA Grapalat" w:hAnsi="GHEA Grapalat" w:cs="Times Armenian"/>
          <w:sz w:val="20"/>
          <w:lang w:val="af-ZA"/>
        </w:rPr>
      </w:pPr>
      <w:r w:rsidRPr="00712340">
        <w:rPr>
          <w:rFonts w:ascii="GHEA Grapalat" w:hAnsi="GHEA Grapalat" w:cs="Times Armenian"/>
          <w:sz w:val="20"/>
          <w:lang w:val="af-ZA"/>
        </w:rPr>
        <w:t xml:space="preserve"> </w:t>
      </w:r>
      <w:r w:rsidR="00994A77" w:rsidRPr="00712340">
        <w:rPr>
          <w:rFonts w:ascii="GHEA Grapalat" w:hAnsi="GHEA Grapalat" w:cs="Times Armenian"/>
          <w:sz w:val="20"/>
          <w:lang w:val="af-ZA"/>
        </w:rPr>
        <w:br w:type="page"/>
      </w:r>
      <w:r w:rsidR="00096865" w:rsidRPr="00712340">
        <w:rPr>
          <w:rFonts w:ascii="GHEA Grapalat" w:hAnsi="GHEA Grapalat" w:cs="Times Armenian"/>
          <w:sz w:val="20"/>
          <w:lang w:val="af-ZA"/>
        </w:rPr>
        <w:lastRenderedPageBreak/>
        <w:tab/>
      </w:r>
    </w:p>
    <w:p w:rsidR="00096865" w:rsidRPr="00712340" w:rsidRDefault="00096865" w:rsidP="00EF3662">
      <w:pPr>
        <w:jc w:val="both"/>
        <w:rPr>
          <w:rFonts w:ascii="GHEA Grapalat" w:hAnsi="GHEA Grapalat"/>
          <w:sz w:val="20"/>
          <w:lang w:val="af-ZA"/>
        </w:rPr>
      </w:pPr>
      <w:r w:rsidRPr="00712340">
        <w:rPr>
          <w:rFonts w:ascii="GHEA Grapalat" w:hAnsi="GHEA Grapalat"/>
          <w:sz w:val="20"/>
          <w:lang w:val="af-ZA"/>
        </w:rPr>
        <w:t xml:space="preserve">          </w:t>
      </w:r>
      <w:r w:rsidRPr="00712340">
        <w:rPr>
          <w:rFonts w:ascii="GHEA Grapalat" w:hAnsi="GHEA Grapalat" w:cs="Sylfaen"/>
          <w:sz w:val="20"/>
        </w:rPr>
        <w:t>Սույն</w:t>
      </w:r>
      <w:r w:rsidRPr="00712340">
        <w:rPr>
          <w:rFonts w:ascii="GHEA Grapalat" w:hAnsi="GHEA Grapalat" w:cs="Times Armenian"/>
          <w:sz w:val="20"/>
          <w:lang w:val="af-ZA"/>
        </w:rPr>
        <w:t xml:space="preserve"> </w:t>
      </w:r>
      <w:r w:rsidRPr="00712340">
        <w:rPr>
          <w:rFonts w:ascii="GHEA Grapalat" w:hAnsi="GHEA Grapalat" w:cs="Sylfaen"/>
          <w:sz w:val="20"/>
        </w:rPr>
        <w:t>հրավերը</w:t>
      </w:r>
      <w:r w:rsidRPr="00712340">
        <w:rPr>
          <w:rFonts w:ascii="GHEA Grapalat" w:hAnsi="GHEA Grapalat" w:cs="Times Armenian"/>
          <w:sz w:val="20"/>
          <w:lang w:val="af-ZA"/>
        </w:rPr>
        <w:t xml:space="preserve"> </w:t>
      </w:r>
      <w:r w:rsidRPr="00712340">
        <w:rPr>
          <w:rFonts w:ascii="GHEA Grapalat" w:hAnsi="GHEA Grapalat" w:cs="Sylfaen"/>
          <w:sz w:val="20"/>
        </w:rPr>
        <w:t>տրամադրվում</w:t>
      </w:r>
      <w:r w:rsidRPr="00712340">
        <w:rPr>
          <w:rFonts w:ascii="GHEA Grapalat" w:hAnsi="GHEA Grapalat" w:cs="Times Armenian"/>
          <w:sz w:val="20"/>
          <w:lang w:val="af-ZA"/>
        </w:rPr>
        <w:t xml:space="preserve"> </w:t>
      </w:r>
      <w:r w:rsidRPr="00712340">
        <w:rPr>
          <w:rFonts w:ascii="GHEA Grapalat" w:hAnsi="GHEA Grapalat" w:cs="Sylfaen"/>
          <w:sz w:val="20"/>
        </w:rPr>
        <w:t>է</w:t>
      </w:r>
      <w:r w:rsidRPr="00712340">
        <w:rPr>
          <w:rFonts w:ascii="GHEA Grapalat" w:hAnsi="GHEA Grapalat" w:cs="Times Armenian"/>
          <w:sz w:val="20"/>
          <w:lang w:val="af-ZA"/>
        </w:rPr>
        <w:t xml:space="preserve"> </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լրումն</w:t>
      </w:r>
      <w:r w:rsidRPr="00712340">
        <w:rPr>
          <w:rFonts w:ascii="GHEA Grapalat" w:hAnsi="GHEA Grapalat"/>
          <w:sz w:val="20"/>
          <w:lang w:val="af-ZA"/>
        </w:rPr>
        <w:t xml:space="preserve"> </w:t>
      </w:r>
      <w:r w:rsidR="008200D5">
        <w:rPr>
          <w:rFonts w:ascii="GHEA Grapalat" w:hAnsi="GHEA Grapalat" w:cs="Times Armenian"/>
          <w:sz w:val="20"/>
          <w:lang w:val="af-ZA"/>
        </w:rPr>
        <w:t xml:space="preserve">ՀՀ </w:t>
      </w:r>
      <w:r w:rsidR="00C8637E" w:rsidRPr="008200D5">
        <w:rPr>
          <w:rFonts w:ascii="GHEA Grapalat" w:hAnsi="GHEA Grapalat"/>
          <w:b/>
          <w:i/>
          <w:lang w:val="af-ZA"/>
        </w:rPr>
        <w:t xml:space="preserve">ՀՀ </w:t>
      </w:r>
      <w:r w:rsidR="00C8637E">
        <w:rPr>
          <w:rFonts w:ascii="GHEA Grapalat" w:hAnsi="GHEA Grapalat"/>
          <w:b/>
          <w:i/>
          <w:lang w:val="af-ZA"/>
        </w:rPr>
        <w:t>ԱՄԱ</w:t>
      </w:r>
      <w:r w:rsidR="00C8637E" w:rsidRPr="008200D5">
        <w:rPr>
          <w:rFonts w:ascii="GHEA Grapalat" w:hAnsi="GHEA Grapalat"/>
          <w:b/>
          <w:i/>
          <w:lang w:val="af-ZA"/>
        </w:rPr>
        <w:t>Հ-ԳՀԾՁԲ-20/0</w:t>
      </w:r>
      <w:r w:rsidR="00C8637E">
        <w:rPr>
          <w:rFonts w:ascii="GHEA Grapalat" w:hAnsi="GHEA Grapalat"/>
          <w:b/>
          <w:i/>
          <w:lang w:val="af-ZA"/>
        </w:rPr>
        <w:t xml:space="preserve">1 </w:t>
      </w:r>
      <w:r w:rsidR="00C8637E" w:rsidRPr="008200D5">
        <w:rPr>
          <w:rFonts w:ascii="GHEA Grapalat" w:hAnsi="GHEA Grapalat"/>
          <w:b/>
          <w:i/>
          <w:u w:val="single"/>
          <w:lang w:val="af-ZA"/>
        </w:rPr>
        <w:t xml:space="preserve"> </w:t>
      </w:r>
      <w:r w:rsidR="00A84A73">
        <w:rPr>
          <w:rFonts w:ascii="GHEA Grapalat" w:hAnsi="GHEA Grapalat"/>
          <w:b/>
          <w:i/>
          <w:u w:val="single"/>
          <w:lang w:val="af-ZA"/>
        </w:rPr>
        <w:t xml:space="preserve"> </w:t>
      </w:r>
      <w:r w:rsidR="00C8637E" w:rsidRPr="008200D5">
        <w:rPr>
          <w:rFonts w:ascii="GHEA Grapalat" w:hAnsi="GHEA Grapalat"/>
          <w:b/>
          <w:i/>
          <w:u w:val="single"/>
          <w:lang w:val="af-ZA"/>
        </w:rPr>
        <w:t xml:space="preserve"> </w:t>
      </w:r>
      <w:r w:rsidR="00C8637E">
        <w:rPr>
          <w:rFonts w:ascii="GHEA Grapalat" w:hAnsi="GHEA Grapalat"/>
          <w:sz w:val="20"/>
          <w:lang w:val="es-ES"/>
        </w:rPr>
        <w:t xml:space="preserve"> </w:t>
      </w:r>
      <w:r w:rsidRPr="00712340">
        <w:rPr>
          <w:rFonts w:ascii="GHEA Grapalat" w:hAnsi="GHEA Grapalat" w:cs="Sylfaen"/>
          <w:sz w:val="20"/>
        </w:rPr>
        <w:t>ծածկա</w:t>
      </w:r>
      <w:r w:rsidRPr="00712340">
        <w:rPr>
          <w:rFonts w:ascii="GHEA Grapalat" w:hAnsi="GHEA Grapalat" w:cs="Times Armenian"/>
          <w:sz w:val="20"/>
        </w:rPr>
        <w:t>գ</w:t>
      </w:r>
      <w:r w:rsidRPr="00712340">
        <w:rPr>
          <w:rFonts w:ascii="GHEA Grapalat" w:hAnsi="GHEA Grapalat" w:cs="Sylfaen"/>
          <w:sz w:val="20"/>
        </w:rPr>
        <w:t>րով</w:t>
      </w:r>
      <w:r w:rsidRPr="00712340">
        <w:rPr>
          <w:rFonts w:ascii="GHEA Grapalat" w:hAnsi="GHEA Grapalat"/>
          <w:sz w:val="20"/>
          <w:lang w:val="af-ZA"/>
        </w:rPr>
        <w:t xml:space="preserve"> </w:t>
      </w:r>
      <w:r w:rsidRPr="00712340">
        <w:rPr>
          <w:rFonts w:ascii="GHEA Grapalat" w:hAnsi="GHEA Grapalat" w:cs="Sylfaen"/>
          <w:sz w:val="20"/>
        </w:rPr>
        <w:t>անցկացվող</w:t>
      </w:r>
      <w:r w:rsidRPr="00712340">
        <w:rPr>
          <w:rFonts w:ascii="GHEA Grapalat" w:hAnsi="GHEA Grapalat" w:cs="Times Armenian"/>
          <w:sz w:val="20"/>
          <w:lang w:val="af-ZA"/>
        </w:rPr>
        <w:t xml:space="preserve"> </w:t>
      </w:r>
      <w:r w:rsidR="00C00BB2">
        <w:rPr>
          <w:rFonts w:ascii="GHEA Grapalat" w:hAnsi="GHEA Grapalat" w:cs="Sylfaen"/>
          <w:sz w:val="20"/>
        </w:rPr>
        <w:t>ԳՆԱՆՇՄԱՆ</w:t>
      </w:r>
      <w:r w:rsidR="00C00BB2" w:rsidRPr="002305DE">
        <w:rPr>
          <w:rFonts w:ascii="GHEA Grapalat" w:hAnsi="GHEA Grapalat" w:cs="Sylfaen"/>
          <w:sz w:val="20"/>
          <w:lang w:val="af-ZA"/>
        </w:rPr>
        <w:t xml:space="preserve"> </w:t>
      </w:r>
      <w:r w:rsidR="00C00BB2">
        <w:rPr>
          <w:rFonts w:ascii="GHEA Grapalat" w:hAnsi="GHEA Grapalat" w:cs="Sylfaen"/>
          <w:sz w:val="20"/>
        </w:rPr>
        <w:t>ՀԱՐՑՄԱՆ</w:t>
      </w:r>
      <w:r w:rsidRPr="00712340">
        <w:rPr>
          <w:rFonts w:ascii="GHEA Grapalat" w:hAnsi="GHEA Grapalat" w:cs="Times Armenian"/>
          <w:sz w:val="20"/>
          <w:lang w:val="af-ZA"/>
        </w:rPr>
        <w:t xml:space="preserve"> (</w:t>
      </w:r>
      <w:r w:rsidRPr="00712340">
        <w:rPr>
          <w:rFonts w:ascii="GHEA Grapalat" w:hAnsi="GHEA Grapalat" w:cs="Sylfaen"/>
          <w:sz w:val="20"/>
        </w:rPr>
        <w:t>այսուհետև</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Times Armenian"/>
          <w:sz w:val="20"/>
          <w:lang w:val="af-ZA"/>
        </w:rPr>
        <w:t xml:space="preserve">) </w:t>
      </w:r>
      <w:r w:rsidRPr="00712340">
        <w:rPr>
          <w:rFonts w:ascii="GHEA Grapalat" w:hAnsi="GHEA Grapalat" w:cs="Sylfaen"/>
          <w:sz w:val="20"/>
        </w:rPr>
        <w:t>հայտարարության</w:t>
      </w:r>
      <w:r w:rsidR="004D5671" w:rsidRPr="00712340">
        <w:rPr>
          <w:rFonts w:ascii="GHEA Grapalat" w:hAnsi="GHEA Grapalat" w:cs="Times Armenian"/>
          <w:sz w:val="20"/>
          <w:lang w:val="af-ZA"/>
        </w:rPr>
        <w:t>։</w:t>
      </w:r>
    </w:p>
    <w:p w:rsidR="00096865" w:rsidRPr="00712340" w:rsidRDefault="00096865" w:rsidP="00EF3662">
      <w:pPr>
        <w:ind w:firstLine="567"/>
        <w:jc w:val="both"/>
        <w:rPr>
          <w:rFonts w:ascii="GHEA Grapalat" w:hAnsi="GHEA Grapalat"/>
          <w:sz w:val="20"/>
          <w:lang w:val="af-ZA"/>
        </w:rPr>
      </w:pPr>
      <w:r w:rsidRPr="00712340">
        <w:rPr>
          <w:rFonts w:ascii="GHEA Grapalat" w:hAnsi="GHEA Grapalat" w:cs="Sylfaen"/>
          <w:sz w:val="20"/>
        </w:rPr>
        <w:t>Սույն</w:t>
      </w:r>
      <w:r w:rsidRPr="00712340">
        <w:rPr>
          <w:rFonts w:ascii="GHEA Grapalat" w:hAnsi="GHEA Grapalat" w:cs="Times Armenian"/>
          <w:sz w:val="20"/>
          <w:lang w:val="af-ZA"/>
        </w:rPr>
        <w:t xml:space="preserve"> </w:t>
      </w:r>
      <w:r w:rsidRPr="00712340">
        <w:rPr>
          <w:rFonts w:ascii="GHEA Grapalat" w:hAnsi="GHEA Grapalat" w:cs="Sylfaen"/>
          <w:sz w:val="20"/>
        </w:rPr>
        <w:t>հրավերը</w:t>
      </w:r>
      <w:r w:rsidRPr="00712340">
        <w:rPr>
          <w:rFonts w:ascii="GHEA Grapalat" w:hAnsi="GHEA Grapalat" w:cs="Times Armenian"/>
          <w:sz w:val="20"/>
          <w:lang w:val="af-ZA"/>
        </w:rPr>
        <w:t xml:space="preserve"> </w:t>
      </w:r>
      <w:r w:rsidRPr="00712340">
        <w:rPr>
          <w:rFonts w:ascii="GHEA Grapalat" w:hAnsi="GHEA Grapalat" w:cs="Sylfaen"/>
          <w:sz w:val="20"/>
        </w:rPr>
        <w:t>կազմվել</w:t>
      </w:r>
      <w:r w:rsidRPr="00712340">
        <w:rPr>
          <w:rFonts w:ascii="GHEA Grapalat" w:hAnsi="GHEA Grapalat" w:cs="Times Armenian"/>
          <w:sz w:val="20"/>
          <w:lang w:val="af-ZA"/>
        </w:rPr>
        <w:t xml:space="preserve"> </w:t>
      </w:r>
      <w:r w:rsidRPr="00712340">
        <w:rPr>
          <w:rFonts w:ascii="GHEA Grapalat" w:hAnsi="GHEA Grapalat" w:cs="Sylfaen"/>
          <w:sz w:val="20"/>
        </w:rPr>
        <w:t>է</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նումների</w:t>
      </w:r>
      <w:r w:rsidRPr="00712340">
        <w:rPr>
          <w:rFonts w:ascii="GHEA Grapalat" w:hAnsi="GHEA Grapalat" w:cs="Times Armenian"/>
          <w:sz w:val="20"/>
          <w:lang w:val="af-ZA"/>
        </w:rPr>
        <w:t xml:space="preserve"> </w:t>
      </w:r>
      <w:r w:rsidRPr="00712340">
        <w:rPr>
          <w:rFonts w:ascii="GHEA Grapalat" w:hAnsi="GHEA Grapalat" w:cs="Sylfaen"/>
          <w:sz w:val="20"/>
        </w:rPr>
        <w:t>մասին</w:t>
      </w:r>
      <w:r w:rsidRPr="00712340">
        <w:rPr>
          <w:rFonts w:ascii="GHEA Grapalat" w:hAnsi="GHEA Grapalat" w:cs="Sylfaen"/>
          <w:sz w:val="20"/>
          <w:lang w:val="af-ZA"/>
        </w:rPr>
        <w:t xml:space="preserve"> </w:t>
      </w:r>
      <w:r w:rsidRPr="00712340">
        <w:rPr>
          <w:rFonts w:ascii="GHEA Grapalat" w:hAnsi="GHEA Grapalat" w:cs="Sylfaen"/>
          <w:sz w:val="20"/>
        </w:rPr>
        <w:t>ՀՀ</w:t>
      </w:r>
      <w:r w:rsidRPr="00712340">
        <w:rPr>
          <w:rFonts w:ascii="GHEA Grapalat" w:hAnsi="GHEA Grapalat" w:cs="Times Armenian"/>
          <w:sz w:val="20"/>
          <w:lang w:val="af-ZA"/>
        </w:rPr>
        <w:t xml:space="preserve"> </w:t>
      </w:r>
      <w:r w:rsidRPr="00712340">
        <w:rPr>
          <w:rFonts w:ascii="GHEA Grapalat" w:hAnsi="GHEA Grapalat" w:cs="Sylfaen"/>
          <w:sz w:val="20"/>
        </w:rPr>
        <w:t>օրենսդրության</w:t>
      </w:r>
      <w:r w:rsidRPr="00712340">
        <w:rPr>
          <w:rFonts w:ascii="GHEA Grapalat" w:hAnsi="GHEA Grapalat" w:cs="Times Armenian"/>
          <w:sz w:val="20"/>
          <w:lang w:val="af-ZA"/>
        </w:rPr>
        <w:t xml:space="preserve">, </w:t>
      </w:r>
      <w:r w:rsidRPr="00712340">
        <w:rPr>
          <w:rFonts w:ascii="GHEA Grapalat" w:hAnsi="GHEA Grapalat" w:cs="Sylfaen"/>
          <w:sz w:val="20"/>
        </w:rPr>
        <w:t>այդ</w:t>
      </w:r>
      <w:r w:rsidRPr="00712340">
        <w:rPr>
          <w:rFonts w:ascii="GHEA Grapalat" w:hAnsi="GHEA Grapalat" w:cs="Times Armenian"/>
          <w:sz w:val="20"/>
          <w:lang w:val="af-ZA"/>
        </w:rPr>
        <w:t xml:space="preserve"> </w:t>
      </w:r>
      <w:r w:rsidRPr="00712340">
        <w:rPr>
          <w:rFonts w:ascii="GHEA Grapalat" w:hAnsi="GHEA Grapalat" w:cs="Sylfaen"/>
          <w:sz w:val="20"/>
        </w:rPr>
        <w:t>թվում</w:t>
      </w:r>
      <w:r w:rsidRPr="00712340">
        <w:rPr>
          <w:rFonts w:ascii="GHEA Grapalat" w:hAnsi="GHEA Grapalat" w:cs="Times Armenian"/>
          <w:sz w:val="20"/>
          <w:lang w:val="af-ZA"/>
        </w:rPr>
        <w:t>`</w:t>
      </w:r>
      <w:r w:rsidRPr="00712340">
        <w:rPr>
          <w:rFonts w:ascii="GHEA Grapalat" w:hAnsi="GHEA Grapalat"/>
          <w:sz w:val="20"/>
          <w:lang w:val="af-ZA"/>
        </w:rPr>
        <w:t xml:space="preserve"> </w:t>
      </w:r>
      <w:r w:rsidR="00A76C15" w:rsidRPr="00712340">
        <w:rPr>
          <w:rFonts w:ascii="GHEA Grapalat" w:hAnsi="GHEA Grapalat"/>
          <w:sz w:val="20"/>
          <w:lang w:val="af-ZA"/>
        </w:rPr>
        <w:t>«</w:t>
      </w:r>
      <w:r w:rsidRPr="00712340">
        <w:rPr>
          <w:rFonts w:ascii="GHEA Grapalat" w:hAnsi="GHEA Grapalat" w:cs="Sylfaen"/>
          <w:sz w:val="20"/>
        </w:rPr>
        <w:t>Գնումների</w:t>
      </w:r>
      <w:r w:rsidRPr="00712340">
        <w:rPr>
          <w:rFonts w:ascii="GHEA Grapalat" w:hAnsi="GHEA Grapalat" w:cs="Times Armenian"/>
          <w:sz w:val="20"/>
          <w:lang w:val="af-ZA"/>
        </w:rPr>
        <w:t xml:space="preserve"> </w:t>
      </w:r>
      <w:r w:rsidRPr="00712340">
        <w:rPr>
          <w:rFonts w:ascii="GHEA Grapalat" w:hAnsi="GHEA Grapalat" w:cs="Sylfaen"/>
          <w:sz w:val="20"/>
        </w:rPr>
        <w:t>մասին</w:t>
      </w:r>
      <w:r w:rsidR="00A76C15" w:rsidRPr="00712340">
        <w:rPr>
          <w:rFonts w:ascii="GHEA Grapalat" w:hAnsi="GHEA Grapalat"/>
          <w:sz w:val="20"/>
          <w:lang w:val="af-ZA"/>
        </w:rPr>
        <w:t>»</w:t>
      </w:r>
      <w:r w:rsidRPr="00712340">
        <w:rPr>
          <w:rFonts w:ascii="GHEA Grapalat" w:hAnsi="GHEA Grapalat"/>
          <w:sz w:val="20"/>
          <w:lang w:val="af-ZA"/>
        </w:rPr>
        <w:t xml:space="preserve"> </w:t>
      </w:r>
      <w:r w:rsidRPr="00712340">
        <w:rPr>
          <w:rFonts w:ascii="GHEA Grapalat" w:hAnsi="GHEA Grapalat" w:cs="Sylfaen"/>
          <w:sz w:val="20"/>
        </w:rPr>
        <w:t>ՀՀ</w:t>
      </w:r>
      <w:r w:rsidRPr="00712340">
        <w:rPr>
          <w:rFonts w:ascii="GHEA Grapalat" w:hAnsi="GHEA Grapalat" w:cs="Times Armenian"/>
          <w:sz w:val="20"/>
          <w:lang w:val="af-ZA"/>
        </w:rPr>
        <w:t xml:space="preserve"> </w:t>
      </w:r>
      <w:r w:rsidRPr="00712340">
        <w:rPr>
          <w:rFonts w:ascii="GHEA Grapalat" w:hAnsi="GHEA Grapalat" w:cs="Sylfaen"/>
          <w:sz w:val="20"/>
        </w:rPr>
        <w:t>օրենքի</w:t>
      </w:r>
      <w:r w:rsidRPr="00712340">
        <w:rPr>
          <w:rFonts w:ascii="GHEA Grapalat" w:hAnsi="GHEA Grapalat" w:cs="Times Armenian"/>
          <w:sz w:val="20"/>
          <w:lang w:val="af-ZA"/>
        </w:rPr>
        <w:t xml:space="preserve"> (</w:t>
      </w:r>
      <w:r w:rsidRPr="00712340">
        <w:rPr>
          <w:rFonts w:ascii="GHEA Grapalat" w:hAnsi="GHEA Grapalat" w:cs="Sylfaen"/>
          <w:sz w:val="20"/>
        </w:rPr>
        <w:t>այսուհետ</w:t>
      </w:r>
      <w:r w:rsidRPr="00712340">
        <w:rPr>
          <w:rFonts w:ascii="GHEA Grapalat" w:hAnsi="GHEA Grapalat" w:cs="Times Armenian"/>
          <w:sz w:val="20"/>
          <w:lang w:val="af-ZA"/>
        </w:rPr>
        <w:t xml:space="preserve">` </w:t>
      </w:r>
      <w:r w:rsidRPr="00712340">
        <w:rPr>
          <w:rFonts w:ascii="GHEA Grapalat" w:hAnsi="GHEA Grapalat" w:cs="Sylfaen"/>
          <w:sz w:val="20"/>
        </w:rPr>
        <w:t>Օրենք</w:t>
      </w:r>
      <w:r w:rsidRPr="00712340">
        <w:rPr>
          <w:rFonts w:ascii="GHEA Grapalat" w:hAnsi="GHEA Grapalat" w:cs="Times Armenian"/>
          <w:sz w:val="20"/>
          <w:lang w:val="af-ZA"/>
        </w:rPr>
        <w:t>)</w:t>
      </w:r>
      <w:r w:rsidR="00C43524" w:rsidRPr="00712340">
        <w:rPr>
          <w:rFonts w:ascii="GHEA Grapalat" w:hAnsi="GHEA Grapalat" w:cs="Times Armenian"/>
          <w:sz w:val="20"/>
          <w:lang w:val="af-ZA"/>
        </w:rPr>
        <w:t>,</w:t>
      </w:r>
      <w:r w:rsidRPr="00712340">
        <w:rPr>
          <w:rFonts w:ascii="GHEA Grapalat" w:hAnsi="GHEA Grapalat" w:cs="Times Armenian"/>
          <w:sz w:val="20"/>
          <w:lang w:val="af-ZA"/>
        </w:rPr>
        <w:t xml:space="preserve"> </w:t>
      </w:r>
      <w:r w:rsidRPr="00712340">
        <w:rPr>
          <w:rFonts w:ascii="GHEA Grapalat" w:hAnsi="GHEA Grapalat" w:cs="Sylfaen"/>
          <w:sz w:val="20"/>
        </w:rPr>
        <w:t>ՀՀ</w:t>
      </w:r>
      <w:r w:rsidRPr="00712340">
        <w:rPr>
          <w:rFonts w:ascii="GHEA Grapalat" w:hAnsi="GHEA Grapalat" w:cs="Times Armenian"/>
          <w:sz w:val="20"/>
          <w:lang w:val="af-ZA"/>
        </w:rPr>
        <w:t xml:space="preserve"> </w:t>
      </w:r>
      <w:r w:rsidRPr="00712340">
        <w:rPr>
          <w:rFonts w:ascii="GHEA Grapalat" w:hAnsi="GHEA Grapalat" w:cs="Sylfaen"/>
          <w:sz w:val="20"/>
        </w:rPr>
        <w:t>կառավարության</w:t>
      </w:r>
      <w:r w:rsidRPr="00712340">
        <w:rPr>
          <w:rFonts w:ascii="GHEA Grapalat" w:hAnsi="GHEA Grapalat" w:cs="Times Armenian"/>
          <w:sz w:val="20"/>
          <w:lang w:val="af-ZA"/>
        </w:rPr>
        <w:t xml:space="preserve"> 201</w:t>
      </w:r>
      <w:r w:rsidR="00955E87" w:rsidRPr="00712340">
        <w:rPr>
          <w:rFonts w:ascii="GHEA Grapalat" w:hAnsi="GHEA Grapalat" w:cs="Times Armenian"/>
          <w:sz w:val="20"/>
          <w:lang w:val="af-ZA"/>
        </w:rPr>
        <w:t>7</w:t>
      </w:r>
      <w:r w:rsidRPr="00712340">
        <w:rPr>
          <w:rFonts w:ascii="GHEA Grapalat" w:hAnsi="GHEA Grapalat" w:cs="Sylfaen"/>
          <w:sz w:val="20"/>
        </w:rPr>
        <w:t>թ</w:t>
      </w:r>
      <w:r w:rsidRPr="00712340">
        <w:rPr>
          <w:rFonts w:ascii="GHEA Grapalat" w:hAnsi="GHEA Grapalat" w:cs="Times Armenian"/>
          <w:sz w:val="20"/>
          <w:lang w:val="af-ZA"/>
        </w:rPr>
        <w:t>.</w:t>
      </w:r>
      <w:r w:rsidR="009F18D0" w:rsidRPr="00712340">
        <w:rPr>
          <w:rFonts w:ascii="GHEA Grapalat" w:hAnsi="GHEA Grapalat" w:cs="Times Armenian"/>
          <w:sz w:val="20"/>
          <w:lang w:val="af-ZA"/>
        </w:rPr>
        <w:t xml:space="preserve"> մայիսի 4-ի </w:t>
      </w:r>
      <w:r w:rsidRPr="00712340">
        <w:rPr>
          <w:rFonts w:ascii="GHEA Grapalat" w:hAnsi="GHEA Grapalat" w:cs="Times Armenian"/>
          <w:sz w:val="20"/>
          <w:lang w:val="af-ZA"/>
        </w:rPr>
        <w:t xml:space="preserve">N </w:t>
      </w:r>
      <w:r w:rsidR="009F18D0" w:rsidRPr="00712340">
        <w:rPr>
          <w:rFonts w:ascii="GHEA Grapalat" w:hAnsi="GHEA Grapalat" w:cs="Times Armenian"/>
          <w:sz w:val="20"/>
          <w:lang w:val="af-ZA"/>
        </w:rPr>
        <w:t>526-</w:t>
      </w:r>
      <w:r w:rsidRPr="00712340">
        <w:rPr>
          <w:rFonts w:ascii="GHEA Grapalat" w:hAnsi="GHEA Grapalat" w:cs="Sylfaen"/>
          <w:sz w:val="20"/>
        </w:rPr>
        <w:t>Ն</w:t>
      </w:r>
      <w:r w:rsidRPr="00712340">
        <w:rPr>
          <w:rFonts w:ascii="GHEA Grapalat" w:hAnsi="GHEA Grapalat" w:cs="Times Armenian"/>
          <w:sz w:val="20"/>
          <w:lang w:val="af-ZA"/>
        </w:rPr>
        <w:t xml:space="preserve"> </w:t>
      </w:r>
      <w:r w:rsidRPr="00712340">
        <w:rPr>
          <w:rFonts w:ascii="GHEA Grapalat" w:hAnsi="GHEA Grapalat" w:cs="Sylfaen"/>
          <w:sz w:val="20"/>
        </w:rPr>
        <w:t>որոշմամբ</w:t>
      </w:r>
      <w:r w:rsidRPr="00712340">
        <w:rPr>
          <w:rFonts w:ascii="GHEA Grapalat" w:hAnsi="GHEA Grapalat" w:cs="Times Armenian"/>
          <w:sz w:val="20"/>
          <w:lang w:val="af-ZA"/>
        </w:rPr>
        <w:t xml:space="preserve"> </w:t>
      </w:r>
      <w:r w:rsidRPr="00712340">
        <w:rPr>
          <w:rFonts w:ascii="GHEA Grapalat" w:hAnsi="GHEA Grapalat" w:cs="Sylfaen"/>
          <w:sz w:val="20"/>
        </w:rPr>
        <w:t>հաստատված</w:t>
      </w:r>
      <w:r w:rsidRPr="00712340">
        <w:rPr>
          <w:rFonts w:ascii="GHEA Grapalat" w:hAnsi="GHEA Grapalat" w:cs="Times Armenian"/>
          <w:sz w:val="20"/>
          <w:lang w:val="af-ZA"/>
        </w:rPr>
        <w:t xml:space="preserve"> </w:t>
      </w:r>
      <w:r w:rsidR="00A76C15" w:rsidRPr="00712340">
        <w:rPr>
          <w:rFonts w:ascii="GHEA Grapalat" w:hAnsi="GHEA Grapalat" w:cs="Times Armenian"/>
          <w:sz w:val="20"/>
          <w:lang w:val="af-ZA"/>
        </w:rPr>
        <w:t>«</w:t>
      </w:r>
      <w:r w:rsidRPr="00712340">
        <w:rPr>
          <w:rFonts w:ascii="GHEA Grapalat" w:hAnsi="GHEA Grapalat" w:cs="Sylfaen"/>
          <w:sz w:val="20"/>
        </w:rPr>
        <w:t>Գնումների</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ործընթացի</w:t>
      </w:r>
      <w:r w:rsidRPr="00712340">
        <w:rPr>
          <w:rFonts w:ascii="GHEA Grapalat" w:hAnsi="GHEA Grapalat" w:cs="Times Armenian"/>
          <w:sz w:val="20"/>
          <w:lang w:val="af-ZA"/>
        </w:rPr>
        <w:t xml:space="preserve"> </w:t>
      </w:r>
      <w:r w:rsidRPr="00712340">
        <w:rPr>
          <w:rFonts w:ascii="GHEA Grapalat" w:hAnsi="GHEA Grapalat" w:cs="Sylfaen"/>
          <w:sz w:val="20"/>
        </w:rPr>
        <w:t>կազմակերպման</w:t>
      </w:r>
      <w:r w:rsidR="003C53D4" w:rsidRPr="00712340">
        <w:rPr>
          <w:rFonts w:ascii="GHEA Grapalat" w:hAnsi="GHEA Grapalat"/>
          <w:sz w:val="20"/>
          <w:lang w:val="af-ZA"/>
        </w:rPr>
        <w:t>»</w:t>
      </w:r>
      <w:r w:rsidRPr="00712340">
        <w:rPr>
          <w:rFonts w:ascii="GHEA Grapalat" w:hAnsi="GHEA Grapalat"/>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այսուհետ</w:t>
      </w:r>
      <w:r w:rsidRPr="00712340">
        <w:rPr>
          <w:rFonts w:ascii="GHEA Grapalat" w:hAnsi="GHEA Grapalat" w:cs="Times Armenian"/>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Times Armenian"/>
          <w:sz w:val="20"/>
          <w:lang w:val="af-ZA"/>
        </w:rPr>
        <w:t>)</w:t>
      </w:r>
      <w:r w:rsidR="00A3468D"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այլ</w:t>
      </w:r>
      <w:r w:rsidRPr="00712340">
        <w:rPr>
          <w:rFonts w:ascii="GHEA Grapalat" w:hAnsi="GHEA Grapalat" w:cs="Times Armenian"/>
          <w:sz w:val="20"/>
          <w:lang w:val="af-ZA"/>
        </w:rPr>
        <w:t xml:space="preserve"> </w:t>
      </w:r>
      <w:r w:rsidRPr="00712340">
        <w:rPr>
          <w:rFonts w:ascii="GHEA Grapalat" w:hAnsi="GHEA Grapalat" w:cs="Sylfaen"/>
          <w:sz w:val="20"/>
        </w:rPr>
        <w:t>իրավական</w:t>
      </w:r>
      <w:r w:rsidRPr="00712340">
        <w:rPr>
          <w:rFonts w:ascii="GHEA Grapalat" w:hAnsi="GHEA Grapalat" w:cs="Times Armenian"/>
          <w:sz w:val="20"/>
          <w:lang w:val="af-ZA"/>
        </w:rPr>
        <w:t xml:space="preserve"> </w:t>
      </w:r>
      <w:r w:rsidRPr="00712340">
        <w:rPr>
          <w:rFonts w:ascii="GHEA Grapalat" w:hAnsi="GHEA Grapalat" w:cs="Sylfaen"/>
          <w:sz w:val="20"/>
        </w:rPr>
        <w:t>ակտերի</w:t>
      </w:r>
      <w:r w:rsidRPr="00712340">
        <w:rPr>
          <w:rFonts w:ascii="GHEA Grapalat" w:hAnsi="GHEA Grapalat" w:cs="Times Armenian"/>
          <w:sz w:val="20"/>
          <w:lang w:val="af-ZA"/>
        </w:rPr>
        <w:t xml:space="preserve"> </w:t>
      </w:r>
      <w:r w:rsidRPr="00712340">
        <w:rPr>
          <w:rFonts w:ascii="GHEA Grapalat" w:hAnsi="GHEA Grapalat" w:cs="Sylfaen"/>
          <w:sz w:val="20"/>
        </w:rPr>
        <w:t>պահանջներին</w:t>
      </w:r>
      <w:r w:rsidRPr="00712340">
        <w:rPr>
          <w:rFonts w:ascii="GHEA Grapalat" w:hAnsi="GHEA Grapalat" w:cs="Times Armenian"/>
          <w:sz w:val="20"/>
          <w:lang w:val="af-ZA"/>
        </w:rPr>
        <w:t xml:space="preserve"> </w:t>
      </w:r>
      <w:r w:rsidRPr="00712340">
        <w:rPr>
          <w:rFonts w:ascii="GHEA Grapalat" w:hAnsi="GHEA Grapalat" w:cs="Sylfaen"/>
          <w:sz w:val="20"/>
        </w:rPr>
        <w:t>համապատասխան</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նպատակ</w:t>
      </w:r>
      <w:r w:rsidRPr="00712340">
        <w:rPr>
          <w:rFonts w:ascii="GHEA Grapalat" w:hAnsi="GHEA Grapalat" w:cs="Times Armenian"/>
          <w:sz w:val="20"/>
          <w:lang w:val="af-ZA"/>
        </w:rPr>
        <w:t xml:space="preserve"> </w:t>
      </w:r>
      <w:r w:rsidRPr="00712340">
        <w:rPr>
          <w:rFonts w:ascii="GHEA Grapalat" w:hAnsi="GHEA Grapalat" w:cs="Sylfaen"/>
          <w:sz w:val="20"/>
        </w:rPr>
        <w:t>ունի</w:t>
      </w:r>
      <w:r w:rsidRPr="00712340">
        <w:rPr>
          <w:rFonts w:ascii="GHEA Grapalat" w:hAnsi="GHEA Grapalat" w:cs="Times Armenian"/>
          <w:sz w:val="20"/>
          <w:lang w:val="af-ZA"/>
        </w:rPr>
        <w:t xml:space="preserve"> </w:t>
      </w:r>
      <w:r w:rsidR="00A00E74" w:rsidRPr="00712340">
        <w:rPr>
          <w:rFonts w:ascii="GHEA Grapalat" w:hAnsi="GHEA Grapalat"/>
          <w:sz w:val="20"/>
          <w:lang w:val="af-ZA"/>
        </w:rPr>
        <w:t>«</w:t>
      </w:r>
      <w:r w:rsidR="002305DE">
        <w:rPr>
          <w:rFonts w:ascii="GHEA Grapalat" w:hAnsi="GHEA Grapalat" w:cs="Times Armenian"/>
          <w:b/>
          <w:sz w:val="20"/>
          <w:szCs w:val="20"/>
          <w:lang w:val="af-ZA"/>
        </w:rPr>
        <w:t>ՀՀ ԱՐԱՐԱՏԻ</w:t>
      </w:r>
      <w:r w:rsidR="0044032F" w:rsidRPr="008516B2">
        <w:rPr>
          <w:rFonts w:ascii="GHEA Grapalat" w:hAnsi="GHEA Grapalat" w:cs="Times Armenian"/>
          <w:b/>
          <w:sz w:val="20"/>
          <w:szCs w:val="20"/>
          <w:lang w:val="af-ZA"/>
        </w:rPr>
        <w:t xml:space="preserve"> ՄԱՐԶԻ </w:t>
      </w:r>
      <w:r w:rsidR="002305DE">
        <w:rPr>
          <w:rFonts w:ascii="GHEA Grapalat" w:hAnsi="GHEA Grapalat" w:cs="Times Armenian"/>
          <w:b/>
          <w:sz w:val="20"/>
          <w:szCs w:val="20"/>
          <w:lang w:val="af-ZA"/>
        </w:rPr>
        <w:t xml:space="preserve">ԱՐԱՐԱՏԻ </w:t>
      </w:r>
      <w:r w:rsidR="0044032F" w:rsidRPr="008516B2">
        <w:rPr>
          <w:rFonts w:ascii="GHEA Grapalat" w:hAnsi="GHEA Grapalat" w:cs="Times Armenian"/>
          <w:b/>
          <w:sz w:val="20"/>
          <w:szCs w:val="20"/>
          <w:lang w:val="af-ZA"/>
        </w:rPr>
        <w:t xml:space="preserve"> ՀԱՄԱՅՆՔԱՊԵՏԱՐԱՆ</w:t>
      </w:r>
      <w:r w:rsidR="00A00E74" w:rsidRPr="00712340">
        <w:rPr>
          <w:rFonts w:ascii="GHEA Grapalat" w:hAnsi="GHEA Grapalat"/>
          <w:sz w:val="20"/>
          <w:lang w:val="af-ZA"/>
        </w:rPr>
        <w:t>»-</w:t>
      </w:r>
      <w:r w:rsidR="00A00E74" w:rsidRPr="00712340">
        <w:rPr>
          <w:rFonts w:ascii="GHEA Grapalat" w:hAnsi="GHEA Grapalat"/>
          <w:sz w:val="20"/>
        </w:rPr>
        <w:t>ի</w:t>
      </w:r>
      <w:r w:rsidR="00A00E74" w:rsidRPr="00712340">
        <w:rPr>
          <w:rFonts w:ascii="GHEA Grapalat" w:hAnsi="GHEA Grapalat"/>
          <w:sz w:val="20"/>
          <w:lang w:val="af-ZA"/>
        </w:rPr>
        <w:t xml:space="preserve"> </w:t>
      </w:r>
      <w:r w:rsidR="00A00E74" w:rsidRPr="00712340">
        <w:rPr>
          <w:rFonts w:ascii="GHEA Grapalat" w:hAnsi="GHEA Grapalat" w:cs="Times Armenian"/>
          <w:sz w:val="20"/>
          <w:lang w:val="af-ZA"/>
        </w:rPr>
        <w:t>(</w:t>
      </w:r>
      <w:r w:rsidR="00A00E74" w:rsidRPr="00712340">
        <w:rPr>
          <w:rFonts w:ascii="GHEA Grapalat" w:hAnsi="GHEA Grapalat" w:cs="Sylfaen"/>
          <w:sz w:val="20"/>
        </w:rPr>
        <w:t>այսուհետ</w:t>
      </w:r>
      <w:r w:rsidR="00A00E74" w:rsidRPr="00712340">
        <w:rPr>
          <w:rFonts w:ascii="GHEA Grapalat" w:hAnsi="GHEA Grapalat" w:cs="Times Armenian"/>
          <w:sz w:val="20"/>
          <w:lang w:val="af-ZA"/>
        </w:rPr>
        <w:t xml:space="preserve">` </w:t>
      </w:r>
      <w:r w:rsidR="00A00E74" w:rsidRPr="00712340">
        <w:rPr>
          <w:rFonts w:ascii="GHEA Grapalat" w:hAnsi="GHEA Grapalat" w:cs="Sylfaen"/>
          <w:sz w:val="20"/>
        </w:rPr>
        <w:t>պատվիրատու</w:t>
      </w:r>
      <w:r w:rsidR="00A00E74" w:rsidRPr="00712340">
        <w:rPr>
          <w:rFonts w:ascii="GHEA Grapalat" w:hAnsi="GHEA Grapalat" w:cs="Times Armenian"/>
          <w:sz w:val="20"/>
          <w:lang w:val="af-ZA"/>
        </w:rPr>
        <w:t>)</w:t>
      </w:r>
      <w:r w:rsidRPr="00712340">
        <w:rPr>
          <w:rFonts w:ascii="GHEA Grapalat" w:hAnsi="GHEA Grapalat" w:cs="Times Armenian"/>
          <w:sz w:val="20"/>
          <w:lang w:val="af-ZA"/>
        </w:rPr>
        <w:t xml:space="preserve"> </w:t>
      </w:r>
      <w:r w:rsidRPr="00712340">
        <w:rPr>
          <w:rFonts w:ascii="GHEA Grapalat" w:hAnsi="GHEA Grapalat" w:cs="Sylfaen"/>
          <w:sz w:val="20"/>
        </w:rPr>
        <w:t>կողմից</w:t>
      </w:r>
      <w:r w:rsidRPr="00712340">
        <w:rPr>
          <w:rFonts w:ascii="GHEA Grapalat" w:hAnsi="GHEA Grapalat" w:cs="Times Armenian"/>
          <w:sz w:val="20"/>
          <w:lang w:val="af-ZA"/>
        </w:rPr>
        <w:t xml:space="preserve"> </w:t>
      </w:r>
      <w:r w:rsidRPr="00712340">
        <w:rPr>
          <w:rFonts w:ascii="GHEA Grapalat" w:hAnsi="GHEA Grapalat" w:cs="Sylfaen"/>
          <w:sz w:val="20"/>
        </w:rPr>
        <w:t>հայտարարված</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ին</w:t>
      </w:r>
      <w:r w:rsidR="000604CF" w:rsidRPr="00712340">
        <w:rPr>
          <w:rFonts w:ascii="GHEA Grapalat" w:hAnsi="GHEA Grapalat" w:cs="Sylfaen"/>
          <w:sz w:val="20"/>
          <w:lang w:val="af-ZA"/>
        </w:rPr>
        <w:t xml:space="preserve"> </w:t>
      </w:r>
      <w:r w:rsidRPr="00712340">
        <w:rPr>
          <w:rFonts w:ascii="GHEA Grapalat" w:hAnsi="GHEA Grapalat" w:cs="Sylfaen"/>
          <w:sz w:val="20"/>
        </w:rPr>
        <w:t>մասնակցելու</w:t>
      </w:r>
      <w:r w:rsidRPr="00712340">
        <w:rPr>
          <w:rFonts w:ascii="GHEA Grapalat" w:hAnsi="GHEA Grapalat" w:cs="Times Armenian"/>
          <w:sz w:val="20"/>
          <w:lang w:val="af-ZA"/>
        </w:rPr>
        <w:t xml:space="preserve"> </w:t>
      </w:r>
      <w:r w:rsidRPr="00712340">
        <w:rPr>
          <w:rFonts w:ascii="GHEA Grapalat" w:hAnsi="GHEA Grapalat" w:cs="Sylfaen"/>
          <w:sz w:val="20"/>
        </w:rPr>
        <w:t>մտադրություն</w:t>
      </w:r>
      <w:r w:rsidRPr="00712340">
        <w:rPr>
          <w:rFonts w:ascii="GHEA Grapalat" w:hAnsi="GHEA Grapalat" w:cs="Times Armenian"/>
          <w:sz w:val="20"/>
          <w:lang w:val="af-ZA"/>
        </w:rPr>
        <w:t xml:space="preserve"> </w:t>
      </w:r>
      <w:r w:rsidRPr="00712340">
        <w:rPr>
          <w:rFonts w:ascii="GHEA Grapalat" w:hAnsi="GHEA Grapalat" w:cs="Sylfaen"/>
          <w:sz w:val="20"/>
        </w:rPr>
        <w:t>ունեցող</w:t>
      </w:r>
      <w:r w:rsidRPr="00712340">
        <w:rPr>
          <w:rFonts w:ascii="GHEA Grapalat" w:hAnsi="GHEA Grapalat" w:cs="Times Armenian"/>
          <w:sz w:val="20"/>
          <w:lang w:val="af-ZA"/>
        </w:rPr>
        <w:t xml:space="preserve"> </w:t>
      </w:r>
      <w:r w:rsidRPr="00712340">
        <w:rPr>
          <w:rFonts w:ascii="GHEA Grapalat" w:hAnsi="GHEA Grapalat" w:cs="Sylfaen"/>
          <w:sz w:val="20"/>
        </w:rPr>
        <w:t>անձանց</w:t>
      </w:r>
      <w:r w:rsidRPr="00712340">
        <w:rPr>
          <w:rFonts w:ascii="GHEA Grapalat" w:hAnsi="GHEA Grapalat" w:cs="Times Armenian"/>
          <w:sz w:val="20"/>
          <w:lang w:val="af-ZA"/>
        </w:rPr>
        <w:t xml:space="preserve"> (</w:t>
      </w:r>
      <w:r w:rsidRPr="00712340">
        <w:rPr>
          <w:rFonts w:ascii="GHEA Grapalat" w:hAnsi="GHEA Grapalat" w:cs="Sylfaen"/>
          <w:sz w:val="20"/>
        </w:rPr>
        <w:t>այսուհետ</w:t>
      </w:r>
      <w:r w:rsidRPr="00712340">
        <w:rPr>
          <w:rFonts w:ascii="GHEA Grapalat" w:hAnsi="GHEA Grapalat" w:cs="Times Armenian"/>
          <w:sz w:val="20"/>
          <w:lang w:val="af-ZA"/>
        </w:rPr>
        <w:t xml:space="preserve">`  </w:t>
      </w:r>
      <w:r w:rsidR="003D0075" w:rsidRPr="00712340">
        <w:rPr>
          <w:rFonts w:ascii="GHEA Grapalat" w:hAnsi="GHEA Grapalat" w:cs="Sylfaen"/>
          <w:sz w:val="20"/>
        </w:rPr>
        <w:t>մ</w:t>
      </w:r>
      <w:r w:rsidRPr="00712340">
        <w:rPr>
          <w:rFonts w:ascii="GHEA Grapalat" w:hAnsi="GHEA Grapalat" w:cs="Sylfaen"/>
          <w:sz w:val="20"/>
        </w:rPr>
        <w:t>ասնակից</w:t>
      </w:r>
      <w:r w:rsidRPr="00712340">
        <w:rPr>
          <w:rFonts w:ascii="GHEA Grapalat" w:hAnsi="GHEA Grapalat" w:cs="Times Armenian"/>
          <w:sz w:val="20"/>
          <w:lang w:val="af-ZA"/>
        </w:rPr>
        <w:t xml:space="preserve">) </w:t>
      </w:r>
      <w:r w:rsidRPr="00712340">
        <w:rPr>
          <w:rFonts w:ascii="GHEA Grapalat" w:hAnsi="GHEA Grapalat" w:cs="Sylfaen"/>
          <w:sz w:val="20"/>
        </w:rPr>
        <w:t>տեղեկացնելու</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պայմանների</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նման</w:t>
      </w:r>
      <w:r w:rsidRPr="00712340">
        <w:rPr>
          <w:rFonts w:ascii="GHEA Grapalat" w:hAnsi="GHEA Grapalat" w:cs="Times Armenian"/>
          <w:sz w:val="20"/>
          <w:lang w:val="af-ZA"/>
        </w:rPr>
        <w:t xml:space="preserve"> </w:t>
      </w:r>
      <w:r w:rsidRPr="00712340">
        <w:rPr>
          <w:rFonts w:ascii="GHEA Grapalat" w:hAnsi="GHEA Grapalat" w:cs="Sylfaen"/>
          <w:sz w:val="20"/>
        </w:rPr>
        <w:t>առարկայի</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անցկացման</w:t>
      </w:r>
      <w:r w:rsidRPr="00712340">
        <w:rPr>
          <w:rFonts w:ascii="GHEA Grapalat" w:hAnsi="GHEA Grapalat" w:cs="Times Armenian"/>
          <w:sz w:val="20"/>
          <w:lang w:val="af-ZA"/>
        </w:rPr>
        <w:t xml:space="preserve">, </w:t>
      </w:r>
      <w:r w:rsidR="002E7EE1" w:rsidRPr="00712340">
        <w:rPr>
          <w:rFonts w:ascii="GHEA Grapalat" w:hAnsi="GHEA Grapalat" w:cs="Sylfaen"/>
          <w:sz w:val="20"/>
          <w:lang w:val="hy-AM"/>
        </w:rPr>
        <w:t>ընտրված մասնակցին</w:t>
      </w:r>
      <w:r w:rsidRPr="00712340">
        <w:rPr>
          <w:rFonts w:ascii="GHEA Grapalat" w:hAnsi="GHEA Grapalat" w:cs="Times Armenian"/>
          <w:sz w:val="20"/>
          <w:lang w:val="af-ZA"/>
        </w:rPr>
        <w:t xml:space="preserve"> </w:t>
      </w:r>
      <w:r w:rsidRPr="00712340">
        <w:rPr>
          <w:rFonts w:ascii="GHEA Grapalat" w:hAnsi="GHEA Grapalat" w:cs="Sylfaen"/>
          <w:sz w:val="20"/>
        </w:rPr>
        <w:t>որոշելու</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նրա</w:t>
      </w:r>
      <w:r w:rsidRPr="00712340">
        <w:rPr>
          <w:rFonts w:ascii="GHEA Grapalat" w:hAnsi="GHEA Grapalat" w:cs="Times Armenian"/>
          <w:sz w:val="20"/>
          <w:lang w:val="af-ZA"/>
        </w:rPr>
        <w:t xml:space="preserve"> </w:t>
      </w:r>
      <w:r w:rsidRPr="00712340">
        <w:rPr>
          <w:rFonts w:ascii="GHEA Grapalat" w:hAnsi="GHEA Grapalat" w:cs="Sylfaen"/>
          <w:sz w:val="20"/>
        </w:rPr>
        <w:t>հետ</w:t>
      </w:r>
      <w:r w:rsidRPr="00712340">
        <w:rPr>
          <w:rFonts w:ascii="GHEA Grapalat" w:hAnsi="GHEA Grapalat" w:cs="Times Armenian"/>
          <w:sz w:val="20"/>
          <w:lang w:val="af-ZA"/>
        </w:rPr>
        <w:t xml:space="preserve"> </w:t>
      </w:r>
      <w:r w:rsidRPr="00712340">
        <w:rPr>
          <w:rFonts w:ascii="GHEA Grapalat" w:hAnsi="GHEA Grapalat" w:cs="Sylfaen"/>
          <w:sz w:val="20"/>
        </w:rPr>
        <w:t>պայմանա</w:t>
      </w:r>
      <w:r w:rsidRPr="00712340">
        <w:rPr>
          <w:rFonts w:ascii="GHEA Grapalat" w:hAnsi="GHEA Grapalat" w:cs="Times Armenian"/>
          <w:sz w:val="20"/>
        </w:rPr>
        <w:t>գ</w:t>
      </w:r>
      <w:r w:rsidRPr="00712340">
        <w:rPr>
          <w:rFonts w:ascii="GHEA Grapalat" w:hAnsi="GHEA Grapalat" w:cs="Sylfaen"/>
          <w:sz w:val="20"/>
        </w:rPr>
        <w:t>իր</w:t>
      </w:r>
      <w:r w:rsidRPr="00712340">
        <w:rPr>
          <w:rFonts w:ascii="GHEA Grapalat" w:hAnsi="GHEA Grapalat" w:cs="Times Armenian"/>
          <w:sz w:val="20"/>
          <w:lang w:val="af-ZA"/>
        </w:rPr>
        <w:t xml:space="preserve"> </w:t>
      </w:r>
      <w:r w:rsidRPr="00712340">
        <w:rPr>
          <w:rFonts w:ascii="GHEA Grapalat" w:hAnsi="GHEA Grapalat" w:cs="Sylfaen"/>
          <w:sz w:val="20"/>
        </w:rPr>
        <w:t>կնքելու</w:t>
      </w:r>
      <w:r w:rsidRPr="00712340">
        <w:rPr>
          <w:rFonts w:ascii="GHEA Grapalat" w:hAnsi="GHEA Grapalat" w:cs="Times Armenian"/>
          <w:sz w:val="20"/>
          <w:lang w:val="af-ZA"/>
        </w:rPr>
        <w:t xml:space="preserve"> </w:t>
      </w:r>
      <w:r w:rsidRPr="00712340">
        <w:rPr>
          <w:rFonts w:ascii="GHEA Grapalat" w:hAnsi="GHEA Grapalat" w:cs="Sylfaen"/>
          <w:sz w:val="20"/>
        </w:rPr>
        <w:t>մասին</w:t>
      </w:r>
      <w:r w:rsidRPr="00712340">
        <w:rPr>
          <w:rFonts w:ascii="GHEA Grapalat" w:hAnsi="GHEA Grapalat" w:cs="Times Armenian"/>
          <w:sz w:val="20"/>
          <w:lang w:val="af-ZA"/>
        </w:rPr>
        <w:t xml:space="preserve">, </w:t>
      </w:r>
      <w:r w:rsidRPr="00712340">
        <w:rPr>
          <w:rFonts w:ascii="GHEA Grapalat" w:hAnsi="GHEA Grapalat" w:cs="Sylfaen"/>
          <w:sz w:val="20"/>
        </w:rPr>
        <w:t>ինչպես</w:t>
      </w:r>
      <w:r w:rsidRPr="00712340">
        <w:rPr>
          <w:rFonts w:ascii="GHEA Grapalat" w:hAnsi="GHEA Grapalat" w:cs="Times Armenian"/>
          <w:sz w:val="20"/>
          <w:lang w:val="af-ZA"/>
        </w:rPr>
        <w:t xml:space="preserve"> </w:t>
      </w:r>
      <w:r w:rsidRPr="00712340">
        <w:rPr>
          <w:rFonts w:ascii="GHEA Grapalat" w:hAnsi="GHEA Grapalat" w:cs="Sylfaen"/>
          <w:sz w:val="20"/>
        </w:rPr>
        <w:t>նաև</w:t>
      </w:r>
      <w:r w:rsidRPr="00712340">
        <w:rPr>
          <w:rFonts w:ascii="GHEA Grapalat" w:hAnsi="GHEA Grapalat" w:cs="Times Armenian"/>
          <w:sz w:val="20"/>
          <w:lang w:val="af-ZA"/>
        </w:rPr>
        <w:t xml:space="preserve"> </w:t>
      </w:r>
      <w:r w:rsidRPr="00712340">
        <w:rPr>
          <w:rFonts w:ascii="GHEA Grapalat" w:hAnsi="GHEA Grapalat" w:cs="Sylfaen"/>
          <w:sz w:val="20"/>
        </w:rPr>
        <w:t>օժանդակելու</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հայտը</w:t>
      </w:r>
      <w:r w:rsidRPr="00712340">
        <w:rPr>
          <w:rFonts w:ascii="GHEA Grapalat" w:hAnsi="GHEA Grapalat" w:cs="Times Armenian"/>
          <w:sz w:val="20"/>
          <w:lang w:val="af-ZA"/>
        </w:rPr>
        <w:t xml:space="preserve"> </w:t>
      </w:r>
      <w:r w:rsidRPr="00712340">
        <w:rPr>
          <w:rFonts w:ascii="GHEA Grapalat" w:hAnsi="GHEA Grapalat" w:cs="Sylfaen"/>
          <w:sz w:val="20"/>
        </w:rPr>
        <w:t>պատրաստելիս</w:t>
      </w:r>
      <w:r w:rsidR="004D5671" w:rsidRPr="00712340">
        <w:rPr>
          <w:rFonts w:ascii="GHEA Grapalat" w:hAnsi="GHEA Grapalat" w:cs="Times Armenian"/>
          <w:sz w:val="20"/>
          <w:lang w:val="af-ZA"/>
        </w:rPr>
        <w:t>։</w:t>
      </w:r>
    </w:p>
    <w:p w:rsidR="00096865" w:rsidRPr="00712340" w:rsidRDefault="00096865" w:rsidP="00EF3662">
      <w:pPr>
        <w:ind w:firstLine="567"/>
        <w:jc w:val="both"/>
        <w:rPr>
          <w:rFonts w:ascii="GHEA Grapalat" w:hAnsi="GHEA Grapalat"/>
          <w:sz w:val="20"/>
          <w:lang w:val="af-ZA"/>
        </w:rPr>
      </w:pPr>
      <w:r w:rsidRPr="00712340">
        <w:rPr>
          <w:rFonts w:ascii="GHEA Grapalat" w:hAnsi="GHEA Grapalat" w:cs="Sylfaen"/>
          <w:sz w:val="20"/>
        </w:rPr>
        <w:t>Հայտեր</w:t>
      </w:r>
      <w:r w:rsidRPr="00712340">
        <w:rPr>
          <w:rFonts w:ascii="GHEA Grapalat" w:hAnsi="GHEA Grapalat" w:cs="Times Armenian"/>
          <w:sz w:val="20"/>
          <w:lang w:val="af-ZA"/>
        </w:rPr>
        <w:t xml:space="preserve"> </w:t>
      </w:r>
      <w:r w:rsidRPr="00712340">
        <w:rPr>
          <w:rFonts w:ascii="GHEA Grapalat" w:hAnsi="GHEA Grapalat" w:cs="Sylfaen"/>
          <w:sz w:val="20"/>
        </w:rPr>
        <w:t>կարող</w:t>
      </w:r>
      <w:r w:rsidRPr="00712340">
        <w:rPr>
          <w:rFonts w:ascii="GHEA Grapalat" w:hAnsi="GHEA Grapalat" w:cs="Times Armenian"/>
          <w:sz w:val="20"/>
          <w:lang w:val="af-ZA"/>
        </w:rPr>
        <w:t xml:space="preserve"> </w:t>
      </w:r>
      <w:r w:rsidRPr="00712340">
        <w:rPr>
          <w:rFonts w:ascii="GHEA Grapalat" w:hAnsi="GHEA Grapalat" w:cs="Sylfaen"/>
          <w:sz w:val="20"/>
        </w:rPr>
        <w:t>են</w:t>
      </w:r>
      <w:r w:rsidRPr="00712340">
        <w:rPr>
          <w:rFonts w:ascii="GHEA Grapalat" w:hAnsi="GHEA Grapalat" w:cs="Times Armenian"/>
          <w:sz w:val="20"/>
          <w:lang w:val="af-ZA"/>
        </w:rPr>
        <w:t xml:space="preserve"> </w:t>
      </w:r>
      <w:r w:rsidRPr="00712340">
        <w:rPr>
          <w:rFonts w:ascii="GHEA Grapalat" w:hAnsi="GHEA Grapalat" w:cs="Sylfaen"/>
          <w:sz w:val="20"/>
        </w:rPr>
        <w:t>ներկայացնել</w:t>
      </w:r>
      <w:r w:rsidRPr="00712340">
        <w:rPr>
          <w:rFonts w:ascii="GHEA Grapalat" w:hAnsi="GHEA Grapalat" w:cs="Times Armenian"/>
          <w:sz w:val="20"/>
          <w:lang w:val="af-ZA"/>
        </w:rPr>
        <w:t xml:space="preserve"> </w:t>
      </w:r>
      <w:r w:rsidRPr="00712340">
        <w:rPr>
          <w:rFonts w:ascii="GHEA Grapalat" w:hAnsi="GHEA Grapalat" w:cs="Sylfaen"/>
          <w:sz w:val="20"/>
        </w:rPr>
        <w:t>բոլոր</w:t>
      </w:r>
      <w:r w:rsidR="00B2681D" w:rsidRPr="00712340">
        <w:rPr>
          <w:rFonts w:ascii="GHEA Grapalat" w:hAnsi="GHEA Grapalat" w:cs="Sylfaen"/>
          <w:sz w:val="20"/>
          <w:lang w:val="af-ZA"/>
        </w:rPr>
        <w:t xml:space="preserve"> </w:t>
      </w:r>
      <w:r w:rsidRPr="00712340">
        <w:rPr>
          <w:rFonts w:ascii="GHEA Grapalat" w:hAnsi="GHEA Grapalat" w:cs="Sylfaen"/>
          <w:sz w:val="20"/>
        </w:rPr>
        <w:t>անձիք</w:t>
      </w:r>
      <w:r w:rsidRPr="00712340">
        <w:rPr>
          <w:rFonts w:ascii="GHEA Grapalat" w:hAnsi="GHEA Grapalat" w:cs="Times Armenian"/>
          <w:sz w:val="20"/>
          <w:lang w:val="af-ZA"/>
        </w:rPr>
        <w:t xml:space="preserve">, </w:t>
      </w:r>
      <w:r w:rsidRPr="00712340">
        <w:rPr>
          <w:rFonts w:ascii="GHEA Grapalat" w:hAnsi="GHEA Grapalat" w:cs="Sylfaen"/>
          <w:sz w:val="20"/>
        </w:rPr>
        <w:t>անկախ</w:t>
      </w:r>
      <w:r w:rsidRPr="00712340">
        <w:rPr>
          <w:rFonts w:ascii="GHEA Grapalat" w:hAnsi="GHEA Grapalat" w:cs="Times Armenian"/>
          <w:sz w:val="20"/>
          <w:lang w:val="af-ZA"/>
        </w:rPr>
        <w:t xml:space="preserve"> </w:t>
      </w:r>
      <w:r w:rsidRPr="00712340">
        <w:rPr>
          <w:rFonts w:ascii="GHEA Grapalat" w:hAnsi="GHEA Grapalat" w:cs="Sylfaen"/>
          <w:sz w:val="20"/>
        </w:rPr>
        <w:t>նրանց</w:t>
      </w:r>
      <w:r w:rsidRPr="00712340">
        <w:rPr>
          <w:rFonts w:ascii="GHEA Grapalat" w:hAnsi="GHEA Grapalat" w:cs="Times Armenian"/>
          <w:sz w:val="20"/>
          <w:lang w:val="af-ZA"/>
        </w:rPr>
        <w:t xml:space="preserve">` </w:t>
      </w:r>
      <w:r w:rsidRPr="00712340">
        <w:rPr>
          <w:rFonts w:ascii="GHEA Grapalat" w:hAnsi="GHEA Grapalat" w:cs="Sylfaen"/>
          <w:sz w:val="20"/>
        </w:rPr>
        <w:t>օտարերկրյա</w:t>
      </w:r>
      <w:r w:rsidRPr="00712340">
        <w:rPr>
          <w:rFonts w:ascii="GHEA Grapalat" w:hAnsi="GHEA Grapalat" w:cs="Times Armenian"/>
          <w:sz w:val="20"/>
          <w:lang w:val="af-ZA"/>
        </w:rPr>
        <w:t xml:space="preserve"> </w:t>
      </w:r>
      <w:r w:rsidRPr="00712340">
        <w:rPr>
          <w:rFonts w:ascii="GHEA Grapalat" w:hAnsi="GHEA Grapalat" w:cs="Sylfaen"/>
          <w:sz w:val="20"/>
        </w:rPr>
        <w:t>ֆիզիկական</w:t>
      </w:r>
      <w:r w:rsidRPr="00712340">
        <w:rPr>
          <w:rFonts w:ascii="GHEA Grapalat" w:hAnsi="GHEA Grapalat" w:cs="Times Armenian"/>
          <w:sz w:val="20"/>
          <w:lang w:val="af-ZA"/>
        </w:rPr>
        <w:t xml:space="preserve"> </w:t>
      </w:r>
      <w:r w:rsidRPr="00712340">
        <w:rPr>
          <w:rFonts w:ascii="GHEA Grapalat" w:hAnsi="GHEA Grapalat" w:cs="Sylfaen"/>
          <w:sz w:val="20"/>
        </w:rPr>
        <w:t>անձ</w:t>
      </w:r>
      <w:r w:rsidRPr="00712340">
        <w:rPr>
          <w:rFonts w:ascii="GHEA Grapalat" w:hAnsi="GHEA Grapalat" w:cs="Times Armenian"/>
          <w:sz w:val="20"/>
          <w:lang w:val="af-ZA"/>
        </w:rPr>
        <w:t xml:space="preserve">, </w:t>
      </w:r>
      <w:r w:rsidRPr="00712340">
        <w:rPr>
          <w:rFonts w:ascii="GHEA Grapalat" w:hAnsi="GHEA Grapalat" w:cs="Sylfaen"/>
          <w:sz w:val="20"/>
        </w:rPr>
        <w:t>կազմակերպություն</w:t>
      </w:r>
      <w:r w:rsidRPr="00712340">
        <w:rPr>
          <w:rFonts w:ascii="GHEA Grapalat" w:hAnsi="GHEA Grapalat" w:cs="Times Armenian"/>
          <w:sz w:val="20"/>
          <w:lang w:val="af-ZA"/>
        </w:rPr>
        <w:t xml:space="preserve">, </w:t>
      </w:r>
      <w:r w:rsidRPr="00712340">
        <w:rPr>
          <w:rFonts w:ascii="GHEA Grapalat" w:hAnsi="GHEA Grapalat" w:cs="Sylfaen"/>
          <w:sz w:val="20"/>
        </w:rPr>
        <w:t>քաղաքացիություն</w:t>
      </w:r>
      <w:r w:rsidRPr="00712340">
        <w:rPr>
          <w:rFonts w:ascii="GHEA Grapalat" w:hAnsi="GHEA Grapalat" w:cs="Times Armenian"/>
          <w:sz w:val="20"/>
          <w:lang w:val="af-ZA"/>
        </w:rPr>
        <w:t xml:space="preserve"> </w:t>
      </w:r>
      <w:r w:rsidRPr="00712340">
        <w:rPr>
          <w:rFonts w:ascii="GHEA Grapalat" w:hAnsi="GHEA Grapalat" w:cs="Sylfaen"/>
          <w:sz w:val="20"/>
        </w:rPr>
        <w:t>չունեցող</w:t>
      </w:r>
      <w:r w:rsidRPr="00712340">
        <w:rPr>
          <w:rFonts w:ascii="GHEA Grapalat" w:hAnsi="GHEA Grapalat" w:cs="Times Armenian"/>
          <w:sz w:val="20"/>
          <w:lang w:val="af-ZA"/>
        </w:rPr>
        <w:t xml:space="preserve"> </w:t>
      </w:r>
      <w:r w:rsidRPr="00712340">
        <w:rPr>
          <w:rFonts w:ascii="GHEA Grapalat" w:hAnsi="GHEA Grapalat" w:cs="Sylfaen"/>
          <w:sz w:val="20"/>
        </w:rPr>
        <w:t>անձ</w:t>
      </w:r>
      <w:r w:rsidRPr="00712340">
        <w:rPr>
          <w:rFonts w:ascii="GHEA Grapalat" w:hAnsi="GHEA Grapalat" w:cs="Times Armenian"/>
          <w:sz w:val="20"/>
          <w:lang w:val="af-ZA"/>
        </w:rPr>
        <w:t xml:space="preserve"> </w:t>
      </w:r>
      <w:r w:rsidRPr="00712340">
        <w:rPr>
          <w:rFonts w:ascii="GHEA Grapalat" w:hAnsi="GHEA Grapalat" w:cs="Sylfaen"/>
          <w:sz w:val="20"/>
        </w:rPr>
        <w:t>լինելու</w:t>
      </w:r>
      <w:r w:rsidRPr="00712340">
        <w:rPr>
          <w:rFonts w:ascii="GHEA Grapalat" w:hAnsi="GHEA Grapalat" w:cs="Times Armenian"/>
          <w:sz w:val="20"/>
          <w:lang w:val="af-ZA"/>
        </w:rPr>
        <w:t xml:space="preserve"> </w:t>
      </w:r>
      <w:r w:rsidRPr="00712340">
        <w:rPr>
          <w:rFonts w:ascii="GHEA Grapalat" w:hAnsi="GHEA Grapalat" w:cs="Sylfaen"/>
          <w:sz w:val="20"/>
        </w:rPr>
        <w:t>հան</w:t>
      </w:r>
      <w:r w:rsidRPr="00712340">
        <w:rPr>
          <w:rFonts w:ascii="GHEA Grapalat" w:hAnsi="GHEA Grapalat" w:cs="Times Armenian"/>
          <w:sz w:val="20"/>
        </w:rPr>
        <w:t>գ</w:t>
      </w:r>
      <w:r w:rsidRPr="00712340">
        <w:rPr>
          <w:rFonts w:ascii="GHEA Grapalat" w:hAnsi="GHEA Grapalat" w:cs="Sylfaen"/>
          <w:sz w:val="20"/>
        </w:rPr>
        <w:t>ամանքից</w:t>
      </w:r>
      <w:r w:rsidR="004D5671" w:rsidRPr="00712340">
        <w:rPr>
          <w:rFonts w:ascii="GHEA Grapalat" w:hAnsi="GHEA Grapalat" w:cs="Times Armenian"/>
          <w:sz w:val="20"/>
          <w:lang w:val="af-ZA"/>
        </w:rPr>
        <w:t>։</w:t>
      </w:r>
    </w:p>
    <w:p w:rsidR="00096865" w:rsidRPr="00712340" w:rsidRDefault="00096865" w:rsidP="00EF3662">
      <w:pPr>
        <w:ind w:firstLine="567"/>
        <w:jc w:val="both"/>
        <w:rPr>
          <w:rFonts w:ascii="GHEA Grapalat" w:hAnsi="GHEA Grapalat" w:cs="Times Armenian"/>
          <w:sz w:val="20"/>
          <w:lang w:val="af-ZA"/>
        </w:rPr>
      </w:pPr>
      <w:r w:rsidRPr="00712340">
        <w:rPr>
          <w:rFonts w:ascii="GHEA Grapalat" w:hAnsi="GHEA Grapalat" w:cs="Sylfaen"/>
          <w:sz w:val="20"/>
        </w:rPr>
        <w:t>Սույն</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հետ</w:t>
      </w:r>
      <w:r w:rsidRPr="00712340">
        <w:rPr>
          <w:rFonts w:ascii="GHEA Grapalat" w:hAnsi="GHEA Grapalat" w:cs="Times Armenian"/>
          <w:sz w:val="20"/>
          <w:lang w:val="af-ZA"/>
        </w:rPr>
        <w:t xml:space="preserve"> </w:t>
      </w:r>
      <w:r w:rsidRPr="00712340">
        <w:rPr>
          <w:rFonts w:ascii="GHEA Grapalat" w:hAnsi="GHEA Grapalat" w:cs="Sylfaen"/>
          <w:sz w:val="20"/>
        </w:rPr>
        <w:t>կապված</w:t>
      </w:r>
      <w:r w:rsidRPr="00712340">
        <w:rPr>
          <w:rFonts w:ascii="GHEA Grapalat" w:hAnsi="GHEA Grapalat" w:cs="Times Armenian"/>
          <w:sz w:val="20"/>
          <w:lang w:val="af-ZA"/>
        </w:rPr>
        <w:t xml:space="preserve"> </w:t>
      </w:r>
      <w:r w:rsidRPr="00712340">
        <w:rPr>
          <w:rFonts w:ascii="GHEA Grapalat" w:hAnsi="GHEA Grapalat" w:cs="Sylfaen"/>
          <w:sz w:val="20"/>
        </w:rPr>
        <w:t>հարաբերությունների</w:t>
      </w:r>
      <w:r w:rsidRPr="00712340">
        <w:rPr>
          <w:rFonts w:ascii="GHEA Grapalat" w:hAnsi="GHEA Grapalat" w:cs="Times Armenian"/>
          <w:sz w:val="20"/>
          <w:lang w:val="af-ZA"/>
        </w:rPr>
        <w:t xml:space="preserve"> </w:t>
      </w:r>
      <w:r w:rsidRPr="00712340">
        <w:rPr>
          <w:rFonts w:ascii="GHEA Grapalat" w:hAnsi="GHEA Grapalat" w:cs="Sylfaen"/>
          <w:sz w:val="20"/>
        </w:rPr>
        <w:t>նկատմամբ</w:t>
      </w:r>
      <w:r w:rsidRPr="00712340">
        <w:rPr>
          <w:rFonts w:ascii="GHEA Grapalat" w:hAnsi="GHEA Grapalat" w:cs="Times Armenian"/>
          <w:sz w:val="20"/>
          <w:lang w:val="af-ZA"/>
        </w:rPr>
        <w:t xml:space="preserve"> </w:t>
      </w:r>
      <w:r w:rsidRPr="00712340">
        <w:rPr>
          <w:rFonts w:ascii="GHEA Grapalat" w:hAnsi="GHEA Grapalat" w:cs="Sylfaen"/>
          <w:sz w:val="20"/>
        </w:rPr>
        <w:t>կիրառվում</w:t>
      </w:r>
      <w:r w:rsidRPr="00712340">
        <w:rPr>
          <w:rFonts w:ascii="GHEA Grapalat" w:hAnsi="GHEA Grapalat" w:cs="Times Armenian"/>
          <w:sz w:val="20"/>
          <w:lang w:val="af-ZA"/>
        </w:rPr>
        <w:t xml:space="preserve"> </w:t>
      </w:r>
      <w:r w:rsidRPr="00712340">
        <w:rPr>
          <w:rFonts w:ascii="GHEA Grapalat" w:hAnsi="GHEA Grapalat" w:cs="Sylfaen"/>
          <w:sz w:val="20"/>
        </w:rPr>
        <w:t>է</w:t>
      </w:r>
      <w:r w:rsidRPr="00712340">
        <w:rPr>
          <w:rFonts w:ascii="GHEA Grapalat" w:hAnsi="GHEA Grapalat" w:cs="Times Armenian"/>
          <w:sz w:val="20"/>
          <w:lang w:val="af-ZA"/>
        </w:rPr>
        <w:t xml:space="preserve"> </w:t>
      </w:r>
      <w:r w:rsidRPr="00712340">
        <w:rPr>
          <w:rFonts w:ascii="GHEA Grapalat" w:hAnsi="GHEA Grapalat" w:cs="Sylfaen"/>
          <w:sz w:val="20"/>
        </w:rPr>
        <w:t>Հայաստանի</w:t>
      </w:r>
      <w:r w:rsidRPr="00712340">
        <w:rPr>
          <w:rFonts w:ascii="GHEA Grapalat" w:hAnsi="GHEA Grapalat" w:cs="Times Armenian"/>
          <w:sz w:val="20"/>
          <w:lang w:val="af-ZA"/>
        </w:rPr>
        <w:t xml:space="preserve"> </w:t>
      </w:r>
      <w:r w:rsidRPr="00712340">
        <w:rPr>
          <w:rFonts w:ascii="GHEA Grapalat" w:hAnsi="GHEA Grapalat" w:cs="Sylfaen"/>
          <w:sz w:val="20"/>
        </w:rPr>
        <w:t>Հանրապետության</w:t>
      </w:r>
      <w:r w:rsidRPr="00712340">
        <w:rPr>
          <w:rFonts w:ascii="GHEA Grapalat" w:hAnsi="GHEA Grapalat" w:cs="Times Armenian"/>
          <w:sz w:val="20"/>
          <w:lang w:val="af-ZA"/>
        </w:rPr>
        <w:t xml:space="preserve"> </w:t>
      </w:r>
      <w:r w:rsidRPr="00712340">
        <w:rPr>
          <w:rFonts w:ascii="GHEA Grapalat" w:hAnsi="GHEA Grapalat" w:cs="Sylfaen"/>
          <w:sz w:val="20"/>
        </w:rPr>
        <w:t>իրավունքը</w:t>
      </w:r>
      <w:r w:rsidR="004D5671" w:rsidRPr="00712340">
        <w:rPr>
          <w:rFonts w:ascii="GHEA Grapalat" w:hAnsi="GHEA Grapalat" w:cs="Times Armenian"/>
          <w:sz w:val="20"/>
          <w:lang w:val="af-ZA"/>
        </w:rPr>
        <w:t>։</w:t>
      </w:r>
      <w:r w:rsidRPr="00712340">
        <w:rPr>
          <w:rFonts w:ascii="GHEA Grapalat" w:hAnsi="GHEA Grapalat" w:cs="Times Armenian"/>
          <w:sz w:val="20"/>
          <w:lang w:val="af-ZA"/>
        </w:rPr>
        <w:t xml:space="preserve"> </w:t>
      </w:r>
      <w:r w:rsidRPr="00712340">
        <w:rPr>
          <w:rFonts w:ascii="GHEA Grapalat" w:hAnsi="GHEA Grapalat" w:cs="Sylfaen"/>
          <w:sz w:val="20"/>
        </w:rPr>
        <w:t>Սույն</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հետ</w:t>
      </w:r>
      <w:r w:rsidRPr="00712340">
        <w:rPr>
          <w:rFonts w:ascii="GHEA Grapalat" w:hAnsi="GHEA Grapalat" w:cs="Times Armenian"/>
          <w:sz w:val="20"/>
          <w:lang w:val="af-ZA"/>
        </w:rPr>
        <w:t xml:space="preserve"> </w:t>
      </w:r>
      <w:r w:rsidRPr="00712340">
        <w:rPr>
          <w:rFonts w:ascii="GHEA Grapalat" w:hAnsi="GHEA Grapalat" w:cs="Sylfaen"/>
          <w:sz w:val="20"/>
        </w:rPr>
        <w:t>կապված</w:t>
      </w:r>
      <w:r w:rsidRPr="00712340">
        <w:rPr>
          <w:rFonts w:ascii="GHEA Grapalat" w:hAnsi="GHEA Grapalat" w:cs="Times Armenian"/>
          <w:sz w:val="20"/>
          <w:lang w:val="af-ZA"/>
        </w:rPr>
        <w:t xml:space="preserve"> </w:t>
      </w:r>
      <w:r w:rsidRPr="00712340">
        <w:rPr>
          <w:rFonts w:ascii="GHEA Grapalat" w:hAnsi="GHEA Grapalat" w:cs="Sylfaen"/>
          <w:sz w:val="20"/>
        </w:rPr>
        <w:t>վեճերը</w:t>
      </w:r>
      <w:r w:rsidRPr="00712340">
        <w:rPr>
          <w:rFonts w:ascii="GHEA Grapalat" w:hAnsi="GHEA Grapalat" w:cs="Times Armenian"/>
          <w:sz w:val="20"/>
          <w:lang w:val="af-ZA"/>
        </w:rPr>
        <w:t xml:space="preserve"> </w:t>
      </w:r>
      <w:r w:rsidRPr="00712340">
        <w:rPr>
          <w:rFonts w:ascii="GHEA Grapalat" w:hAnsi="GHEA Grapalat" w:cs="Sylfaen"/>
          <w:sz w:val="20"/>
        </w:rPr>
        <w:t>ենթակա</w:t>
      </w:r>
      <w:r w:rsidRPr="00712340">
        <w:rPr>
          <w:rFonts w:ascii="GHEA Grapalat" w:hAnsi="GHEA Grapalat" w:cs="Times Armenian"/>
          <w:sz w:val="20"/>
          <w:lang w:val="af-ZA"/>
        </w:rPr>
        <w:t xml:space="preserve"> </w:t>
      </w:r>
      <w:r w:rsidRPr="00712340">
        <w:rPr>
          <w:rFonts w:ascii="GHEA Grapalat" w:hAnsi="GHEA Grapalat" w:cs="Sylfaen"/>
          <w:sz w:val="20"/>
        </w:rPr>
        <w:t>են</w:t>
      </w:r>
      <w:r w:rsidRPr="00712340">
        <w:rPr>
          <w:rFonts w:ascii="GHEA Grapalat" w:hAnsi="GHEA Grapalat" w:cs="Times Armenian"/>
          <w:sz w:val="20"/>
          <w:lang w:val="af-ZA"/>
        </w:rPr>
        <w:t xml:space="preserve"> </w:t>
      </w:r>
      <w:r w:rsidRPr="00712340">
        <w:rPr>
          <w:rFonts w:ascii="GHEA Grapalat" w:hAnsi="GHEA Grapalat" w:cs="Sylfaen"/>
          <w:sz w:val="20"/>
        </w:rPr>
        <w:t>քննության</w:t>
      </w:r>
      <w:r w:rsidRPr="00712340">
        <w:rPr>
          <w:rFonts w:ascii="GHEA Grapalat" w:hAnsi="GHEA Grapalat" w:cs="Times Armenian"/>
          <w:sz w:val="20"/>
          <w:lang w:val="af-ZA"/>
        </w:rPr>
        <w:t xml:space="preserve"> </w:t>
      </w:r>
      <w:r w:rsidRPr="00712340">
        <w:rPr>
          <w:rFonts w:ascii="GHEA Grapalat" w:hAnsi="GHEA Grapalat" w:cs="Sylfaen"/>
          <w:sz w:val="20"/>
        </w:rPr>
        <w:t>Հայաստանի</w:t>
      </w:r>
      <w:r w:rsidRPr="00712340">
        <w:rPr>
          <w:rFonts w:ascii="GHEA Grapalat" w:hAnsi="GHEA Grapalat" w:cs="Times Armenian"/>
          <w:sz w:val="20"/>
          <w:lang w:val="af-ZA"/>
        </w:rPr>
        <w:t xml:space="preserve"> </w:t>
      </w:r>
      <w:r w:rsidRPr="00712340">
        <w:rPr>
          <w:rFonts w:ascii="GHEA Grapalat" w:hAnsi="GHEA Grapalat" w:cs="Sylfaen"/>
          <w:sz w:val="20"/>
        </w:rPr>
        <w:t>Հանրապետության</w:t>
      </w:r>
      <w:r w:rsidRPr="00712340">
        <w:rPr>
          <w:rFonts w:ascii="GHEA Grapalat" w:hAnsi="GHEA Grapalat" w:cs="Times Armenian"/>
          <w:sz w:val="20"/>
          <w:lang w:val="af-ZA"/>
        </w:rPr>
        <w:t xml:space="preserve"> </w:t>
      </w:r>
      <w:r w:rsidRPr="00712340">
        <w:rPr>
          <w:rFonts w:ascii="GHEA Grapalat" w:hAnsi="GHEA Grapalat" w:cs="Sylfaen"/>
          <w:sz w:val="20"/>
        </w:rPr>
        <w:t>դատարաններում</w:t>
      </w:r>
      <w:r w:rsidR="004D5671" w:rsidRPr="00712340">
        <w:rPr>
          <w:rFonts w:ascii="GHEA Grapalat" w:hAnsi="GHEA Grapalat" w:cs="Times Armenian"/>
          <w:sz w:val="20"/>
          <w:lang w:val="af-ZA"/>
        </w:rPr>
        <w:t>։</w:t>
      </w:r>
      <w:r w:rsidR="00F5653D" w:rsidRPr="00712340">
        <w:rPr>
          <w:rFonts w:ascii="GHEA Grapalat" w:hAnsi="GHEA Grapalat" w:cs="Times Armenian"/>
          <w:sz w:val="20"/>
          <w:lang w:val="af-ZA"/>
        </w:rPr>
        <w:t xml:space="preserve"> </w:t>
      </w:r>
    </w:p>
    <w:p w:rsidR="003E1421" w:rsidRPr="00712340" w:rsidRDefault="00A81DD5" w:rsidP="00EF3662">
      <w:pPr>
        <w:pStyle w:val="BodyTextIndent2"/>
        <w:spacing w:line="240" w:lineRule="auto"/>
        <w:ind w:firstLine="567"/>
        <w:rPr>
          <w:rFonts w:ascii="GHEA Grapalat" w:hAnsi="GHEA Grapalat"/>
        </w:rPr>
      </w:pPr>
      <w:r w:rsidRPr="00712340">
        <w:rPr>
          <w:rFonts w:ascii="GHEA Grapalat" w:hAnsi="GHEA Grapalat"/>
        </w:rPr>
        <w:t xml:space="preserve">Գնահատող հանձնաժողովի քարտուղարի </w:t>
      </w:r>
      <w:r w:rsidR="003E1421" w:rsidRPr="00712340">
        <w:rPr>
          <w:rFonts w:ascii="GHEA Grapalat" w:hAnsi="GHEA Grapalat"/>
        </w:rPr>
        <w:t xml:space="preserve">էլեկտրոնային փոստի հասցեն է` </w:t>
      </w:r>
      <w:r w:rsidR="00B2681D" w:rsidRPr="0058487F">
        <w:rPr>
          <w:rFonts w:ascii="GHEA Grapalat" w:hAnsi="GHEA Grapalat"/>
          <w:sz w:val="24"/>
          <w:szCs w:val="24"/>
        </w:rPr>
        <w:t>«</w:t>
      </w:r>
      <w:r w:rsidR="002305DE">
        <w:rPr>
          <w:rFonts w:ascii="GHEA Grapalat" w:hAnsi="GHEA Grapalat"/>
          <w:i/>
          <w:lang w:val="hy-AM"/>
        </w:rPr>
        <w:t>՝</w:t>
      </w:r>
      <w:r w:rsidR="002305DE" w:rsidRPr="002305DE">
        <w:rPr>
          <w:rFonts w:ascii="GHEA Grapalat" w:hAnsi="GHEA Grapalat" w:cs="Verdana"/>
          <w:b/>
          <w:i/>
        </w:rPr>
        <w:t xml:space="preserve"> </w:t>
      </w:r>
      <w:hyperlink r:id="rId9" w:history="1">
        <w:r w:rsidR="002305DE" w:rsidRPr="002305DE">
          <w:rPr>
            <w:rStyle w:val="Hyperlink"/>
            <w:rFonts w:ascii="GHEA Grapalat" w:hAnsi="GHEA Grapalat" w:cs="Verdana"/>
            <w:b/>
          </w:rPr>
          <w:t>araratgyuxapetaran@mail.ru</w:t>
        </w:r>
      </w:hyperlink>
      <w:r w:rsidR="00B2681D" w:rsidRPr="0058487F">
        <w:rPr>
          <w:rFonts w:ascii="GHEA Grapalat" w:hAnsi="GHEA Grapalat"/>
          <w:sz w:val="24"/>
          <w:szCs w:val="24"/>
        </w:rPr>
        <w:t>»</w:t>
      </w:r>
    </w:p>
    <w:p w:rsidR="00096865" w:rsidRPr="00712340" w:rsidRDefault="00F5653D" w:rsidP="00EF3662">
      <w:pPr>
        <w:jc w:val="center"/>
        <w:rPr>
          <w:rFonts w:ascii="GHEA Grapalat" w:hAnsi="GHEA Grapalat"/>
          <w:szCs w:val="22"/>
          <w:lang w:val="af-ZA"/>
        </w:rPr>
      </w:pPr>
      <w:r w:rsidRPr="00712340">
        <w:rPr>
          <w:rFonts w:ascii="GHEA Grapalat" w:hAnsi="GHEA Grapalat"/>
          <w:sz w:val="16"/>
          <w:szCs w:val="16"/>
          <w:lang w:val="af-ZA"/>
        </w:rPr>
        <w:br w:type="page"/>
      </w:r>
      <w:r w:rsidR="00096865" w:rsidRPr="00712340">
        <w:rPr>
          <w:rFonts w:ascii="GHEA Grapalat" w:hAnsi="GHEA Grapalat" w:cs="Sylfaen"/>
          <w:szCs w:val="22"/>
        </w:rPr>
        <w:lastRenderedPageBreak/>
        <w:t>ՄԱՍ</w:t>
      </w:r>
      <w:r w:rsidR="00096865" w:rsidRPr="00712340">
        <w:rPr>
          <w:rFonts w:ascii="GHEA Grapalat" w:hAnsi="GHEA Grapalat" w:cs="Times Armenian"/>
          <w:szCs w:val="22"/>
          <w:lang w:val="af-ZA"/>
        </w:rPr>
        <w:t xml:space="preserve">  I</w:t>
      </w:r>
    </w:p>
    <w:p w:rsidR="00096865" w:rsidRPr="00712340" w:rsidRDefault="00096865" w:rsidP="00EF3662">
      <w:pPr>
        <w:pStyle w:val="Heading3"/>
        <w:spacing w:line="240" w:lineRule="auto"/>
        <w:ind w:firstLine="567"/>
        <w:rPr>
          <w:rFonts w:ascii="GHEA Grapalat" w:hAnsi="GHEA Grapalat"/>
          <w:sz w:val="24"/>
          <w:szCs w:val="22"/>
          <w:lang w:val="af-ZA"/>
        </w:rPr>
      </w:pPr>
    </w:p>
    <w:p w:rsidR="00096865" w:rsidRPr="00712340" w:rsidRDefault="002B32D6" w:rsidP="00EF3662">
      <w:pPr>
        <w:numPr>
          <w:ilvl w:val="0"/>
          <w:numId w:val="3"/>
        </w:numPr>
        <w:jc w:val="center"/>
        <w:rPr>
          <w:rFonts w:ascii="GHEA Grapalat" w:hAnsi="GHEA Grapalat" w:cs="Sylfaen"/>
          <w:b/>
          <w:sz w:val="20"/>
        </w:rPr>
      </w:pPr>
      <w:r w:rsidRPr="00712340">
        <w:rPr>
          <w:rFonts w:ascii="GHEA Grapalat" w:hAnsi="GHEA Grapalat" w:cs="Sylfaen"/>
          <w:b/>
          <w:sz w:val="20"/>
        </w:rPr>
        <w:t>ԳՆՄԱՆ  ԱՌԱՐԿԱՅԻ  ԲՆՈՒԹԱԳԻՐԸ</w:t>
      </w:r>
    </w:p>
    <w:p w:rsidR="002B32D6" w:rsidRPr="00712340" w:rsidRDefault="002B32D6" w:rsidP="00EF3662">
      <w:pPr>
        <w:ind w:left="360"/>
        <w:jc w:val="center"/>
        <w:rPr>
          <w:rFonts w:ascii="GHEA Grapalat" w:hAnsi="GHEA Grapalat" w:cs="Sylfaen"/>
          <w:b/>
          <w:sz w:val="20"/>
        </w:rPr>
      </w:pPr>
    </w:p>
    <w:p w:rsidR="002305DE" w:rsidRPr="00712340" w:rsidRDefault="00845AA5" w:rsidP="002305DE">
      <w:pPr>
        <w:ind w:firstLine="567"/>
        <w:jc w:val="center"/>
        <w:rPr>
          <w:rFonts w:ascii="GHEA Grapalat" w:hAnsi="GHEA Grapalat"/>
          <w:i/>
          <w:sz w:val="20"/>
          <w:lang w:val="af-ZA"/>
        </w:rPr>
      </w:pPr>
      <w:r w:rsidRPr="00712340">
        <w:rPr>
          <w:rFonts w:ascii="GHEA Grapalat" w:hAnsi="GHEA Grapalat" w:cs="Sylfaen"/>
          <w:i/>
        </w:rPr>
        <w:t xml:space="preserve">1.1 </w:t>
      </w:r>
      <w:r w:rsidR="00096865" w:rsidRPr="00D8710B">
        <w:rPr>
          <w:rFonts w:ascii="GHEA Grapalat" w:hAnsi="GHEA Grapalat" w:cs="Sylfaen"/>
          <w:sz w:val="20"/>
          <w:szCs w:val="20"/>
        </w:rPr>
        <w:t>Գնման</w:t>
      </w:r>
      <w:r w:rsidR="00096865" w:rsidRPr="00D8710B">
        <w:rPr>
          <w:rFonts w:ascii="GHEA Grapalat" w:hAnsi="GHEA Grapalat" w:cs="Sylfaen"/>
          <w:sz w:val="20"/>
          <w:szCs w:val="20"/>
          <w:lang w:val="af-ZA"/>
        </w:rPr>
        <w:t xml:space="preserve"> </w:t>
      </w:r>
      <w:r w:rsidR="00096865" w:rsidRPr="00D8710B">
        <w:rPr>
          <w:rFonts w:ascii="GHEA Grapalat" w:hAnsi="GHEA Grapalat" w:cs="Sylfaen"/>
          <w:sz w:val="20"/>
          <w:szCs w:val="20"/>
        </w:rPr>
        <w:t>առարկա</w:t>
      </w:r>
      <w:r w:rsidR="00096865" w:rsidRPr="00D8710B">
        <w:rPr>
          <w:rFonts w:ascii="GHEA Grapalat" w:hAnsi="GHEA Grapalat" w:cs="Sylfaen"/>
          <w:sz w:val="20"/>
          <w:szCs w:val="20"/>
          <w:lang w:val="af-ZA"/>
        </w:rPr>
        <w:t xml:space="preserve"> </w:t>
      </w:r>
      <w:r w:rsidR="00096865" w:rsidRPr="00D8710B">
        <w:rPr>
          <w:rFonts w:ascii="GHEA Grapalat" w:hAnsi="GHEA Grapalat" w:cs="Sylfaen"/>
          <w:sz w:val="20"/>
          <w:szCs w:val="20"/>
        </w:rPr>
        <w:t>է</w:t>
      </w:r>
      <w:r w:rsidR="00096865" w:rsidRPr="00D8710B">
        <w:rPr>
          <w:rFonts w:ascii="GHEA Grapalat" w:hAnsi="GHEA Grapalat" w:cs="Sylfaen"/>
          <w:sz w:val="20"/>
          <w:szCs w:val="20"/>
          <w:lang w:val="af-ZA"/>
        </w:rPr>
        <w:t xml:space="preserve"> </w:t>
      </w:r>
      <w:r w:rsidR="00096865" w:rsidRPr="00D8710B">
        <w:rPr>
          <w:rFonts w:ascii="GHEA Grapalat" w:hAnsi="GHEA Grapalat" w:cs="Sylfaen"/>
          <w:sz w:val="20"/>
          <w:szCs w:val="20"/>
        </w:rPr>
        <w:t>հանդիսանում</w:t>
      </w:r>
      <w:r w:rsidR="00096865" w:rsidRPr="00D8710B">
        <w:rPr>
          <w:rFonts w:ascii="GHEA Grapalat" w:hAnsi="GHEA Grapalat" w:cs="Sylfaen"/>
          <w:sz w:val="20"/>
          <w:szCs w:val="20"/>
          <w:lang w:val="af-ZA"/>
        </w:rPr>
        <w:t xml:space="preserve">  </w:t>
      </w:r>
      <w:r w:rsidR="00A76C15" w:rsidRPr="00D8710B">
        <w:rPr>
          <w:rFonts w:ascii="GHEA Grapalat" w:hAnsi="GHEA Grapalat" w:cs="Sylfaen"/>
          <w:sz w:val="20"/>
          <w:szCs w:val="20"/>
          <w:lang w:val="af-ZA"/>
        </w:rPr>
        <w:t>«</w:t>
      </w:r>
    </w:p>
    <w:p w:rsidR="002305DE" w:rsidRPr="002305DE" w:rsidRDefault="002305DE" w:rsidP="002305DE">
      <w:pPr>
        <w:pStyle w:val="BodyText"/>
        <w:spacing w:after="0"/>
        <w:ind w:right="-7"/>
        <w:jc w:val="center"/>
        <w:rPr>
          <w:rFonts w:ascii="GHEA Grapalat" w:hAnsi="GHEA Grapalat"/>
          <w:b/>
          <w:sz w:val="20"/>
          <w:szCs w:val="20"/>
          <w:lang w:val="af-ZA"/>
        </w:rPr>
      </w:pPr>
      <w:r>
        <w:rPr>
          <w:rFonts w:ascii="Sylfaen" w:hAnsi="Sylfaen"/>
          <w:b/>
          <w:i/>
          <w:sz w:val="20"/>
          <w:lang w:val="af-ZA"/>
        </w:rPr>
        <w:t xml:space="preserve">  ՀՀ Արարատի մարզի Արարատ համայնքի Գեորգիսյան,  Ս Շահումյան , Դեմիրճյան, Մարզպետունի, ՇԳրիգորյան, Վ Սարգսյան , Միյասնիկյան , Գրիբոեդով /1և 2 հատվածները</w:t>
      </w:r>
      <w:r>
        <w:rPr>
          <w:rFonts w:ascii="Sylfaen" w:hAnsi="Sylfaen" w:cs="Sylfaen"/>
          <w:b/>
          <w:i/>
          <w:sz w:val="20"/>
          <w:lang w:val="af-ZA"/>
        </w:rPr>
        <w:t xml:space="preserve"> /,  Օրբելի եղբայրներ, Նարեկացի, Րաֆֆի, Կ Փանոսյան , Տերյան, Չարենց,  Մ Մելքոնյան , Վ Սարգսյան փակուղի, Սահմանապահներ,  </w:t>
      </w:r>
      <w:r>
        <w:rPr>
          <w:b/>
          <w:i/>
          <w:sz w:val="20"/>
          <w:lang w:val="af-ZA"/>
        </w:rPr>
        <w:t xml:space="preserve"> </w:t>
      </w:r>
      <w:r>
        <w:rPr>
          <w:rFonts w:ascii="Sylfaen" w:hAnsi="Sylfaen" w:cs="Sylfaen"/>
          <w:b/>
          <w:i/>
          <w:sz w:val="20"/>
          <w:lang w:val="en-AU"/>
        </w:rPr>
        <w:t>փողոցների</w:t>
      </w:r>
      <w:r>
        <w:rPr>
          <w:rFonts w:ascii="Sylfaen" w:hAnsi="Sylfaen" w:cs="Sylfaen"/>
          <w:b/>
          <w:i/>
          <w:sz w:val="20"/>
          <w:lang w:val="af-ZA"/>
        </w:rPr>
        <w:t xml:space="preserve"> </w:t>
      </w:r>
      <w:r>
        <w:rPr>
          <w:b/>
          <w:i/>
          <w:sz w:val="20"/>
          <w:lang w:val="af-ZA"/>
        </w:rPr>
        <w:t xml:space="preserve"> </w:t>
      </w:r>
      <w:r>
        <w:rPr>
          <w:rFonts w:ascii="Sylfaen" w:hAnsi="Sylfaen" w:cs="Sylfaen"/>
          <w:b/>
          <w:i/>
          <w:sz w:val="20"/>
          <w:lang w:val="en-AU"/>
        </w:rPr>
        <w:t>գազիֆիկացման</w:t>
      </w:r>
      <w:r>
        <w:rPr>
          <w:rFonts w:ascii="Sylfaen" w:hAnsi="Sylfaen" w:cs="Sylfaen"/>
          <w:i/>
          <w:sz w:val="20"/>
          <w:lang w:val="af-ZA"/>
        </w:rPr>
        <w:t xml:space="preserve"> </w:t>
      </w:r>
      <w:r>
        <w:rPr>
          <w:rFonts w:ascii="GHEA Grapalat" w:hAnsi="GHEA Grapalat"/>
          <w:b/>
          <w:i/>
          <w:lang w:val="af-ZA"/>
        </w:rPr>
        <w:t xml:space="preserve">ա   </w:t>
      </w:r>
      <w:r w:rsidRPr="008200D5">
        <w:rPr>
          <w:rFonts w:ascii="GHEA Grapalat" w:hAnsi="GHEA Grapalat"/>
          <w:b/>
          <w:sz w:val="20"/>
          <w:szCs w:val="20"/>
          <w:lang w:val="af-ZA"/>
        </w:rPr>
        <w:t>ԱՇԽԱՏԱՆՔՆԵՐԻ</w:t>
      </w:r>
    </w:p>
    <w:p w:rsidR="002305DE" w:rsidRPr="008200D5" w:rsidRDefault="002305DE" w:rsidP="002305DE">
      <w:pPr>
        <w:ind w:firstLine="567"/>
        <w:jc w:val="center"/>
        <w:rPr>
          <w:rFonts w:ascii="GHEA Grapalat" w:hAnsi="GHEA Grapalat"/>
          <w:sz w:val="20"/>
          <w:szCs w:val="20"/>
          <w:lang w:val="af-ZA"/>
        </w:rPr>
      </w:pPr>
      <w:r w:rsidRPr="008200D5">
        <w:rPr>
          <w:rFonts w:ascii="GHEA Grapalat" w:hAnsi="GHEA Grapalat" w:cs="Sylfaen"/>
          <w:b/>
          <w:sz w:val="20"/>
          <w:szCs w:val="20"/>
          <w:lang w:val="ru-RU"/>
        </w:rPr>
        <w:t>ՈՐԱԿԻ</w:t>
      </w:r>
      <w:r w:rsidRPr="002305DE">
        <w:rPr>
          <w:rFonts w:ascii="GHEA Grapalat" w:hAnsi="GHEA Grapalat" w:cs="Sylfaen"/>
          <w:b/>
          <w:sz w:val="20"/>
          <w:szCs w:val="20"/>
          <w:lang w:val="af-ZA"/>
        </w:rPr>
        <w:t xml:space="preserve"> </w:t>
      </w:r>
      <w:r w:rsidRPr="008200D5">
        <w:rPr>
          <w:rFonts w:ascii="GHEA Grapalat" w:hAnsi="GHEA Grapalat" w:cs="Sylfaen"/>
          <w:b/>
          <w:sz w:val="20"/>
          <w:szCs w:val="20"/>
          <w:lang w:val="ru-RU"/>
        </w:rPr>
        <w:t>ՏԵԽՆԻԿԱԿԱՆ</w:t>
      </w:r>
      <w:r w:rsidRPr="002305DE">
        <w:rPr>
          <w:rFonts w:ascii="GHEA Grapalat" w:hAnsi="GHEA Grapalat" w:cs="Sylfaen"/>
          <w:b/>
          <w:sz w:val="20"/>
          <w:szCs w:val="20"/>
          <w:lang w:val="af-ZA"/>
        </w:rPr>
        <w:t xml:space="preserve"> </w:t>
      </w:r>
      <w:r>
        <w:rPr>
          <w:rFonts w:ascii="GHEA Grapalat" w:hAnsi="GHEA Grapalat" w:cs="Sylfaen"/>
          <w:b/>
          <w:sz w:val="20"/>
          <w:szCs w:val="20"/>
          <w:lang w:val="ru-RU"/>
        </w:rPr>
        <w:t>ՀՍԿՈՂՈՒԹՅԱՆ</w:t>
      </w:r>
      <w:r w:rsidRPr="002305DE">
        <w:rPr>
          <w:rFonts w:ascii="GHEA Grapalat" w:hAnsi="GHEA Grapalat" w:cs="Sylfaen"/>
          <w:b/>
          <w:sz w:val="20"/>
          <w:szCs w:val="20"/>
          <w:lang w:val="af-ZA"/>
        </w:rPr>
        <w:t xml:space="preserve"> </w:t>
      </w:r>
      <w:r w:rsidRPr="008200D5">
        <w:rPr>
          <w:rFonts w:ascii="GHEA Grapalat" w:hAnsi="GHEA Grapalat" w:cs="Sylfaen"/>
          <w:b/>
          <w:sz w:val="20"/>
          <w:szCs w:val="20"/>
          <w:lang w:val="ru-RU"/>
        </w:rPr>
        <w:t>ԾԱՌԱՅՈՒԹՅՈՒՆՆԵՐԻ</w:t>
      </w:r>
      <w:r w:rsidRPr="008200D5">
        <w:rPr>
          <w:rFonts w:ascii="GHEA Grapalat" w:hAnsi="GHEA Grapalat" w:cs="Sylfaen"/>
          <w:b/>
          <w:sz w:val="20"/>
          <w:szCs w:val="20"/>
          <w:lang w:val="af-ZA"/>
        </w:rPr>
        <w:t>»</w:t>
      </w:r>
    </w:p>
    <w:p w:rsidR="002305DE" w:rsidRPr="008200D5" w:rsidRDefault="002305DE" w:rsidP="002305DE">
      <w:pPr>
        <w:ind w:firstLine="567"/>
        <w:jc w:val="center"/>
        <w:rPr>
          <w:rFonts w:ascii="GHEA Grapalat" w:hAnsi="GHEA Grapalat"/>
          <w:i/>
          <w:sz w:val="20"/>
          <w:szCs w:val="20"/>
          <w:lang w:val="af-ZA"/>
        </w:rPr>
      </w:pPr>
      <w:r w:rsidRPr="008200D5">
        <w:rPr>
          <w:rFonts w:ascii="GHEA Grapalat" w:hAnsi="GHEA Grapalat"/>
          <w:b/>
          <w:sz w:val="20"/>
          <w:szCs w:val="20"/>
          <w:lang w:val="af-ZA"/>
        </w:rPr>
        <w:t>ՁԵՌՔԲԵՐՄԱՆ ՆՊԱՏԱԿՈՎ ՀԱՅՏԱՐԱՐՎԱԾ ԳՆԱՆՇՄԱՆ ՀԱՐՑՄԱՆ ՀՐԱՎԵՐԻ</w:t>
      </w:r>
    </w:p>
    <w:p w:rsidR="00096865" w:rsidRPr="0044032F" w:rsidRDefault="0044032F" w:rsidP="0044032F">
      <w:pPr>
        <w:pStyle w:val="BodyText"/>
        <w:spacing w:after="0"/>
        <w:ind w:right="-7"/>
        <w:jc w:val="both"/>
        <w:rPr>
          <w:rFonts w:ascii="GHEA Grapalat" w:hAnsi="GHEA Grapalat"/>
          <w:i/>
          <w:sz w:val="20"/>
          <w:szCs w:val="20"/>
          <w:lang w:val="af-ZA"/>
        </w:rPr>
      </w:pPr>
      <w:r w:rsidRPr="00D8710B">
        <w:rPr>
          <w:rFonts w:ascii="GHEA Grapalat" w:hAnsi="GHEA Grapalat" w:cs="Sylfaen"/>
          <w:b/>
          <w:sz w:val="20"/>
          <w:szCs w:val="20"/>
          <w:lang w:val="ru-RU"/>
        </w:rPr>
        <w:t>Ի</w:t>
      </w:r>
      <w:r w:rsidR="00A76C15" w:rsidRPr="00D8710B">
        <w:rPr>
          <w:rFonts w:ascii="GHEA Grapalat" w:hAnsi="GHEA Grapalat"/>
          <w:sz w:val="20"/>
          <w:szCs w:val="20"/>
          <w:lang w:val="af-ZA"/>
        </w:rPr>
        <w:t>»</w:t>
      </w:r>
      <w:r w:rsidR="00096865" w:rsidRPr="00D8710B">
        <w:rPr>
          <w:rFonts w:ascii="GHEA Grapalat" w:hAnsi="GHEA Grapalat"/>
          <w:sz w:val="20"/>
          <w:szCs w:val="20"/>
          <w:lang w:val="af-ZA"/>
        </w:rPr>
        <w:t xml:space="preserve"> </w:t>
      </w:r>
      <w:r w:rsidR="00096865" w:rsidRPr="00D8710B">
        <w:rPr>
          <w:rFonts w:ascii="GHEA Grapalat" w:hAnsi="GHEA Grapalat"/>
          <w:sz w:val="20"/>
          <w:szCs w:val="20"/>
        </w:rPr>
        <w:t>ձեռքբերումը</w:t>
      </w:r>
      <w:r w:rsidR="00816505" w:rsidRPr="002305DE">
        <w:rPr>
          <w:rFonts w:ascii="GHEA Grapalat" w:hAnsi="GHEA Grapalat"/>
          <w:sz w:val="20"/>
          <w:szCs w:val="20"/>
          <w:lang w:val="af-ZA"/>
        </w:rPr>
        <w:t xml:space="preserve"> (</w:t>
      </w:r>
      <w:r w:rsidR="00816505" w:rsidRPr="00D8710B">
        <w:rPr>
          <w:rFonts w:ascii="GHEA Grapalat" w:hAnsi="GHEA Grapalat"/>
          <w:sz w:val="20"/>
          <w:szCs w:val="20"/>
        </w:rPr>
        <w:t>այսուհետ</w:t>
      </w:r>
      <w:r w:rsidR="00816505" w:rsidRPr="002305DE">
        <w:rPr>
          <w:rFonts w:ascii="GHEA Grapalat" w:hAnsi="GHEA Grapalat"/>
          <w:sz w:val="20"/>
          <w:szCs w:val="20"/>
          <w:lang w:val="af-ZA"/>
        </w:rPr>
        <w:t xml:space="preserve">` </w:t>
      </w:r>
      <w:r w:rsidR="00816505" w:rsidRPr="00D8710B">
        <w:rPr>
          <w:rFonts w:ascii="GHEA Grapalat" w:hAnsi="GHEA Grapalat"/>
          <w:sz w:val="20"/>
          <w:szCs w:val="20"/>
        </w:rPr>
        <w:t>նաև</w:t>
      </w:r>
      <w:r w:rsidR="00816505" w:rsidRPr="002305DE">
        <w:rPr>
          <w:rFonts w:ascii="GHEA Grapalat" w:hAnsi="GHEA Grapalat"/>
          <w:sz w:val="20"/>
          <w:szCs w:val="20"/>
          <w:lang w:val="af-ZA"/>
        </w:rPr>
        <w:t xml:space="preserve"> </w:t>
      </w:r>
      <w:r w:rsidR="00DC39B5" w:rsidRPr="00D8710B">
        <w:rPr>
          <w:rFonts w:ascii="GHEA Grapalat" w:hAnsi="GHEA Grapalat"/>
          <w:sz w:val="20"/>
          <w:szCs w:val="20"/>
        </w:rPr>
        <w:t>ծառայություն</w:t>
      </w:r>
      <w:r w:rsidR="00816505" w:rsidRPr="002305DE">
        <w:rPr>
          <w:rFonts w:ascii="GHEA Grapalat" w:hAnsi="GHEA Grapalat"/>
          <w:sz w:val="20"/>
          <w:szCs w:val="20"/>
          <w:lang w:val="af-ZA"/>
        </w:rPr>
        <w:t>)</w:t>
      </w:r>
      <w:r w:rsidR="00C43524" w:rsidRPr="00D8710B">
        <w:rPr>
          <w:rFonts w:ascii="GHEA Grapalat" w:hAnsi="GHEA Grapalat"/>
          <w:sz w:val="20"/>
          <w:szCs w:val="20"/>
          <w:lang w:val="af-ZA"/>
        </w:rPr>
        <w:t>,</w:t>
      </w:r>
      <w:r w:rsidR="00096865" w:rsidRPr="00D8710B">
        <w:rPr>
          <w:rFonts w:ascii="GHEA Grapalat" w:hAnsi="GHEA Grapalat"/>
          <w:sz w:val="20"/>
          <w:szCs w:val="20"/>
          <w:lang w:val="af-ZA"/>
        </w:rPr>
        <w:t xml:space="preserve"> </w:t>
      </w:r>
      <w:r w:rsidR="00096865" w:rsidRPr="00D8710B">
        <w:rPr>
          <w:rFonts w:ascii="GHEA Grapalat" w:hAnsi="GHEA Grapalat"/>
          <w:sz w:val="20"/>
          <w:szCs w:val="20"/>
        </w:rPr>
        <w:t>որոնք</w:t>
      </w:r>
      <w:r w:rsidR="00096865" w:rsidRPr="00D8710B">
        <w:rPr>
          <w:rFonts w:ascii="GHEA Grapalat" w:hAnsi="GHEA Grapalat"/>
          <w:sz w:val="20"/>
          <w:szCs w:val="20"/>
          <w:lang w:val="af-ZA"/>
        </w:rPr>
        <w:t xml:space="preserve"> </w:t>
      </w:r>
      <w:r w:rsidR="00096865" w:rsidRPr="00D8710B">
        <w:rPr>
          <w:rFonts w:ascii="GHEA Grapalat" w:hAnsi="GHEA Grapalat"/>
          <w:sz w:val="20"/>
          <w:szCs w:val="20"/>
        </w:rPr>
        <w:t>խմբավորված</w:t>
      </w:r>
      <w:r w:rsidR="00096865" w:rsidRPr="00D8710B">
        <w:rPr>
          <w:rFonts w:ascii="GHEA Grapalat" w:hAnsi="GHEA Grapalat"/>
          <w:sz w:val="20"/>
          <w:szCs w:val="20"/>
          <w:lang w:val="af-ZA"/>
        </w:rPr>
        <w:t xml:space="preserve">  </w:t>
      </w:r>
      <w:r w:rsidR="00096865" w:rsidRPr="00D8710B">
        <w:rPr>
          <w:rFonts w:ascii="GHEA Grapalat" w:hAnsi="GHEA Grapalat"/>
          <w:sz w:val="20"/>
          <w:szCs w:val="20"/>
        </w:rPr>
        <w:t>են</w:t>
      </w:r>
      <w:r w:rsidR="00096865" w:rsidRPr="00D8710B">
        <w:rPr>
          <w:rFonts w:ascii="GHEA Grapalat" w:hAnsi="GHEA Grapalat"/>
          <w:sz w:val="20"/>
          <w:szCs w:val="20"/>
          <w:lang w:val="af-ZA"/>
        </w:rPr>
        <w:t xml:space="preserve"> </w:t>
      </w:r>
      <w:r w:rsidR="00A76C15" w:rsidRPr="00D8710B">
        <w:rPr>
          <w:rFonts w:ascii="GHEA Grapalat" w:hAnsi="GHEA Grapalat"/>
          <w:sz w:val="20"/>
          <w:szCs w:val="20"/>
          <w:lang w:val="af-ZA"/>
        </w:rPr>
        <w:t>«</w:t>
      </w:r>
      <w:r w:rsidRPr="00D8710B">
        <w:rPr>
          <w:rFonts w:ascii="GHEA Grapalat" w:hAnsi="GHEA Grapalat"/>
          <w:sz w:val="20"/>
          <w:szCs w:val="20"/>
          <w:lang w:val="af-ZA"/>
        </w:rPr>
        <w:t>1</w:t>
      </w:r>
      <w:r w:rsidR="00A76C15" w:rsidRPr="00D8710B">
        <w:rPr>
          <w:rFonts w:ascii="GHEA Grapalat" w:hAnsi="GHEA Grapalat"/>
          <w:sz w:val="20"/>
          <w:szCs w:val="20"/>
          <w:lang w:val="af-ZA"/>
        </w:rPr>
        <w:t>»</w:t>
      </w:r>
      <w:r w:rsidR="00096865" w:rsidRPr="00D8710B">
        <w:rPr>
          <w:rFonts w:ascii="GHEA Grapalat" w:hAnsi="GHEA Grapalat"/>
          <w:sz w:val="20"/>
          <w:szCs w:val="20"/>
          <w:lang w:val="af-ZA"/>
        </w:rPr>
        <w:t xml:space="preserve"> </w:t>
      </w:r>
      <w:r w:rsidR="00096865" w:rsidRPr="00D8710B">
        <w:rPr>
          <w:rFonts w:ascii="GHEA Grapalat" w:hAnsi="GHEA Grapalat" w:cs="Sylfaen"/>
          <w:sz w:val="20"/>
          <w:szCs w:val="20"/>
        </w:rPr>
        <w:t>չափաբաժիներ</w:t>
      </w:r>
      <w:r w:rsidR="00753E6E" w:rsidRPr="00D8710B">
        <w:rPr>
          <w:rFonts w:ascii="GHEA Grapalat" w:hAnsi="GHEA Grapalat" w:cs="Sylfaen"/>
          <w:sz w:val="20"/>
          <w:szCs w:val="20"/>
        </w:rPr>
        <w:t>ում</w:t>
      </w:r>
      <w:r w:rsidR="00096865" w:rsidRPr="00D8710B">
        <w:rPr>
          <w:rFonts w:ascii="GHEA Grapalat" w:hAnsi="GHEA Grapalat" w:cs="Times Armenian"/>
          <w:sz w:val="20"/>
          <w:szCs w:val="2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96865" w:rsidRPr="00712340">
        <w:tc>
          <w:tcPr>
            <w:tcW w:w="1530" w:type="dxa"/>
            <w:vAlign w:val="center"/>
          </w:tcPr>
          <w:p w:rsidR="00096865" w:rsidRPr="00712340" w:rsidRDefault="00096865" w:rsidP="00EF3662">
            <w:pPr>
              <w:pStyle w:val="BodyTextIndent2"/>
              <w:spacing w:line="240" w:lineRule="auto"/>
              <w:ind w:firstLine="0"/>
              <w:jc w:val="center"/>
              <w:rPr>
                <w:rFonts w:ascii="GHEA Grapalat" w:hAnsi="GHEA Grapalat"/>
                <w:b/>
                <w:bCs/>
                <w:i/>
                <w:iCs/>
                <w:sz w:val="14"/>
                <w:szCs w:val="14"/>
              </w:rPr>
            </w:pPr>
            <w:r w:rsidRPr="00712340">
              <w:rPr>
                <w:rFonts w:ascii="GHEA Grapalat" w:hAnsi="GHEA Grapalat"/>
                <w:b/>
                <w:bCs/>
                <w:i/>
                <w:iCs/>
                <w:sz w:val="14"/>
                <w:szCs w:val="14"/>
              </w:rPr>
              <w:t>Չափաբաժինների համարները</w:t>
            </w:r>
          </w:p>
        </w:tc>
        <w:tc>
          <w:tcPr>
            <w:tcW w:w="8820" w:type="dxa"/>
            <w:vAlign w:val="center"/>
          </w:tcPr>
          <w:p w:rsidR="00096865" w:rsidRPr="00712340" w:rsidRDefault="00096865" w:rsidP="00EF3662">
            <w:pPr>
              <w:pStyle w:val="BodyTextIndent2"/>
              <w:spacing w:line="240" w:lineRule="auto"/>
              <w:ind w:firstLine="0"/>
              <w:jc w:val="center"/>
              <w:rPr>
                <w:rFonts w:ascii="GHEA Grapalat" w:hAnsi="GHEA Grapalat"/>
                <w:b/>
                <w:bCs/>
                <w:i/>
                <w:iCs/>
              </w:rPr>
            </w:pPr>
            <w:r w:rsidRPr="00712340">
              <w:rPr>
                <w:rFonts w:ascii="GHEA Grapalat" w:hAnsi="GHEA Grapalat"/>
                <w:b/>
                <w:bCs/>
                <w:i/>
                <w:iCs/>
              </w:rPr>
              <w:t>Չափաբաժնի անվանումը</w:t>
            </w:r>
          </w:p>
        </w:tc>
      </w:tr>
      <w:tr w:rsidR="00096865" w:rsidRPr="005F7D89">
        <w:tc>
          <w:tcPr>
            <w:tcW w:w="1530" w:type="dxa"/>
            <w:vAlign w:val="center"/>
          </w:tcPr>
          <w:p w:rsidR="00096865" w:rsidRPr="00712340" w:rsidRDefault="00096865" w:rsidP="00EF3662">
            <w:pPr>
              <w:pStyle w:val="BodyTextIndent2"/>
              <w:spacing w:line="240" w:lineRule="auto"/>
              <w:ind w:firstLine="0"/>
              <w:jc w:val="center"/>
              <w:rPr>
                <w:rFonts w:ascii="GHEA Grapalat" w:hAnsi="GHEA Grapalat"/>
                <w:sz w:val="16"/>
              </w:rPr>
            </w:pPr>
            <w:r w:rsidRPr="00712340">
              <w:rPr>
                <w:rFonts w:ascii="GHEA Grapalat" w:hAnsi="GHEA Grapalat"/>
                <w:sz w:val="16"/>
              </w:rPr>
              <w:t>1</w:t>
            </w:r>
          </w:p>
        </w:tc>
        <w:tc>
          <w:tcPr>
            <w:tcW w:w="8820" w:type="dxa"/>
            <w:vAlign w:val="center"/>
          </w:tcPr>
          <w:p w:rsidR="002305DE" w:rsidRPr="00712340" w:rsidRDefault="002305DE" w:rsidP="002305DE">
            <w:pPr>
              <w:ind w:firstLine="567"/>
              <w:jc w:val="center"/>
              <w:rPr>
                <w:rFonts w:ascii="GHEA Grapalat" w:hAnsi="GHEA Grapalat"/>
                <w:i/>
                <w:sz w:val="20"/>
                <w:lang w:val="af-ZA"/>
              </w:rPr>
            </w:pPr>
          </w:p>
          <w:p w:rsidR="00A84A73" w:rsidRDefault="002305DE" w:rsidP="002305DE">
            <w:pPr>
              <w:pStyle w:val="BodyText"/>
              <w:spacing w:after="0"/>
              <w:ind w:right="-7"/>
              <w:jc w:val="center"/>
              <w:rPr>
                <w:rFonts w:ascii="GHEA Grapalat" w:hAnsi="GHEA Grapalat"/>
                <w:b/>
                <w:sz w:val="20"/>
                <w:szCs w:val="20"/>
                <w:lang w:val="af-ZA"/>
              </w:rPr>
            </w:pPr>
            <w:r>
              <w:rPr>
                <w:rFonts w:ascii="Sylfaen" w:hAnsi="Sylfaen"/>
                <w:b/>
                <w:i/>
                <w:sz w:val="20"/>
                <w:lang w:val="af-ZA"/>
              </w:rPr>
              <w:t xml:space="preserve">  ՀՀ Արարատի մարզի Արարատ համայնքի Գեորգիսյան,  Ս Շահումյան , Դեմիրճյան, Մարզպետունի, ՇԳրիգորյան, Վ Սարգսյան , Միյասնիկյան , Գրիբոեդով /1և 2 հատվածները</w:t>
            </w:r>
            <w:r>
              <w:rPr>
                <w:rFonts w:ascii="Sylfaen" w:hAnsi="Sylfaen" w:cs="Sylfaen"/>
                <w:b/>
                <w:i/>
                <w:sz w:val="20"/>
                <w:lang w:val="af-ZA"/>
              </w:rPr>
              <w:t xml:space="preserve"> /,  Օրբելի եղբայրներ, Նարեկացի, Րաֆֆի, Կ Փանոսյան , Տերյան, Չարենց,  Մ Մելքոնյան , Վ Սարգսյան փակուղի, Սահմանապահներ,  </w:t>
            </w:r>
            <w:r>
              <w:rPr>
                <w:b/>
                <w:i/>
                <w:sz w:val="20"/>
                <w:lang w:val="af-ZA"/>
              </w:rPr>
              <w:t xml:space="preserve"> </w:t>
            </w:r>
            <w:r>
              <w:rPr>
                <w:rFonts w:ascii="Sylfaen" w:hAnsi="Sylfaen" w:cs="Sylfaen"/>
                <w:b/>
                <w:i/>
                <w:sz w:val="20"/>
                <w:lang w:val="en-AU"/>
              </w:rPr>
              <w:t>փողոցների</w:t>
            </w:r>
            <w:r>
              <w:rPr>
                <w:rFonts w:ascii="Sylfaen" w:hAnsi="Sylfaen" w:cs="Sylfaen"/>
                <w:b/>
                <w:i/>
                <w:sz w:val="20"/>
                <w:lang w:val="af-ZA"/>
              </w:rPr>
              <w:t xml:space="preserve"> </w:t>
            </w:r>
            <w:r>
              <w:rPr>
                <w:b/>
                <w:i/>
                <w:sz w:val="20"/>
                <w:lang w:val="af-ZA"/>
              </w:rPr>
              <w:t xml:space="preserve"> </w:t>
            </w:r>
            <w:r>
              <w:rPr>
                <w:rFonts w:ascii="Sylfaen" w:hAnsi="Sylfaen" w:cs="Sylfaen"/>
                <w:b/>
                <w:i/>
                <w:sz w:val="20"/>
                <w:lang w:val="en-AU"/>
              </w:rPr>
              <w:t>գազիֆիկացման</w:t>
            </w:r>
            <w:r>
              <w:rPr>
                <w:rFonts w:ascii="Sylfaen" w:hAnsi="Sylfaen" w:cs="Sylfaen"/>
                <w:i/>
                <w:sz w:val="20"/>
                <w:lang w:val="af-ZA"/>
              </w:rPr>
              <w:t xml:space="preserve"> </w:t>
            </w:r>
            <w:r w:rsidR="00A84A73">
              <w:rPr>
                <w:rFonts w:ascii="GHEA Grapalat" w:hAnsi="GHEA Grapalat"/>
                <w:b/>
                <w:i/>
                <w:lang w:val="af-ZA"/>
              </w:rPr>
              <w:t xml:space="preserve"> </w:t>
            </w:r>
            <w:r>
              <w:rPr>
                <w:rFonts w:ascii="GHEA Grapalat" w:hAnsi="GHEA Grapalat"/>
                <w:b/>
                <w:i/>
                <w:lang w:val="af-ZA"/>
              </w:rPr>
              <w:t xml:space="preserve"> </w:t>
            </w:r>
            <w:r w:rsidRPr="008200D5">
              <w:rPr>
                <w:rFonts w:ascii="GHEA Grapalat" w:hAnsi="GHEA Grapalat"/>
                <w:b/>
                <w:sz w:val="20"/>
                <w:szCs w:val="20"/>
                <w:lang w:val="af-ZA"/>
              </w:rPr>
              <w:t>Ա</w:t>
            </w:r>
          </w:p>
          <w:p w:rsidR="002305DE" w:rsidRPr="002305DE" w:rsidRDefault="002305DE" w:rsidP="002305DE">
            <w:pPr>
              <w:pStyle w:val="BodyText"/>
              <w:spacing w:after="0"/>
              <w:ind w:right="-7"/>
              <w:jc w:val="center"/>
              <w:rPr>
                <w:rFonts w:ascii="GHEA Grapalat" w:hAnsi="GHEA Grapalat"/>
                <w:b/>
                <w:sz w:val="20"/>
                <w:szCs w:val="20"/>
                <w:lang w:val="af-ZA"/>
              </w:rPr>
            </w:pPr>
            <w:r w:rsidRPr="008200D5">
              <w:rPr>
                <w:rFonts w:ascii="GHEA Grapalat" w:hAnsi="GHEA Grapalat"/>
                <w:b/>
                <w:sz w:val="20"/>
                <w:szCs w:val="20"/>
                <w:lang w:val="af-ZA"/>
              </w:rPr>
              <w:t>ՇԽԱՏԱՆՔՆԵՐԻ</w:t>
            </w:r>
          </w:p>
          <w:p w:rsidR="002305DE" w:rsidRPr="008200D5" w:rsidRDefault="002305DE" w:rsidP="002305DE">
            <w:pPr>
              <w:ind w:firstLine="567"/>
              <w:jc w:val="center"/>
              <w:rPr>
                <w:rFonts w:ascii="GHEA Grapalat" w:hAnsi="GHEA Grapalat"/>
                <w:sz w:val="20"/>
                <w:szCs w:val="20"/>
                <w:lang w:val="af-ZA"/>
              </w:rPr>
            </w:pPr>
            <w:r w:rsidRPr="008200D5">
              <w:rPr>
                <w:rFonts w:ascii="GHEA Grapalat" w:hAnsi="GHEA Grapalat" w:cs="Sylfaen"/>
                <w:b/>
                <w:sz w:val="20"/>
                <w:szCs w:val="20"/>
                <w:lang w:val="ru-RU"/>
              </w:rPr>
              <w:t>ՈՐԱԿԻ</w:t>
            </w:r>
            <w:r w:rsidRPr="002305DE">
              <w:rPr>
                <w:rFonts w:ascii="GHEA Grapalat" w:hAnsi="GHEA Grapalat" w:cs="Sylfaen"/>
                <w:b/>
                <w:sz w:val="20"/>
                <w:szCs w:val="20"/>
                <w:lang w:val="af-ZA"/>
              </w:rPr>
              <w:t xml:space="preserve"> </w:t>
            </w:r>
            <w:r w:rsidRPr="008200D5">
              <w:rPr>
                <w:rFonts w:ascii="GHEA Grapalat" w:hAnsi="GHEA Grapalat" w:cs="Sylfaen"/>
                <w:b/>
                <w:sz w:val="20"/>
                <w:szCs w:val="20"/>
                <w:lang w:val="ru-RU"/>
              </w:rPr>
              <w:t>ՏԵԽՆԻԿԱԿԱՆ</w:t>
            </w:r>
            <w:r w:rsidRPr="002305DE">
              <w:rPr>
                <w:rFonts w:ascii="GHEA Grapalat" w:hAnsi="GHEA Grapalat" w:cs="Sylfaen"/>
                <w:b/>
                <w:sz w:val="20"/>
                <w:szCs w:val="20"/>
                <w:lang w:val="af-ZA"/>
              </w:rPr>
              <w:t xml:space="preserve"> </w:t>
            </w:r>
            <w:r>
              <w:rPr>
                <w:rFonts w:ascii="GHEA Grapalat" w:hAnsi="GHEA Grapalat" w:cs="Sylfaen"/>
                <w:b/>
                <w:sz w:val="20"/>
                <w:szCs w:val="20"/>
                <w:lang w:val="ru-RU"/>
              </w:rPr>
              <w:t>ՀՍԿՈՂՈՒԹՅԱՆ</w:t>
            </w:r>
            <w:r w:rsidRPr="002305DE">
              <w:rPr>
                <w:rFonts w:ascii="GHEA Grapalat" w:hAnsi="GHEA Grapalat" w:cs="Sylfaen"/>
                <w:b/>
                <w:sz w:val="20"/>
                <w:szCs w:val="20"/>
                <w:lang w:val="af-ZA"/>
              </w:rPr>
              <w:t xml:space="preserve"> </w:t>
            </w:r>
            <w:r w:rsidRPr="008200D5">
              <w:rPr>
                <w:rFonts w:ascii="GHEA Grapalat" w:hAnsi="GHEA Grapalat" w:cs="Sylfaen"/>
                <w:b/>
                <w:sz w:val="20"/>
                <w:szCs w:val="20"/>
                <w:lang w:val="ru-RU"/>
              </w:rPr>
              <w:t>ԾԱՌԱՅՈՒԹՅՈՒՆՆԵՐԻ</w:t>
            </w:r>
            <w:r w:rsidRPr="008200D5">
              <w:rPr>
                <w:rFonts w:ascii="GHEA Grapalat" w:hAnsi="GHEA Grapalat" w:cs="Sylfaen"/>
                <w:b/>
                <w:sz w:val="20"/>
                <w:szCs w:val="20"/>
                <w:lang w:val="af-ZA"/>
              </w:rPr>
              <w:t>»</w:t>
            </w:r>
          </w:p>
          <w:p w:rsidR="002305DE" w:rsidRPr="008200D5" w:rsidRDefault="002305DE" w:rsidP="002305DE">
            <w:pPr>
              <w:ind w:firstLine="567"/>
              <w:jc w:val="center"/>
              <w:rPr>
                <w:rFonts w:ascii="GHEA Grapalat" w:hAnsi="GHEA Grapalat"/>
                <w:i/>
                <w:sz w:val="20"/>
                <w:szCs w:val="20"/>
                <w:lang w:val="af-ZA"/>
              </w:rPr>
            </w:pPr>
            <w:r w:rsidRPr="008200D5">
              <w:rPr>
                <w:rFonts w:ascii="GHEA Grapalat" w:hAnsi="GHEA Grapalat"/>
                <w:b/>
                <w:sz w:val="20"/>
                <w:szCs w:val="20"/>
                <w:lang w:val="af-ZA"/>
              </w:rPr>
              <w:t>ՁԵՌՔԲԵՐՄԱՆ ՆՊԱՏԱԿՈՎ ՀԱՅՏԱՐԱՐՎԱԾ ԳՆԱՆՇՄԱՆ ՀԱՐՑՄԱՆ ՀՐԱՎԵՐԻ</w:t>
            </w:r>
          </w:p>
          <w:p w:rsidR="00096865" w:rsidRPr="00712340" w:rsidRDefault="00096865" w:rsidP="001B729F">
            <w:pPr>
              <w:pStyle w:val="BodyTextIndent2"/>
              <w:spacing w:line="240" w:lineRule="auto"/>
              <w:ind w:firstLine="0"/>
              <w:jc w:val="center"/>
              <w:rPr>
                <w:rFonts w:ascii="GHEA Grapalat" w:hAnsi="GHEA Grapalat"/>
                <w:u w:val="single"/>
                <w:vertAlign w:val="subscript"/>
              </w:rPr>
            </w:pPr>
          </w:p>
        </w:tc>
      </w:tr>
    </w:tbl>
    <w:p w:rsidR="0044032F" w:rsidRDefault="0044032F" w:rsidP="00EF3662">
      <w:pPr>
        <w:pStyle w:val="BodyTextIndent2"/>
        <w:spacing w:line="240" w:lineRule="auto"/>
        <w:ind w:firstLine="567"/>
        <w:rPr>
          <w:rFonts w:ascii="GHEA Grapalat" w:hAnsi="GHEA Grapalat"/>
        </w:rPr>
      </w:pPr>
    </w:p>
    <w:p w:rsidR="00096865" w:rsidRPr="00712340" w:rsidRDefault="007F0755" w:rsidP="00EF3662">
      <w:pPr>
        <w:pStyle w:val="BodyTextIndent2"/>
        <w:spacing w:line="240" w:lineRule="auto"/>
        <w:ind w:firstLine="567"/>
        <w:rPr>
          <w:rFonts w:ascii="GHEA Grapalat" w:hAnsi="GHEA Grapalat"/>
        </w:rPr>
      </w:pPr>
      <w:r w:rsidRPr="00712340">
        <w:rPr>
          <w:rFonts w:ascii="GHEA Grapalat" w:hAnsi="GHEA Grapalat"/>
        </w:rPr>
        <w:t xml:space="preserve">Ծառայության </w:t>
      </w:r>
      <w:r w:rsidR="00096865" w:rsidRPr="00712340">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712340">
        <w:rPr>
          <w:rFonts w:ascii="GHEA Grapalat" w:hAnsi="GHEA Grapalat"/>
        </w:rPr>
        <w:t xml:space="preserve">կնքվելիք </w:t>
      </w:r>
      <w:r w:rsidR="00096865" w:rsidRPr="00712340">
        <w:rPr>
          <w:rFonts w:ascii="GHEA Grapalat" w:hAnsi="GHEA Grapalat"/>
        </w:rPr>
        <w:t xml:space="preserve">պայմանագրի անբաժանելի մասը, որի նախագիծը ներկայացված է սույն հրավերի N </w:t>
      </w:r>
      <w:r w:rsidR="00177245" w:rsidRPr="00712340">
        <w:rPr>
          <w:rFonts w:ascii="GHEA Grapalat" w:hAnsi="GHEA Grapalat"/>
        </w:rPr>
        <w:t>6</w:t>
      </w:r>
      <w:r w:rsidR="00096865" w:rsidRPr="00712340">
        <w:rPr>
          <w:rFonts w:ascii="GHEA Grapalat" w:hAnsi="GHEA Grapalat"/>
        </w:rPr>
        <w:t xml:space="preserve"> հավելվածում</w:t>
      </w:r>
      <w:r w:rsidR="004D5671" w:rsidRPr="00712340">
        <w:rPr>
          <w:rFonts w:ascii="GHEA Grapalat" w:hAnsi="GHEA Grapalat"/>
        </w:rPr>
        <w:t>։</w:t>
      </w:r>
    </w:p>
    <w:p w:rsidR="00845AA5" w:rsidRPr="00712340" w:rsidRDefault="00845AA5" w:rsidP="00EF3662">
      <w:pPr>
        <w:ind w:firstLine="567"/>
        <w:rPr>
          <w:rFonts w:ascii="GHEA Grapalat" w:hAnsi="GHEA Grapalat" w:cs="Sylfaen"/>
          <w:i/>
          <w:sz w:val="20"/>
          <w:lang w:val="es-ES"/>
        </w:rPr>
      </w:pPr>
    </w:p>
    <w:p w:rsidR="00096865" w:rsidRPr="00712340" w:rsidRDefault="002B32D6" w:rsidP="00EF3662">
      <w:pPr>
        <w:jc w:val="center"/>
        <w:rPr>
          <w:rFonts w:ascii="GHEA Grapalat" w:hAnsi="GHEA Grapalat"/>
          <w:b/>
          <w:sz w:val="20"/>
          <w:lang w:val="es-ES"/>
        </w:rPr>
      </w:pPr>
      <w:r w:rsidRPr="00712340">
        <w:rPr>
          <w:rFonts w:ascii="GHEA Grapalat" w:hAnsi="GHEA Grapalat"/>
          <w:b/>
          <w:sz w:val="20"/>
          <w:lang w:val="es-ES"/>
        </w:rPr>
        <w:t xml:space="preserve">2.  </w:t>
      </w:r>
      <w:r w:rsidRPr="00712340">
        <w:rPr>
          <w:rFonts w:ascii="GHEA Grapalat" w:hAnsi="GHEA Grapalat" w:cs="Sylfaen"/>
          <w:b/>
          <w:sz w:val="20"/>
        </w:rPr>
        <w:t>ՄԱՍՆԱԿՑԻ</w:t>
      </w:r>
      <w:r w:rsidRPr="00712340">
        <w:rPr>
          <w:rFonts w:ascii="GHEA Grapalat" w:hAnsi="GHEA Grapalat"/>
          <w:b/>
          <w:sz w:val="20"/>
          <w:lang w:val="es-ES"/>
        </w:rPr>
        <w:t xml:space="preserve"> </w:t>
      </w:r>
      <w:r w:rsidRPr="00712340">
        <w:rPr>
          <w:rFonts w:ascii="GHEA Grapalat" w:hAnsi="GHEA Grapalat" w:cs="Sylfaen"/>
          <w:b/>
          <w:sz w:val="20"/>
        </w:rPr>
        <w:t>ՄԱՍՆԱԿՑՈՒԹՅԱՆ</w:t>
      </w:r>
      <w:r w:rsidRPr="00712340">
        <w:rPr>
          <w:rFonts w:ascii="GHEA Grapalat" w:hAnsi="GHEA Grapalat"/>
          <w:b/>
          <w:sz w:val="20"/>
          <w:lang w:val="es-ES"/>
        </w:rPr>
        <w:t xml:space="preserve"> </w:t>
      </w:r>
      <w:r w:rsidRPr="00712340">
        <w:rPr>
          <w:rFonts w:ascii="GHEA Grapalat" w:hAnsi="GHEA Grapalat" w:cs="Sylfaen"/>
          <w:b/>
          <w:sz w:val="20"/>
        </w:rPr>
        <w:t>ԻՐԱՎՈՒՆՔԻ</w:t>
      </w:r>
      <w:r w:rsidRPr="00712340">
        <w:rPr>
          <w:rFonts w:ascii="GHEA Grapalat" w:hAnsi="GHEA Grapalat"/>
          <w:b/>
          <w:sz w:val="20"/>
          <w:lang w:val="es-ES"/>
        </w:rPr>
        <w:t xml:space="preserve"> </w:t>
      </w:r>
      <w:r w:rsidRPr="00712340">
        <w:rPr>
          <w:rFonts w:ascii="GHEA Grapalat" w:hAnsi="GHEA Grapalat" w:cs="Sylfaen"/>
          <w:b/>
          <w:sz w:val="20"/>
        </w:rPr>
        <w:t>ՊԱՀԱՆՋՆԵՐԸ</w:t>
      </w:r>
      <w:r w:rsidRPr="00712340">
        <w:rPr>
          <w:rFonts w:ascii="GHEA Grapalat" w:hAnsi="GHEA Grapalat"/>
          <w:b/>
          <w:sz w:val="20"/>
          <w:lang w:val="es-ES"/>
        </w:rPr>
        <w:t xml:space="preserve">, </w:t>
      </w:r>
      <w:r w:rsidRPr="00712340">
        <w:rPr>
          <w:rFonts w:ascii="GHEA Grapalat" w:hAnsi="GHEA Grapalat" w:cs="Sylfaen"/>
          <w:b/>
          <w:sz w:val="20"/>
        </w:rPr>
        <w:t>ՈՐԱԿԱՎՈՐՄԱՆ</w:t>
      </w:r>
      <w:r w:rsidRPr="00712340">
        <w:rPr>
          <w:rFonts w:ascii="GHEA Grapalat" w:hAnsi="GHEA Grapalat"/>
          <w:b/>
          <w:sz w:val="20"/>
          <w:lang w:val="es-ES"/>
        </w:rPr>
        <w:t xml:space="preserve"> </w:t>
      </w:r>
      <w:r w:rsidRPr="00712340">
        <w:rPr>
          <w:rFonts w:ascii="GHEA Grapalat" w:hAnsi="GHEA Grapalat" w:cs="Sylfaen"/>
          <w:b/>
          <w:sz w:val="20"/>
        </w:rPr>
        <w:t>ՉԱՓԱՆԻՇՆԵՐԸ</w:t>
      </w:r>
      <w:r w:rsidRPr="00712340">
        <w:rPr>
          <w:rFonts w:ascii="GHEA Grapalat" w:hAnsi="GHEA Grapalat"/>
          <w:b/>
          <w:sz w:val="20"/>
          <w:lang w:val="es-ES"/>
        </w:rPr>
        <w:t xml:space="preserve">  ԵՎ </w:t>
      </w:r>
      <w:r w:rsidRPr="00712340">
        <w:rPr>
          <w:rFonts w:ascii="GHEA Grapalat" w:hAnsi="GHEA Grapalat" w:cs="Sylfaen"/>
          <w:b/>
          <w:sz w:val="20"/>
        </w:rPr>
        <w:t>ԴՐԱՆՑ</w:t>
      </w:r>
      <w:r w:rsidRPr="00712340">
        <w:rPr>
          <w:rFonts w:ascii="GHEA Grapalat" w:hAnsi="GHEA Grapalat"/>
          <w:b/>
          <w:sz w:val="20"/>
          <w:lang w:val="es-ES"/>
        </w:rPr>
        <w:t xml:space="preserve"> </w:t>
      </w:r>
      <w:r w:rsidRPr="00712340">
        <w:rPr>
          <w:rFonts w:ascii="GHEA Grapalat" w:hAnsi="GHEA Grapalat" w:cs="Sylfaen"/>
          <w:b/>
          <w:sz w:val="20"/>
          <w:lang w:val="es-ES"/>
        </w:rPr>
        <w:t>Գ</w:t>
      </w:r>
      <w:r w:rsidRPr="00712340">
        <w:rPr>
          <w:rFonts w:ascii="GHEA Grapalat" w:hAnsi="GHEA Grapalat" w:cs="Sylfaen"/>
          <w:b/>
          <w:sz w:val="20"/>
        </w:rPr>
        <w:t>ՆԱՀԱՏՄԱՆ</w:t>
      </w:r>
      <w:r w:rsidRPr="00712340">
        <w:rPr>
          <w:rFonts w:ascii="GHEA Grapalat" w:hAnsi="GHEA Grapalat"/>
          <w:b/>
          <w:sz w:val="20"/>
          <w:lang w:val="es-ES"/>
        </w:rPr>
        <w:t xml:space="preserve"> </w:t>
      </w:r>
      <w:r w:rsidRPr="00712340">
        <w:rPr>
          <w:rFonts w:ascii="GHEA Grapalat" w:hAnsi="GHEA Grapalat" w:cs="Sylfaen"/>
          <w:b/>
          <w:sz w:val="20"/>
        </w:rPr>
        <w:t>ԿԱՐ</w:t>
      </w:r>
      <w:r w:rsidRPr="00712340">
        <w:rPr>
          <w:rFonts w:ascii="GHEA Grapalat" w:hAnsi="GHEA Grapalat" w:cs="Sylfaen"/>
          <w:b/>
          <w:sz w:val="20"/>
          <w:lang w:val="es-ES"/>
        </w:rPr>
        <w:t>Գ</w:t>
      </w:r>
      <w:r w:rsidRPr="00712340">
        <w:rPr>
          <w:rFonts w:ascii="GHEA Grapalat" w:hAnsi="GHEA Grapalat" w:cs="Sylfaen"/>
          <w:b/>
          <w:sz w:val="20"/>
        </w:rPr>
        <w:t>Ը</w:t>
      </w:r>
      <w:r w:rsidRPr="00712340">
        <w:rPr>
          <w:rFonts w:ascii="GHEA Grapalat" w:hAnsi="GHEA Grapalat"/>
          <w:b/>
          <w:sz w:val="20"/>
          <w:lang w:val="es-ES"/>
        </w:rPr>
        <w:t xml:space="preserve"> </w:t>
      </w:r>
    </w:p>
    <w:p w:rsidR="00096865" w:rsidRPr="00712340" w:rsidRDefault="00096865" w:rsidP="00EF3662">
      <w:pPr>
        <w:ind w:firstLine="567"/>
        <w:jc w:val="both"/>
        <w:rPr>
          <w:rFonts w:ascii="GHEA Grapalat" w:hAnsi="GHEA Grapalat"/>
          <w:szCs w:val="22"/>
          <w:lang w:val="es-ES"/>
        </w:rPr>
      </w:pPr>
    </w:p>
    <w:p w:rsidR="00753E6E" w:rsidRPr="00712340" w:rsidRDefault="00096865" w:rsidP="00EF3662">
      <w:pPr>
        <w:ind w:firstLine="567"/>
        <w:jc w:val="both"/>
        <w:rPr>
          <w:rFonts w:ascii="GHEA Grapalat" w:hAnsi="GHEA Grapalat" w:cs="Arial Armenian"/>
          <w:sz w:val="20"/>
          <w:lang w:val="es-ES"/>
        </w:rPr>
      </w:pPr>
      <w:r w:rsidRPr="00712340">
        <w:rPr>
          <w:rFonts w:ascii="GHEA Grapalat" w:hAnsi="GHEA Grapalat" w:cs="Arial Armenian"/>
          <w:sz w:val="20"/>
          <w:lang w:val="es-ES"/>
        </w:rPr>
        <w:t xml:space="preserve">2.1 </w:t>
      </w:r>
      <w:r w:rsidR="00753E6E" w:rsidRPr="00712340">
        <w:rPr>
          <w:rFonts w:ascii="GHEA Grapalat" w:hAnsi="GHEA Grapalat" w:cs="Sylfaen"/>
          <w:sz w:val="20"/>
          <w:lang w:val="ru-RU"/>
        </w:rPr>
        <w:t>Սույն</w:t>
      </w:r>
      <w:r w:rsidR="00753E6E" w:rsidRPr="00712340">
        <w:rPr>
          <w:rFonts w:ascii="GHEA Grapalat" w:hAnsi="GHEA Grapalat" w:cs="Arial Armenian"/>
          <w:sz w:val="20"/>
          <w:lang w:val="es-ES"/>
        </w:rPr>
        <w:t xml:space="preserve"> </w:t>
      </w:r>
      <w:r w:rsidR="00EB487B" w:rsidRPr="00712340">
        <w:rPr>
          <w:rFonts w:ascii="GHEA Grapalat" w:hAnsi="GHEA Grapalat" w:cs="Arial Armenian"/>
          <w:sz w:val="20"/>
          <w:lang w:val="es-ES"/>
        </w:rPr>
        <w:t xml:space="preserve"> </w:t>
      </w:r>
      <w:r w:rsidR="006F49AA" w:rsidRPr="00712340">
        <w:rPr>
          <w:rFonts w:ascii="GHEA Grapalat" w:hAnsi="GHEA Grapalat" w:cs="Arial Armenian"/>
          <w:sz w:val="20"/>
          <w:lang w:val="es-ES"/>
        </w:rPr>
        <w:t xml:space="preserve">ընթացակարգին </w:t>
      </w:r>
      <w:r w:rsidR="00753E6E" w:rsidRPr="00712340">
        <w:rPr>
          <w:rFonts w:ascii="GHEA Grapalat" w:hAnsi="GHEA Grapalat" w:cs="Sylfaen"/>
          <w:sz w:val="20"/>
          <w:lang w:val="ru-RU"/>
        </w:rPr>
        <w:t>մասնակցելու</w:t>
      </w:r>
      <w:r w:rsidR="00753E6E" w:rsidRPr="00712340">
        <w:rPr>
          <w:rFonts w:ascii="GHEA Grapalat" w:hAnsi="GHEA Grapalat" w:cs="Arial Armenian"/>
          <w:sz w:val="20"/>
          <w:lang w:val="es-ES"/>
        </w:rPr>
        <w:t xml:space="preserve"> </w:t>
      </w:r>
      <w:r w:rsidR="00753E6E" w:rsidRPr="00712340">
        <w:rPr>
          <w:rFonts w:ascii="GHEA Grapalat" w:hAnsi="GHEA Grapalat" w:cs="Sylfaen"/>
          <w:sz w:val="20"/>
          <w:lang w:val="ru-RU"/>
        </w:rPr>
        <w:t>իրավունք</w:t>
      </w:r>
      <w:r w:rsidR="00753E6E" w:rsidRPr="00712340">
        <w:rPr>
          <w:rFonts w:ascii="GHEA Grapalat" w:hAnsi="GHEA Grapalat" w:cs="Arial Armenian"/>
          <w:sz w:val="20"/>
          <w:lang w:val="es-ES"/>
        </w:rPr>
        <w:t xml:space="preserve"> </w:t>
      </w:r>
      <w:r w:rsidR="00753E6E" w:rsidRPr="00712340">
        <w:rPr>
          <w:rFonts w:ascii="GHEA Grapalat" w:hAnsi="GHEA Grapalat" w:cs="Sylfaen"/>
          <w:sz w:val="20"/>
          <w:lang w:val="ru-RU"/>
        </w:rPr>
        <w:t>չունեն</w:t>
      </w:r>
      <w:r w:rsidR="00753E6E" w:rsidRPr="00712340">
        <w:rPr>
          <w:rFonts w:ascii="GHEA Grapalat" w:hAnsi="GHEA Grapalat" w:cs="Arial Armenian"/>
          <w:sz w:val="20"/>
          <w:lang w:val="es-ES"/>
        </w:rPr>
        <w:t xml:space="preserve"> </w:t>
      </w:r>
      <w:r w:rsidR="00753E6E" w:rsidRPr="00712340">
        <w:rPr>
          <w:rFonts w:ascii="GHEA Grapalat" w:hAnsi="GHEA Grapalat" w:cs="Sylfaen"/>
          <w:sz w:val="20"/>
          <w:lang w:val="ru-RU"/>
        </w:rPr>
        <w:t>անձինք</w:t>
      </w:r>
      <w:r w:rsidR="00753E6E" w:rsidRPr="00712340">
        <w:rPr>
          <w:rFonts w:ascii="GHEA Grapalat" w:hAnsi="GHEA Grapalat" w:cs="Sylfaen"/>
          <w:sz w:val="20"/>
          <w:lang w:val="es-ES"/>
        </w:rPr>
        <w:t>.</w:t>
      </w:r>
    </w:p>
    <w:p w:rsidR="00753E6E" w:rsidRPr="00712340" w:rsidRDefault="00753E6E" w:rsidP="00EF3662">
      <w:pPr>
        <w:ind w:firstLine="720"/>
        <w:jc w:val="both"/>
        <w:rPr>
          <w:rFonts w:ascii="GHEA Grapalat" w:hAnsi="GHEA Grapalat"/>
          <w:sz w:val="20"/>
          <w:szCs w:val="20"/>
          <w:lang w:val="es-ES"/>
        </w:rPr>
      </w:pPr>
      <w:r w:rsidRPr="00712340">
        <w:rPr>
          <w:rFonts w:ascii="GHEA Grapalat" w:hAnsi="GHEA Grapalat"/>
          <w:sz w:val="20"/>
          <w:szCs w:val="20"/>
          <w:lang w:val="es-ES"/>
        </w:rPr>
        <w:t xml:space="preserve">1) </w:t>
      </w:r>
      <w:r w:rsidRPr="00712340">
        <w:rPr>
          <w:rFonts w:ascii="GHEA Grapalat" w:hAnsi="GHEA Grapalat" w:cs="Sylfaen"/>
          <w:sz w:val="20"/>
          <w:szCs w:val="20"/>
        </w:rPr>
        <w:t>որոնք</w:t>
      </w:r>
      <w:r w:rsidRPr="00712340">
        <w:rPr>
          <w:rFonts w:ascii="GHEA Grapalat" w:hAnsi="GHEA Grapalat" w:cs="Sylfaen"/>
          <w:sz w:val="20"/>
          <w:szCs w:val="20"/>
          <w:lang w:val="es-ES"/>
        </w:rPr>
        <w:t xml:space="preserve"> </w:t>
      </w:r>
      <w:r w:rsidRPr="00712340">
        <w:rPr>
          <w:rFonts w:ascii="GHEA Grapalat" w:hAnsi="GHEA Grapalat" w:cs="Sylfaen"/>
          <w:sz w:val="20"/>
          <w:szCs w:val="20"/>
        </w:rPr>
        <w:t>հայտը</w:t>
      </w:r>
      <w:r w:rsidRPr="00712340">
        <w:rPr>
          <w:rFonts w:ascii="GHEA Grapalat" w:hAnsi="GHEA Grapalat" w:cs="Sylfaen"/>
          <w:sz w:val="20"/>
          <w:szCs w:val="20"/>
          <w:lang w:val="es-ES"/>
        </w:rPr>
        <w:t xml:space="preserve"> </w:t>
      </w:r>
      <w:r w:rsidRPr="00712340">
        <w:rPr>
          <w:rFonts w:ascii="GHEA Grapalat" w:hAnsi="GHEA Grapalat" w:cs="Sylfaen"/>
          <w:sz w:val="20"/>
          <w:szCs w:val="20"/>
        </w:rPr>
        <w:t>ներկայացնելու</w:t>
      </w:r>
      <w:r w:rsidRPr="00712340">
        <w:rPr>
          <w:rFonts w:ascii="GHEA Grapalat" w:hAnsi="GHEA Grapalat" w:cs="Sylfaen"/>
          <w:sz w:val="20"/>
          <w:szCs w:val="20"/>
          <w:lang w:val="es-ES"/>
        </w:rPr>
        <w:t xml:space="preserve"> </w:t>
      </w:r>
      <w:r w:rsidRPr="00712340">
        <w:rPr>
          <w:rFonts w:ascii="GHEA Grapalat" w:hAnsi="GHEA Grapalat" w:cs="Sylfaen"/>
          <w:sz w:val="20"/>
          <w:szCs w:val="20"/>
        </w:rPr>
        <w:t>օրվա</w:t>
      </w:r>
      <w:r w:rsidRPr="00712340">
        <w:rPr>
          <w:rFonts w:ascii="GHEA Grapalat" w:hAnsi="GHEA Grapalat" w:cs="Sylfaen"/>
          <w:sz w:val="20"/>
          <w:szCs w:val="20"/>
          <w:lang w:val="es-ES"/>
        </w:rPr>
        <w:t xml:space="preserve"> </w:t>
      </w:r>
      <w:r w:rsidRPr="00712340">
        <w:rPr>
          <w:rFonts w:ascii="GHEA Grapalat" w:hAnsi="GHEA Grapalat" w:cs="Sylfaen"/>
          <w:sz w:val="20"/>
          <w:szCs w:val="20"/>
        </w:rPr>
        <w:t>դրությամբ</w:t>
      </w:r>
      <w:r w:rsidRPr="00712340">
        <w:rPr>
          <w:rFonts w:ascii="GHEA Grapalat" w:hAnsi="GHEA Grapalat" w:cs="Sylfaen"/>
          <w:sz w:val="20"/>
          <w:szCs w:val="20"/>
          <w:lang w:val="es-ES"/>
        </w:rPr>
        <w:t xml:space="preserve"> </w:t>
      </w:r>
      <w:r w:rsidRPr="00712340">
        <w:rPr>
          <w:rFonts w:ascii="GHEA Grapalat" w:hAnsi="GHEA Grapalat" w:cs="Sylfaen"/>
          <w:sz w:val="20"/>
          <w:szCs w:val="20"/>
        </w:rPr>
        <w:t>դատական</w:t>
      </w:r>
      <w:r w:rsidRPr="00712340">
        <w:rPr>
          <w:rFonts w:ascii="GHEA Grapalat" w:hAnsi="GHEA Grapalat"/>
          <w:sz w:val="20"/>
          <w:szCs w:val="20"/>
          <w:lang w:val="es-ES"/>
        </w:rPr>
        <w:t xml:space="preserve"> </w:t>
      </w:r>
      <w:r w:rsidRPr="00712340">
        <w:rPr>
          <w:rFonts w:ascii="GHEA Grapalat" w:hAnsi="GHEA Grapalat" w:cs="Sylfaen"/>
          <w:sz w:val="20"/>
          <w:szCs w:val="20"/>
        </w:rPr>
        <w:t>կարգով</w:t>
      </w:r>
      <w:r w:rsidRPr="00712340">
        <w:rPr>
          <w:rFonts w:ascii="GHEA Grapalat" w:hAnsi="GHEA Grapalat"/>
          <w:sz w:val="20"/>
          <w:szCs w:val="20"/>
          <w:lang w:val="es-ES"/>
        </w:rPr>
        <w:t xml:space="preserve"> </w:t>
      </w:r>
      <w:r w:rsidRPr="00712340">
        <w:rPr>
          <w:rFonts w:ascii="GHEA Grapalat" w:hAnsi="GHEA Grapalat" w:cs="Sylfaen"/>
          <w:sz w:val="20"/>
          <w:szCs w:val="20"/>
        </w:rPr>
        <w:t>ճանաչվել</w:t>
      </w:r>
      <w:r w:rsidRPr="00712340">
        <w:rPr>
          <w:rFonts w:ascii="GHEA Grapalat" w:hAnsi="GHEA Grapalat"/>
          <w:sz w:val="20"/>
          <w:szCs w:val="20"/>
          <w:lang w:val="es-ES"/>
        </w:rPr>
        <w:t xml:space="preserve"> </w:t>
      </w:r>
      <w:r w:rsidRPr="00712340">
        <w:rPr>
          <w:rFonts w:ascii="GHEA Grapalat" w:hAnsi="GHEA Grapalat" w:cs="Sylfaen"/>
          <w:sz w:val="20"/>
          <w:szCs w:val="20"/>
        </w:rPr>
        <w:t>են</w:t>
      </w:r>
      <w:r w:rsidRPr="00712340">
        <w:rPr>
          <w:rFonts w:ascii="GHEA Grapalat" w:hAnsi="GHEA Grapalat"/>
          <w:sz w:val="20"/>
          <w:szCs w:val="20"/>
          <w:lang w:val="es-ES"/>
        </w:rPr>
        <w:t xml:space="preserve"> </w:t>
      </w:r>
      <w:r w:rsidRPr="00712340">
        <w:rPr>
          <w:rFonts w:ascii="GHEA Grapalat" w:hAnsi="GHEA Grapalat" w:cs="Sylfaen"/>
          <w:sz w:val="20"/>
          <w:szCs w:val="20"/>
        </w:rPr>
        <w:t>սնանկ</w:t>
      </w:r>
      <w:r w:rsidRPr="00712340">
        <w:rPr>
          <w:rFonts w:ascii="GHEA Grapalat" w:hAnsi="GHEA Grapalat"/>
          <w:sz w:val="20"/>
          <w:szCs w:val="20"/>
          <w:lang w:val="es-ES"/>
        </w:rPr>
        <w:t xml:space="preserve">. </w:t>
      </w:r>
    </w:p>
    <w:p w:rsidR="00753E6E" w:rsidRPr="00712340" w:rsidRDefault="00753E6E" w:rsidP="00AB5D5B">
      <w:pPr>
        <w:tabs>
          <w:tab w:val="left" w:pos="7200"/>
        </w:tabs>
        <w:ind w:firstLine="720"/>
        <w:jc w:val="both"/>
        <w:rPr>
          <w:rFonts w:ascii="GHEA Grapalat" w:hAnsi="GHEA Grapalat"/>
          <w:sz w:val="20"/>
          <w:szCs w:val="20"/>
          <w:lang w:val="es-ES"/>
        </w:rPr>
      </w:pPr>
      <w:r w:rsidRPr="00712340">
        <w:rPr>
          <w:rFonts w:ascii="GHEA Grapalat" w:hAnsi="GHEA Grapalat"/>
          <w:sz w:val="20"/>
          <w:szCs w:val="20"/>
          <w:lang w:val="es-ES"/>
        </w:rPr>
        <w:t xml:space="preserve">2) </w:t>
      </w:r>
      <w:r w:rsidRPr="00712340">
        <w:rPr>
          <w:rFonts w:ascii="GHEA Grapalat" w:hAnsi="GHEA Grapalat" w:cs="Sylfaen"/>
          <w:sz w:val="20"/>
          <w:szCs w:val="20"/>
        </w:rPr>
        <w:t>որոնք</w:t>
      </w:r>
      <w:r w:rsidRPr="00712340">
        <w:rPr>
          <w:rFonts w:ascii="GHEA Grapalat" w:hAnsi="GHEA Grapalat" w:cs="Sylfaen"/>
          <w:sz w:val="20"/>
          <w:szCs w:val="20"/>
          <w:lang w:val="es-ES"/>
        </w:rPr>
        <w:t xml:space="preserve"> </w:t>
      </w:r>
      <w:r w:rsidRPr="00712340">
        <w:rPr>
          <w:rFonts w:ascii="GHEA Grapalat" w:hAnsi="GHEA Grapalat" w:cs="Sylfaen"/>
          <w:sz w:val="20"/>
          <w:szCs w:val="20"/>
        </w:rPr>
        <w:t>հայտը</w:t>
      </w:r>
      <w:r w:rsidRPr="00712340">
        <w:rPr>
          <w:rFonts w:ascii="GHEA Grapalat" w:hAnsi="GHEA Grapalat" w:cs="Sylfaen"/>
          <w:sz w:val="20"/>
          <w:szCs w:val="20"/>
          <w:lang w:val="es-ES"/>
        </w:rPr>
        <w:t xml:space="preserve"> </w:t>
      </w:r>
      <w:r w:rsidRPr="00712340">
        <w:rPr>
          <w:rFonts w:ascii="GHEA Grapalat" w:hAnsi="GHEA Grapalat" w:cs="Sylfaen"/>
          <w:sz w:val="20"/>
          <w:szCs w:val="20"/>
        </w:rPr>
        <w:t>ներկայացնելու</w:t>
      </w:r>
      <w:r w:rsidRPr="00712340">
        <w:rPr>
          <w:rFonts w:ascii="GHEA Grapalat" w:hAnsi="GHEA Grapalat" w:cs="Sylfaen"/>
          <w:sz w:val="20"/>
          <w:szCs w:val="20"/>
          <w:lang w:val="es-ES"/>
        </w:rPr>
        <w:t xml:space="preserve"> </w:t>
      </w:r>
      <w:r w:rsidRPr="00712340">
        <w:rPr>
          <w:rFonts w:ascii="GHEA Grapalat" w:hAnsi="GHEA Grapalat" w:cs="Sylfaen"/>
          <w:sz w:val="20"/>
          <w:szCs w:val="20"/>
        </w:rPr>
        <w:t>օրվա</w:t>
      </w:r>
      <w:r w:rsidRPr="00712340">
        <w:rPr>
          <w:rFonts w:ascii="GHEA Grapalat" w:hAnsi="GHEA Grapalat" w:cs="Sylfaen"/>
          <w:sz w:val="20"/>
          <w:szCs w:val="20"/>
          <w:lang w:val="es-ES"/>
        </w:rPr>
        <w:t xml:space="preserve"> </w:t>
      </w:r>
      <w:r w:rsidRPr="00712340">
        <w:rPr>
          <w:rFonts w:ascii="GHEA Grapalat" w:hAnsi="GHEA Grapalat" w:cs="Sylfaen"/>
          <w:sz w:val="20"/>
          <w:szCs w:val="20"/>
        </w:rPr>
        <w:t>դրությամբ</w:t>
      </w:r>
      <w:r w:rsidRPr="00712340">
        <w:rPr>
          <w:rFonts w:ascii="GHEA Grapalat" w:hAnsi="GHEA Grapalat" w:cs="Sylfaen"/>
          <w:sz w:val="20"/>
          <w:szCs w:val="20"/>
          <w:lang w:val="es-ES"/>
        </w:rPr>
        <w:t xml:space="preserve"> </w:t>
      </w:r>
      <w:r w:rsidRPr="00712340">
        <w:rPr>
          <w:rFonts w:ascii="GHEA Grapalat" w:hAnsi="GHEA Grapalat"/>
          <w:sz w:val="20"/>
          <w:szCs w:val="20"/>
        </w:rPr>
        <w:t>հարկային</w:t>
      </w:r>
      <w:r w:rsidRPr="00712340">
        <w:rPr>
          <w:rFonts w:ascii="GHEA Grapalat" w:hAnsi="GHEA Grapalat"/>
          <w:sz w:val="20"/>
          <w:szCs w:val="20"/>
          <w:lang w:val="es-ES"/>
        </w:rPr>
        <w:t xml:space="preserve"> </w:t>
      </w:r>
      <w:r w:rsidRPr="00712340">
        <w:rPr>
          <w:rFonts w:ascii="GHEA Grapalat" w:hAnsi="GHEA Grapalat"/>
          <w:sz w:val="20"/>
          <w:szCs w:val="20"/>
        </w:rPr>
        <w:t>մարմնի</w:t>
      </w:r>
      <w:r w:rsidRPr="00712340">
        <w:rPr>
          <w:rFonts w:ascii="GHEA Grapalat" w:hAnsi="GHEA Grapalat"/>
          <w:sz w:val="20"/>
          <w:szCs w:val="20"/>
          <w:lang w:val="es-ES"/>
        </w:rPr>
        <w:t xml:space="preserve"> </w:t>
      </w:r>
      <w:r w:rsidRPr="00712340">
        <w:rPr>
          <w:rFonts w:ascii="GHEA Grapalat" w:hAnsi="GHEA Grapalat"/>
          <w:sz w:val="20"/>
          <w:szCs w:val="20"/>
        </w:rPr>
        <w:t>կողմից</w:t>
      </w:r>
      <w:r w:rsidRPr="00712340">
        <w:rPr>
          <w:rFonts w:ascii="GHEA Grapalat" w:hAnsi="GHEA Grapalat"/>
          <w:sz w:val="20"/>
          <w:szCs w:val="20"/>
          <w:lang w:val="es-ES"/>
        </w:rPr>
        <w:t xml:space="preserve"> </w:t>
      </w:r>
      <w:r w:rsidRPr="00712340">
        <w:rPr>
          <w:rFonts w:ascii="GHEA Grapalat" w:hAnsi="GHEA Grapalat"/>
          <w:sz w:val="20"/>
          <w:szCs w:val="20"/>
        </w:rPr>
        <w:t>վերահսկվող</w:t>
      </w:r>
      <w:r w:rsidRPr="00712340">
        <w:rPr>
          <w:rFonts w:ascii="GHEA Grapalat" w:hAnsi="GHEA Grapalat"/>
          <w:sz w:val="20"/>
          <w:szCs w:val="20"/>
          <w:lang w:val="es-ES"/>
        </w:rPr>
        <w:t xml:space="preserve"> </w:t>
      </w:r>
      <w:r w:rsidRPr="00712340">
        <w:rPr>
          <w:rFonts w:ascii="GHEA Grapalat" w:hAnsi="GHEA Grapalat"/>
          <w:sz w:val="20"/>
          <w:szCs w:val="20"/>
        </w:rPr>
        <w:t>եկամուտների</w:t>
      </w:r>
      <w:r w:rsidRPr="00712340">
        <w:rPr>
          <w:rFonts w:ascii="GHEA Grapalat" w:hAnsi="GHEA Grapalat"/>
          <w:sz w:val="20"/>
          <w:szCs w:val="20"/>
          <w:lang w:val="es-ES"/>
        </w:rPr>
        <w:t xml:space="preserve"> </w:t>
      </w:r>
      <w:r w:rsidRPr="00712340">
        <w:rPr>
          <w:rFonts w:ascii="GHEA Grapalat" w:hAnsi="GHEA Grapalat"/>
          <w:sz w:val="20"/>
          <w:szCs w:val="20"/>
        </w:rPr>
        <w:t>գծով</w:t>
      </w:r>
      <w:r w:rsidRPr="00712340">
        <w:rPr>
          <w:rFonts w:ascii="GHEA Grapalat" w:hAnsi="GHEA Grapalat"/>
          <w:sz w:val="20"/>
          <w:szCs w:val="20"/>
          <w:lang w:val="es-ES"/>
        </w:rPr>
        <w:t xml:space="preserve"> </w:t>
      </w:r>
      <w:r w:rsidRPr="00712340">
        <w:rPr>
          <w:rFonts w:ascii="GHEA Grapalat" w:hAnsi="GHEA Grapalat" w:cs="Sylfaen"/>
          <w:sz w:val="20"/>
          <w:szCs w:val="20"/>
        </w:rPr>
        <w:t>ունեն</w:t>
      </w:r>
      <w:r w:rsidRPr="00712340">
        <w:rPr>
          <w:rFonts w:ascii="GHEA Grapalat" w:hAnsi="GHEA Grapalat"/>
          <w:sz w:val="20"/>
          <w:szCs w:val="20"/>
          <w:lang w:val="es-ES"/>
        </w:rPr>
        <w:t xml:space="preserve"> </w:t>
      </w:r>
      <w:r w:rsidRPr="00712340">
        <w:rPr>
          <w:rFonts w:ascii="GHEA Grapalat" w:hAnsi="GHEA Grapalat" w:cs="Sylfaen"/>
          <w:sz w:val="20"/>
          <w:szCs w:val="20"/>
        </w:rPr>
        <w:t>իրենց</w:t>
      </w:r>
      <w:r w:rsidRPr="00712340">
        <w:rPr>
          <w:rFonts w:ascii="GHEA Grapalat" w:hAnsi="GHEA Grapalat" w:cs="Sylfaen"/>
          <w:sz w:val="20"/>
          <w:szCs w:val="20"/>
          <w:lang w:val="es-ES"/>
        </w:rPr>
        <w:t xml:space="preserve"> </w:t>
      </w:r>
      <w:r w:rsidRPr="00712340">
        <w:rPr>
          <w:rFonts w:ascii="GHEA Grapalat" w:hAnsi="GHEA Grapalat" w:cs="Sylfaen"/>
          <w:sz w:val="20"/>
          <w:szCs w:val="20"/>
        </w:rPr>
        <w:t>ներկայացրած</w:t>
      </w:r>
      <w:r w:rsidRPr="00712340">
        <w:rPr>
          <w:rFonts w:ascii="GHEA Grapalat" w:hAnsi="GHEA Grapalat" w:cs="Sylfaen"/>
          <w:sz w:val="20"/>
          <w:szCs w:val="20"/>
          <w:lang w:val="es-ES"/>
        </w:rPr>
        <w:t xml:space="preserve"> </w:t>
      </w:r>
      <w:r w:rsidRPr="00712340">
        <w:rPr>
          <w:rFonts w:ascii="GHEA Grapalat" w:hAnsi="GHEA Grapalat" w:cs="Sylfaen"/>
          <w:sz w:val="20"/>
          <w:szCs w:val="20"/>
        </w:rPr>
        <w:t>գնային</w:t>
      </w:r>
      <w:r w:rsidRPr="00712340">
        <w:rPr>
          <w:rFonts w:ascii="GHEA Grapalat" w:hAnsi="GHEA Grapalat" w:cs="Sylfaen"/>
          <w:sz w:val="20"/>
          <w:szCs w:val="20"/>
          <w:lang w:val="es-ES"/>
        </w:rPr>
        <w:t xml:space="preserve"> </w:t>
      </w:r>
      <w:r w:rsidRPr="00712340">
        <w:rPr>
          <w:rFonts w:ascii="GHEA Grapalat" w:hAnsi="GHEA Grapalat" w:cs="Sylfaen"/>
          <w:sz w:val="20"/>
          <w:szCs w:val="20"/>
        </w:rPr>
        <w:t>առաջարկի</w:t>
      </w:r>
      <w:r w:rsidRPr="00712340">
        <w:rPr>
          <w:rFonts w:ascii="GHEA Grapalat" w:hAnsi="GHEA Grapalat" w:cs="Sylfaen"/>
          <w:sz w:val="20"/>
          <w:szCs w:val="20"/>
          <w:lang w:val="es-ES"/>
        </w:rPr>
        <w:t xml:space="preserve"> </w:t>
      </w:r>
      <w:r w:rsidRPr="00712340">
        <w:rPr>
          <w:rFonts w:ascii="GHEA Grapalat" w:hAnsi="GHEA Grapalat" w:cs="Sylfaen"/>
          <w:sz w:val="20"/>
          <w:szCs w:val="20"/>
        </w:rPr>
        <w:t>մինչև</w:t>
      </w:r>
      <w:r w:rsidRPr="00712340">
        <w:rPr>
          <w:rFonts w:ascii="GHEA Grapalat" w:hAnsi="GHEA Grapalat" w:cs="Sylfaen"/>
          <w:sz w:val="20"/>
          <w:szCs w:val="20"/>
          <w:lang w:val="es-ES"/>
        </w:rPr>
        <w:t xml:space="preserve"> </w:t>
      </w:r>
      <w:r w:rsidRPr="00712340">
        <w:rPr>
          <w:rFonts w:ascii="GHEA Grapalat" w:hAnsi="GHEA Grapalat" w:cs="Sylfaen"/>
          <w:sz w:val="20"/>
          <w:szCs w:val="20"/>
        </w:rPr>
        <w:t>մեկ</w:t>
      </w:r>
      <w:r w:rsidRPr="00712340">
        <w:rPr>
          <w:rFonts w:ascii="GHEA Grapalat" w:hAnsi="GHEA Grapalat" w:cs="Sylfaen"/>
          <w:sz w:val="20"/>
          <w:szCs w:val="20"/>
          <w:lang w:val="es-ES"/>
        </w:rPr>
        <w:t xml:space="preserve"> </w:t>
      </w:r>
      <w:r w:rsidRPr="00712340">
        <w:rPr>
          <w:rFonts w:ascii="GHEA Grapalat" w:hAnsi="GHEA Grapalat" w:cs="Sylfaen"/>
          <w:sz w:val="20"/>
          <w:szCs w:val="20"/>
        </w:rPr>
        <w:t>տոկոսը</w:t>
      </w:r>
      <w:r w:rsidRPr="00712340">
        <w:rPr>
          <w:rFonts w:ascii="GHEA Grapalat" w:hAnsi="GHEA Grapalat" w:cs="Sylfaen"/>
          <w:sz w:val="20"/>
          <w:szCs w:val="20"/>
          <w:lang w:val="es-ES"/>
        </w:rPr>
        <w:t xml:space="preserve">, </w:t>
      </w:r>
      <w:r w:rsidRPr="00712340">
        <w:rPr>
          <w:rFonts w:ascii="GHEA Grapalat" w:hAnsi="GHEA Grapalat" w:cs="Sylfaen"/>
          <w:sz w:val="20"/>
          <w:szCs w:val="20"/>
        </w:rPr>
        <w:t>բայց</w:t>
      </w:r>
      <w:r w:rsidRPr="00712340">
        <w:rPr>
          <w:rFonts w:ascii="GHEA Grapalat" w:hAnsi="GHEA Grapalat" w:cs="Sylfaen"/>
          <w:sz w:val="20"/>
          <w:szCs w:val="20"/>
          <w:lang w:val="es-ES"/>
        </w:rPr>
        <w:t xml:space="preserve"> </w:t>
      </w:r>
      <w:r w:rsidRPr="00712340">
        <w:rPr>
          <w:rFonts w:ascii="GHEA Grapalat" w:hAnsi="GHEA Grapalat" w:cs="Sylfaen"/>
          <w:sz w:val="20"/>
          <w:szCs w:val="20"/>
        </w:rPr>
        <w:t>ոչ</w:t>
      </w:r>
      <w:r w:rsidRPr="00712340">
        <w:rPr>
          <w:rFonts w:ascii="GHEA Grapalat" w:hAnsi="GHEA Grapalat" w:cs="Sylfaen"/>
          <w:sz w:val="20"/>
          <w:szCs w:val="20"/>
          <w:lang w:val="es-ES"/>
        </w:rPr>
        <w:t xml:space="preserve"> </w:t>
      </w:r>
      <w:r w:rsidRPr="00712340">
        <w:rPr>
          <w:rFonts w:ascii="GHEA Grapalat" w:hAnsi="GHEA Grapalat" w:cs="Sylfaen"/>
          <w:sz w:val="20"/>
          <w:szCs w:val="20"/>
        </w:rPr>
        <w:t>ավելի</w:t>
      </w:r>
      <w:r w:rsidRPr="00712340">
        <w:rPr>
          <w:rFonts w:ascii="GHEA Grapalat" w:hAnsi="GHEA Grapalat" w:cs="Sylfaen"/>
          <w:sz w:val="20"/>
          <w:szCs w:val="20"/>
          <w:lang w:val="es-ES"/>
        </w:rPr>
        <w:t xml:space="preserve">, </w:t>
      </w:r>
      <w:r w:rsidRPr="00712340">
        <w:rPr>
          <w:rFonts w:ascii="GHEA Grapalat" w:hAnsi="GHEA Grapalat" w:cs="Sylfaen"/>
          <w:sz w:val="20"/>
          <w:szCs w:val="20"/>
        </w:rPr>
        <w:t>քան</w:t>
      </w:r>
      <w:r w:rsidRPr="00712340">
        <w:rPr>
          <w:rFonts w:ascii="GHEA Grapalat" w:hAnsi="GHEA Grapalat" w:cs="Sylfaen"/>
          <w:sz w:val="20"/>
          <w:szCs w:val="20"/>
          <w:lang w:val="es-ES"/>
        </w:rPr>
        <w:t xml:space="preserve"> </w:t>
      </w:r>
      <w:r w:rsidRPr="00712340">
        <w:rPr>
          <w:rFonts w:ascii="GHEA Grapalat" w:hAnsi="GHEA Grapalat" w:cs="Sylfaen"/>
          <w:sz w:val="20"/>
          <w:szCs w:val="20"/>
        </w:rPr>
        <w:t>հիսուն</w:t>
      </w:r>
      <w:r w:rsidRPr="00712340">
        <w:rPr>
          <w:rFonts w:ascii="GHEA Grapalat" w:hAnsi="GHEA Grapalat" w:cs="Sylfaen"/>
          <w:sz w:val="20"/>
          <w:szCs w:val="20"/>
          <w:lang w:val="es-ES"/>
        </w:rPr>
        <w:t xml:space="preserve"> </w:t>
      </w:r>
      <w:r w:rsidRPr="00712340">
        <w:rPr>
          <w:rFonts w:ascii="GHEA Grapalat" w:hAnsi="GHEA Grapalat" w:cs="Sylfaen"/>
          <w:sz w:val="20"/>
          <w:szCs w:val="20"/>
        </w:rPr>
        <w:t>հազար</w:t>
      </w:r>
      <w:r w:rsidRPr="00712340">
        <w:rPr>
          <w:rFonts w:ascii="GHEA Grapalat" w:hAnsi="GHEA Grapalat" w:cs="Sylfaen"/>
          <w:sz w:val="20"/>
          <w:szCs w:val="20"/>
          <w:lang w:val="es-ES"/>
        </w:rPr>
        <w:t xml:space="preserve"> </w:t>
      </w:r>
      <w:r w:rsidRPr="00712340">
        <w:rPr>
          <w:rFonts w:ascii="GHEA Grapalat" w:hAnsi="GHEA Grapalat" w:cs="Sylfaen"/>
          <w:sz w:val="20"/>
          <w:szCs w:val="20"/>
        </w:rPr>
        <w:t>Հայաստանի</w:t>
      </w:r>
      <w:r w:rsidRPr="00712340">
        <w:rPr>
          <w:rFonts w:ascii="GHEA Grapalat" w:hAnsi="GHEA Grapalat" w:cs="Sylfaen"/>
          <w:sz w:val="20"/>
          <w:szCs w:val="20"/>
          <w:lang w:val="es-ES"/>
        </w:rPr>
        <w:t xml:space="preserve"> </w:t>
      </w:r>
      <w:r w:rsidRPr="00712340">
        <w:rPr>
          <w:rFonts w:ascii="GHEA Grapalat" w:hAnsi="GHEA Grapalat" w:cs="Sylfaen"/>
          <w:sz w:val="20"/>
          <w:szCs w:val="20"/>
        </w:rPr>
        <w:t>Հանրապետության</w:t>
      </w:r>
      <w:r w:rsidRPr="00712340">
        <w:rPr>
          <w:rFonts w:ascii="GHEA Grapalat" w:hAnsi="GHEA Grapalat" w:cs="Sylfaen"/>
          <w:sz w:val="20"/>
          <w:szCs w:val="20"/>
          <w:lang w:val="es-ES"/>
        </w:rPr>
        <w:t xml:space="preserve"> </w:t>
      </w:r>
      <w:r w:rsidRPr="00712340">
        <w:rPr>
          <w:rFonts w:ascii="GHEA Grapalat" w:hAnsi="GHEA Grapalat" w:cs="Sylfaen"/>
          <w:sz w:val="20"/>
          <w:szCs w:val="20"/>
        </w:rPr>
        <w:t>դրամը</w:t>
      </w:r>
      <w:r w:rsidRPr="00712340">
        <w:rPr>
          <w:rFonts w:ascii="GHEA Grapalat" w:hAnsi="GHEA Grapalat" w:cs="Sylfaen"/>
          <w:sz w:val="20"/>
          <w:szCs w:val="20"/>
          <w:lang w:val="es-ES"/>
        </w:rPr>
        <w:t xml:space="preserve"> </w:t>
      </w:r>
      <w:r w:rsidRPr="00712340">
        <w:rPr>
          <w:rFonts w:ascii="GHEA Grapalat" w:hAnsi="GHEA Grapalat"/>
          <w:sz w:val="20"/>
          <w:szCs w:val="20"/>
        </w:rPr>
        <w:t>գերազանցող</w:t>
      </w:r>
      <w:r w:rsidRPr="00712340">
        <w:rPr>
          <w:rFonts w:ascii="GHEA Grapalat" w:hAnsi="GHEA Grapalat"/>
          <w:sz w:val="20"/>
          <w:szCs w:val="20"/>
          <w:lang w:val="es-ES"/>
        </w:rPr>
        <w:t xml:space="preserve"> </w:t>
      </w:r>
      <w:r w:rsidRPr="00712340">
        <w:rPr>
          <w:rFonts w:ascii="GHEA Grapalat" w:hAnsi="GHEA Grapalat"/>
          <w:sz w:val="20"/>
          <w:szCs w:val="20"/>
        </w:rPr>
        <w:t>ժամկետանց</w:t>
      </w:r>
      <w:r w:rsidRPr="00712340">
        <w:rPr>
          <w:rFonts w:ascii="GHEA Grapalat" w:hAnsi="GHEA Grapalat"/>
          <w:sz w:val="20"/>
          <w:szCs w:val="20"/>
          <w:lang w:val="es-ES"/>
        </w:rPr>
        <w:t xml:space="preserve"> </w:t>
      </w:r>
      <w:r w:rsidRPr="00712340">
        <w:rPr>
          <w:rFonts w:ascii="GHEA Grapalat" w:hAnsi="GHEA Grapalat"/>
          <w:sz w:val="20"/>
          <w:szCs w:val="20"/>
        </w:rPr>
        <w:t>պարտավորություններ</w:t>
      </w:r>
      <w:r w:rsidRPr="00712340">
        <w:rPr>
          <w:rFonts w:ascii="GHEA Grapalat" w:hAnsi="GHEA Grapalat"/>
          <w:sz w:val="20"/>
          <w:szCs w:val="20"/>
          <w:lang w:val="es-ES"/>
        </w:rPr>
        <w:t>.</w:t>
      </w:r>
    </w:p>
    <w:p w:rsidR="00753E6E" w:rsidRPr="00712340" w:rsidRDefault="00753E6E" w:rsidP="00EF3662">
      <w:pPr>
        <w:ind w:firstLine="720"/>
        <w:jc w:val="both"/>
        <w:rPr>
          <w:rFonts w:ascii="GHEA Grapalat" w:hAnsi="GHEA Grapalat"/>
          <w:sz w:val="20"/>
          <w:szCs w:val="20"/>
          <w:lang w:val="es-ES"/>
        </w:rPr>
      </w:pPr>
      <w:r w:rsidRPr="00712340">
        <w:rPr>
          <w:rFonts w:ascii="GHEA Grapalat" w:hAnsi="GHEA Grapalat"/>
          <w:sz w:val="20"/>
          <w:szCs w:val="20"/>
          <w:lang w:val="es-ES"/>
        </w:rPr>
        <w:t xml:space="preserve">3) </w:t>
      </w:r>
      <w:r w:rsidRPr="00712340">
        <w:rPr>
          <w:rFonts w:ascii="GHEA Grapalat" w:hAnsi="GHEA Grapalat"/>
          <w:sz w:val="20"/>
          <w:szCs w:val="20"/>
        </w:rPr>
        <w:t>որոնք</w:t>
      </w:r>
      <w:r w:rsidRPr="00712340">
        <w:rPr>
          <w:rFonts w:ascii="GHEA Grapalat" w:hAnsi="GHEA Grapalat"/>
          <w:sz w:val="20"/>
          <w:szCs w:val="20"/>
          <w:lang w:val="es-ES"/>
        </w:rPr>
        <w:t xml:space="preserve"> </w:t>
      </w:r>
      <w:r w:rsidRPr="00712340">
        <w:rPr>
          <w:rFonts w:ascii="GHEA Grapalat" w:hAnsi="GHEA Grapalat"/>
          <w:sz w:val="20"/>
          <w:szCs w:val="20"/>
        </w:rPr>
        <w:t>կամ</w:t>
      </w:r>
      <w:r w:rsidRPr="00712340">
        <w:rPr>
          <w:rFonts w:ascii="GHEA Grapalat" w:hAnsi="GHEA Grapalat"/>
          <w:sz w:val="20"/>
          <w:szCs w:val="20"/>
          <w:lang w:val="es-ES"/>
        </w:rPr>
        <w:t xml:space="preserve"> </w:t>
      </w:r>
      <w:r w:rsidRPr="00712340">
        <w:rPr>
          <w:rFonts w:ascii="GHEA Grapalat" w:hAnsi="GHEA Grapalat"/>
          <w:sz w:val="20"/>
          <w:szCs w:val="20"/>
        </w:rPr>
        <w:t>որոնց</w:t>
      </w:r>
      <w:r w:rsidRPr="00712340">
        <w:rPr>
          <w:rFonts w:ascii="GHEA Grapalat" w:hAnsi="GHEA Grapalat"/>
          <w:sz w:val="20"/>
          <w:szCs w:val="20"/>
          <w:lang w:val="es-ES"/>
        </w:rPr>
        <w:t xml:space="preserve"> </w:t>
      </w:r>
      <w:r w:rsidRPr="00712340">
        <w:rPr>
          <w:rFonts w:ascii="GHEA Grapalat" w:hAnsi="GHEA Grapalat" w:cs="Sylfaen"/>
          <w:sz w:val="20"/>
          <w:szCs w:val="20"/>
        </w:rPr>
        <w:t>գործադիր</w:t>
      </w:r>
      <w:r w:rsidRPr="00712340">
        <w:rPr>
          <w:rFonts w:ascii="GHEA Grapalat" w:hAnsi="GHEA Grapalat"/>
          <w:sz w:val="20"/>
          <w:szCs w:val="20"/>
          <w:lang w:val="es-ES"/>
        </w:rPr>
        <w:t xml:space="preserve"> </w:t>
      </w:r>
      <w:r w:rsidRPr="00712340">
        <w:rPr>
          <w:rFonts w:ascii="GHEA Grapalat" w:hAnsi="GHEA Grapalat" w:cs="Sylfaen"/>
          <w:sz w:val="20"/>
          <w:szCs w:val="20"/>
        </w:rPr>
        <w:t>մարմնի</w:t>
      </w:r>
      <w:r w:rsidRPr="00712340">
        <w:rPr>
          <w:rFonts w:ascii="GHEA Grapalat" w:hAnsi="GHEA Grapalat"/>
          <w:sz w:val="20"/>
          <w:szCs w:val="20"/>
          <w:lang w:val="es-ES"/>
        </w:rPr>
        <w:t xml:space="preserve"> </w:t>
      </w:r>
      <w:r w:rsidRPr="00712340">
        <w:rPr>
          <w:rFonts w:ascii="GHEA Grapalat" w:hAnsi="GHEA Grapalat" w:cs="Sylfaen"/>
          <w:sz w:val="20"/>
          <w:szCs w:val="20"/>
        </w:rPr>
        <w:t>ներկայացուցիչը</w:t>
      </w:r>
      <w:r w:rsidRPr="00712340">
        <w:rPr>
          <w:rFonts w:ascii="GHEA Grapalat" w:hAnsi="GHEA Grapalat"/>
          <w:sz w:val="20"/>
          <w:szCs w:val="20"/>
          <w:lang w:val="es-ES"/>
        </w:rPr>
        <w:t xml:space="preserve"> </w:t>
      </w:r>
      <w:r w:rsidRPr="00712340">
        <w:rPr>
          <w:rFonts w:ascii="GHEA Grapalat" w:hAnsi="GHEA Grapalat" w:cs="Sylfaen"/>
          <w:sz w:val="20"/>
          <w:szCs w:val="20"/>
        </w:rPr>
        <w:t>հայտը</w:t>
      </w:r>
      <w:r w:rsidRPr="00712340">
        <w:rPr>
          <w:rFonts w:ascii="GHEA Grapalat" w:hAnsi="GHEA Grapalat"/>
          <w:sz w:val="20"/>
          <w:szCs w:val="20"/>
          <w:lang w:val="es-ES"/>
        </w:rPr>
        <w:t xml:space="preserve"> </w:t>
      </w:r>
      <w:r w:rsidRPr="00712340">
        <w:rPr>
          <w:rFonts w:ascii="GHEA Grapalat" w:hAnsi="GHEA Grapalat" w:cs="Sylfaen"/>
          <w:sz w:val="20"/>
          <w:szCs w:val="20"/>
        </w:rPr>
        <w:t>ներկայացնելու</w:t>
      </w:r>
      <w:r w:rsidRPr="00712340">
        <w:rPr>
          <w:rFonts w:ascii="GHEA Grapalat" w:hAnsi="GHEA Grapalat"/>
          <w:sz w:val="20"/>
          <w:szCs w:val="20"/>
          <w:lang w:val="es-ES"/>
        </w:rPr>
        <w:t xml:space="preserve"> </w:t>
      </w:r>
      <w:r w:rsidRPr="00712340">
        <w:rPr>
          <w:rFonts w:ascii="GHEA Grapalat" w:hAnsi="GHEA Grapalat" w:cs="Sylfaen"/>
          <w:sz w:val="20"/>
          <w:szCs w:val="20"/>
        </w:rPr>
        <w:t>օրվան</w:t>
      </w:r>
      <w:r w:rsidRPr="00712340">
        <w:rPr>
          <w:rFonts w:ascii="GHEA Grapalat" w:hAnsi="GHEA Grapalat"/>
          <w:sz w:val="20"/>
          <w:szCs w:val="20"/>
          <w:lang w:val="es-ES"/>
        </w:rPr>
        <w:t xml:space="preserve"> </w:t>
      </w:r>
      <w:r w:rsidRPr="00712340">
        <w:rPr>
          <w:rFonts w:ascii="GHEA Grapalat" w:hAnsi="GHEA Grapalat" w:cs="Sylfaen"/>
          <w:sz w:val="20"/>
          <w:szCs w:val="20"/>
        </w:rPr>
        <w:t>նախորդող</w:t>
      </w:r>
      <w:r w:rsidRPr="00712340">
        <w:rPr>
          <w:rFonts w:ascii="GHEA Grapalat" w:hAnsi="GHEA Grapalat"/>
          <w:sz w:val="20"/>
          <w:szCs w:val="20"/>
          <w:lang w:val="es-ES"/>
        </w:rPr>
        <w:t xml:space="preserve"> </w:t>
      </w:r>
      <w:r w:rsidRPr="00712340">
        <w:rPr>
          <w:rFonts w:ascii="GHEA Grapalat" w:hAnsi="GHEA Grapalat" w:cs="Sylfaen"/>
          <w:sz w:val="20"/>
          <w:szCs w:val="20"/>
        </w:rPr>
        <w:t>երեք</w:t>
      </w:r>
      <w:r w:rsidRPr="00712340">
        <w:rPr>
          <w:rFonts w:ascii="GHEA Grapalat" w:hAnsi="GHEA Grapalat"/>
          <w:sz w:val="20"/>
          <w:szCs w:val="20"/>
          <w:lang w:val="es-ES"/>
        </w:rPr>
        <w:t xml:space="preserve"> </w:t>
      </w:r>
      <w:r w:rsidRPr="00712340">
        <w:rPr>
          <w:rFonts w:ascii="GHEA Grapalat" w:hAnsi="GHEA Grapalat" w:cs="Sylfaen"/>
          <w:sz w:val="20"/>
          <w:szCs w:val="20"/>
        </w:rPr>
        <w:t>տարիների</w:t>
      </w:r>
      <w:r w:rsidRPr="00712340">
        <w:rPr>
          <w:rFonts w:ascii="GHEA Grapalat" w:hAnsi="GHEA Grapalat"/>
          <w:sz w:val="20"/>
          <w:szCs w:val="20"/>
          <w:lang w:val="es-ES"/>
        </w:rPr>
        <w:t xml:space="preserve"> </w:t>
      </w:r>
      <w:r w:rsidRPr="00712340">
        <w:rPr>
          <w:rFonts w:ascii="GHEA Grapalat" w:hAnsi="GHEA Grapalat" w:cs="Sylfaen"/>
          <w:sz w:val="20"/>
          <w:szCs w:val="20"/>
        </w:rPr>
        <w:t>ընթացքում</w:t>
      </w:r>
      <w:r w:rsidRPr="00712340">
        <w:rPr>
          <w:rFonts w:ascii="GHEA Grapalat" w:hAnsi="GHEA Grapalat"/>
          <w:sz w:val="20"/>
          <w:szCs w:val="20"/>
          <w:lang w:val="es-ES"/>
        </w:rPr>
        <w:t xml:space="preserve"> </w:t>
      </w:r>
      <w:r w:rsidRPr="00712340">
        <w:rPr>
          <w:rFonts w:ascii="GHEA Grapalat" w:hAnsi="GHEA Grapalat" w:cs="Sylfaen"/>
          <w:sz w:val="20"/>
          <w:szCs w:val="20"/>
        </w:rPr>
        <w:t>դատապարտված</w:t>
      </w:r>
      <w:r w:rsidRPr="00712340">
        <w:rPr>
          <w:rFonts w:ascii="GHEA Grapalat" w:hAnsi="GHEA Grapalat"/>
          <w:sz w:val="20"/>
          <w:szCs w:val="20"/>
          <w:lang w:val="es-ES"/>
        </w:rPr>
        <w:t xml:space="preserve"> </w:t>
      </w:r>
      <w:r w:rsidRPr="00712340">
        <w:rPr>
          <w:rFonts w:ascii="GHEA Grapalat" w:hAnsi="GHEA Grapalat" w:cs="Sylfaen"/>
          <w:sz w:val="20"/>
          <w:szCs w:val="20"/>
        </w:rPr>
        <w:t>է</w:t>
      </w:r>
      <w:r w:rsidRPr="00712340">
        <w:rPr>
          <w:rFonts w:ascii="GHEA Grapalat" w:hAnsi="GHEA Grapalat"/>
          <w:sz w:val="20"/>
          <w:szCs w:val="20"/>
          <w:lang w:val="es-ES"/>
        </w:rPr>
        <w:t xml:space="preserve"> </w:t>
      </w:r>
      <w:r w:rsidRPr="00712340">
        <w:rPr>
          <w:rFonts w:ascii="GHEA Grapalat" w:hAnsi="GHEA Grapalat" w:cs="Sylfaen"/>
          <w:sz w:val="20"/>
          <w:szCs w:val="20"/>
        </w:rPr>
        <w:t>եղել</w:t>
      </w:r>
      <w:r w:rsidRPr="00712340">
        <w:rPr>
          <w:rFonts w:ascii="GHEA Grapalat" w:hAnsi="GHEA Grapalat"/>
          <w:sz w:val="20"/>
          <w:szCs w:val="20"/>
          <w:lang w:val="es-ES"/>
        </w:rPr>
        <w:t xml:space="preserve"> </w:t>
      </w:r>
      <w:r w:rsidRPr="00712340">
        <w:rPr>
          <w:rFonts w:ascii="GHEA Grapalat" w:hAnsi="GHEA Grapalat"/>
          <w:sz w:val="20"/>
          <w:szCs w:val="20"/>
        </w:rPr>
        <w:t>ահաբեկչության</w:t>
      </w:r>
      <w:r w:rsidRPr="00712340">
        <w:rPr>
          <w:rFonts w:ascii="GHEA Grapalat" w:hAnsi="GHEA Grapalat"/>
          <w:sz w:val="20"/>
          <w:szCs w:val="20"/>
          <w:lang w:val="es-ES"/>
        </w:rPr>
        <w:t xml:space="preserve"> </w:t>
      </w:r>
      <w:r w:rsidRPr="00712340">
        <w:rPr>
          <w:rFonts w:ascii="GHEA Grapalat" w:hAnsi="GHEA Grapalat"/>
          <w:sz w:val="20"/>
          <w:szCs w:val="20"/>
        </w:rPr>
        <w:t>ֆինանսավորման</w:t>
      </w:r>
      <w:r w:rsidRPr="00712340">
        <w:rPr>
          <w:rFonts w:ascii="GHEA Grapalat" w:hAnsi="GHEA Grapalat"/>
          <w:sz w:val="20"/>
          <w:szCs w:val="20"/>
          <w:lang w:val="es-ES"/>
        </w:rPr>
        <w:t xml:space="preserve">, </w:t>
      </w:r>
      <w:r w:rsidRPr="00712340">
        <w:rPr>
          <w:rFonts w:ascii="GHEA Grapalat" w:hAnsi="GHEA Grapalat"/>
          <w:sz w:val="20"/>
          <w:szCs w:val="20"/>
        </w:rPr>
        <w:t>երեխայի</w:t>
      </w:r>
      <w:r w:rsidRPr="00712340">
        <w:rPr>
          <w:rFonts w:ascii="GHEA Grapalat" w:hAnsi="GHEA Grapalat"/>
          <w:sz w:val="20"/>
          <w:szCs w:val="20"/>
          <w:lang w:val="es-ES"/>
        </w:rPr>
        <w:t xml:space="preserve"> </w:t>
      </w:r>
      <w:r w:rsidRPr="00712340">
        <w:rPr>
          <w:rFonts w:ascii="GHEA Grapalat" w:hAnsi="GHEA Grapalat"/>
          <w:sz w:val="20"/>
          <w:szCs w:val="20"/>
        </w:rPr>
        <w:t>շահագործման</w:t>
      </w:r>
      <w:r w:rsidRPr="00712340">
        <w:rPr>
          <w:rFonts w:ascii="GHEA Grapalat" w:hAnsi="GHEA Grapalat"/>
          <w:sz w:val="20"/>
          <w:szCs w:val="20"/>
          <w:lang w:val="es-ES"/>
        </w:rPr>
        <w:t xml:space="preserve"> </w:t>
      </w:r>
      <w:r w:rsidRPr="00712340">
        <w:rPr>
          <w:rFonts w:ascii="GHEA Grapalat" w:hAnsi="GHEA Grapalat"/>
          <w:sz w:val="20"/>
          <w:szCs w:val="20"/>
        </w:rPr>
        <w:t>կամ</w:t>
      </w:r>
      <w:r w:rsidRPr="00712340">
        <w:rPr>
          <w:rFonts w:ascii="GHEA Grapalat" w:hAnsi="GHEA Grapalat"/>
          <w:sz w:val="20"/>
          <w:szCs w:val="20"/>
          <w:lang w:val="es-ES"/>
        </w:rPr>
        <w:t xml:space="preserve"> </w:t>
      </w:r>
      <w:r w:rsidRPr="00712340">
        <w:rPr>
          <w:rFonts w:ascii="GHEA Grapalat" w:hAnsi="GHEA Grapalat"/>
          <w:sz w:val="20"/>
          <w:szCs w:val="20"/>
        </w:rPr>
        <w:t>մարդկային</w:t>
      </w:r>
      <w:r w:rsidRPr="00712340">
        <w:rPr>
          <w:rFonts w:ascii="GHEA Grapalat" w:hAnsi="GHEA Grapalat"/>
          <w:sz w:val="20"/>
          <w:szCs w:val="20"/>
          <w:lang w:val="es-ES"/>
        </w:rPr>
        <w:t xml:space="preserve"> </w:t>
      </w:r>
      <w:r w:rsidRPr="00712340">
        <w:rPr>
          <w:rFonts w:ascii="GHEA Grapalat" w:hAnsi="GHEA Grapalat"/>
          <w:sz w:val="20"/>
          <w:szCs w:val="20"/>
        </w:rPr>
        <w:t>թրաֆիքինգ</w:t>
      </w:r>
      <w:r w:rsidRPr="00712340">
        <w:rPr>
          <w:rFonts w:ascii="GHEA Grapalat" w:hAnsi="GHEA Grapalat"/>
          <w:sz w:val="20"/>
          <w:szCs w:val="20"/>
          <w:lang w:val="es-ES"/>
        </w:rPr>
        <w:t xml:space="preserve"> </w:t>
      </w:r>
      <w:r w:rsidRPr="00712340">
        <w:rPr>
          <w:rFonts w:ascii="GHEA Grapalat" w:hAnsi="GHEA Grapalat"/>
          <w:sz w:val="20"/>
          <w:szCs w:val="20"/>
        </w:rPr>
        <w:t>ներառող</w:t>
      </w:r>
      <w:r w:rsidRPr="00712340">
        <w:rPr>
          <w:rFonts w:ascii="GHEA Grapalat" w:hAnsi="GHEA Grapalat"/>
          <w:sz w:val="20"/>
          <w:szCs w:val="20"/>
          <w:lang w:val="es-ES"/>
        </w:rPr>
        <w:t xml:space="preserve"> </w:t>
      </w:r>
      <w:r w:rsidRPr="00712340">
        <w:rPr>
          <w:rFonts w:ascii="GHEA Grapalat" w:hAnsi="GHEA Grapalat"/>
          <w:sz w:val="20"/>
          <w:szCs w:val="20"/>
        </w:rPr>
        <w:t>հանցագործության</w:t>
      </w:r>
      <w:r w:rsidRPr="00712340">
        <w:rPr>
          <w:rFonts w:ascii="GHEA Grapalat" w:hAnsi="GHEA Grapalat"/>
          <w:sz w:val="20"/>
          <w:szCs w:val="20"/>
          <w:lang w:val="es-ES"/>
        </w:rPr>
        <w:t xml:space="preserve">, </w:t>
      </w:r>
      <w:r w:rsidRPr="00712340">
        <w:rPr>
          <w:rFonts w:ascii="GHEA Grapalat" w:hAnsi="GHEA Grapalat" w:cs="Sylfaen"/>
          <w:sz w:val="20"/>
          <w:szCs w:val="20"/>
        </w:rPr>
        <w:t>հանցավոր</w:t>
      </w:r>
      <w:r w:rsidRPr="00712340">
        <w:rPr>
          <w:rFonts w:ascii="GHEA Grapalat" w:hAnsi="GHEA Grapalat" w:cs="Sylfaen"/>
          <w:sz w:val="20"/>
          <w:szCs w:val="20"/>
          <w:lang w:val="es-ES"/>
        </w:rPr>
        <w:t xml:space="preserve"> </w:t>
      </w:r>
      <w:r w:rsidRPr="00712340">
        <w:rPr>
          <w:rFonts w:ascii="GHEA Grapalat" w:hAnsi="GHEA Grapalat" w:cs="Sylfaen"/>
          <w:sz w:val="20"/>
          <w:szCs w:val="20"/>
        </w:rPr>
        <w:t>համագործակցություն</w:t>
      </w:r>
      <w:r w:rsidRPr="00712340">
        <w:rPr>
          <w:rFonts w:ascii="GHEA Grapalat" w:hAnsi="GHEA Grapalat" w:cs="Sylfaen"/>
          <w:sz w:val="20"/>
          <w:szCs w:val="20"/>
          <w:lang w:val="es-ES"/>
        </w:rPr>
        <w:t xml:space="preserve"> </w:t>
      </w:r>
      <w:r w:rsidRPr="00712340">
        <w:rPr>
          <w:rFonts w:ascii="GHEA Grapalat" w:hAnsi="GHEA Grapalat" w:cs="Sylfaen"/>
          <w:sz w:val="20"/>
          <w:szCs w:val="20"/>
        </w:rPr>
        <w:t>ստեղծելու</w:t>
      </w:r>
      <w:r w:rsidRPr="00712340">
        <w:rPr>
          <w:rFonts w:ascii="GHEA Grapalat" w:hAnsi="GHEA Grapalat" w:cs="Sylfaen"/>
          <w:sz w:val="20"/>
          <w:szCs w:val="20"/>
          <w:lang w:val="es-ES"/>
        </w:rPr>
        <w:t xml:space="preserve"> </w:t>
      </w:r>
      <w:r w:rsidRPr="00712340">
        <w:rPr>
          <w:rFonts w:ascii="GHEA Grapalat" w:hAnsi="GHEA Grapalat" w:cs="Sylfaen"/>
          <w:sz w:val="20"/>
          <w:szCs w:val="20"/>
        </w:rPr>
        <w:t>կամ</w:t>
      </w:r>
      <w:r w:rsidRPr="00712340">
        <w:rPr>
          <w:rFonts w:ascii="GHEA Grapalat" w:hAnsi="GHEA Grapalat" w:cs="Sylfaen"/>
          <w:sz w:val="20"/>
          <w:szCs w:val="20"/>
          <w:lang w:val="es-ES"/>
        </w:rPr>
        <w:t xml:space="preserve"> </w:t>
      </w:r>
      <w:r w:rsidRPr="00712340">
        <w:rPr>
          <w:rFonts w:ascii="GHEA Grapalat" w:hAnsi="GHEA Grapalat" w:cs="Sylfaen"/>
          <w:sz w:val="20"/>
          <w:szCs w:val="20"/>
        </w:rPr>
        <w:t>դրան</w:t>
      </w:r>
      <w:r w:rsidRPr="00712340">
        <w:rPr>
          <w:rFonts w:ascii="GHEA Grapalat" w:hAnsi="GHEA Grapalat" w:cs="Sylfaen"/>
          <w:sz w:val="20"/>
          <w:szCs w:val="20"/>
          <w:lang w:val="es-ES"/>
        </w:rPr>
        <w:t xml:space="preserve"> </w:t>
      </w:r>
      <w:r w:rsidRPr="00712340">
        <w:rPr>
          <w:rFonts w:ascii="GHEA Grapalat" w:hAnsi="GHEA Grapalat" w:cs="Sylfaen"/>
          <w:sz w:val="20"/>
          <w:szCs w:val="20"/>
        </w:rPr>
        <w:t>մասնակցելու</w:t>
      </w:r>
      <w:r w:rsidRPr="00712340">
        <w:rPr>
          <w:rFonts w:ascii="GHEA Grapalat" w:hAnsi="GHEA Grapalat" w:cs="Sylfaen"/>
          <w:sz w:val="20"/>
          <w:szCs w:val="20"/>
          <w:lang w:val="es-ES"/>
        </w:rPr>
        <w:t xml:space="preserve">, </w:t>
      </w:r>
      <w:r w:rsidRPr="00712340">
        <w:rPr>
          <w:rFonts w:ascii="GHEA Grapalat" w:hAnsi="GHEA Grapalat" w:cs="Sylfaen"/>
          <w:sz w:val="20"/>
          <w:szCs w:val="20"/>
        </w:rPr>
        <w:t>կաշառք</w:t>
      </w:r>
      <w:r w:rsidRPr="00712340">
        <w:rPr>
          <w:rFonts w:ascii="GHEA Grapalat" w:hAnsi="GHEA Grapalat" w:cs="Sylfaen"/>
          <w:sz w:val="20"/>
          <w:szCs w:val="20"/>
          <w:lang w:val="es-ES"/>
        </w:rPr>
        <w:t xml:space="preserve"> </w:t>
      </w:r>
      <w:r w:rsidRPr="00712340">
        <w:rPr>
          <w:rFonts w:ascii="GHEA Grapalat" w:hAnsi="GHEA Grapalat" w:cs="Sylfaen"/>
          <w:sz w:val="20"/>
          <w:szCs w:val="20"/>
        </w:rPr>
        <w:t>ստանալու</w:t>
      </w:r>
      <w:r w:rsidRPr="00712340">
        <w:rPr>
          <w:rFonts w:ascii="GHEA Grapalat" w:hAnsi="GHEA Grapalat"/>
          <w:sz w:val="20"/>
          <w:szCs w:val="20"/>
          <w:lang w:val="es-ES"/>
        </w:rPr>
        <w:t xml:space="preserve">, </w:t>
      </w:r>
      <w:r w:rsidRPr="00712340">
        <w:rPr>
          <w:rFonts w:ascii="GHEA Grapalat" w:hAnsi="GHEA Grapalat"/>
          <w:sz w:val="20"/>
          <w:szCs w:val="20"/>
        </w:rPr>
        <w:t>կաշառք</w:t>
      </w:r>
      <w:r w:rsidRPr="00712340">
        <w:rPr>
          <w:rFonts w:ascii="GHEA Grapalat" w:hAnsi="GHEA Grapalat"/>
          <w:sz w:val="20"/>
          <w:szCs w:val="20"/>
          <w:lang w:val="es-ES"/>
        </w:rPr>
        <w:t xml:space="preserve"> </w:t>
      </w:r>
      <w:r w:rsidRPr="00712340">
        <w:rPr>
          <w:rFonts w:ascii="GHEA Grapalat" w:hAnsi="GHEA Grapalat"/>
          <w:sz w:val="20"/>
          <w:szCs w:val="20"/>
        </w:rPr>
        <w:t>տալու</w:t>
      </w:r>
      <w:r w:rsidRPr="00712340">
        <w:rPr>
          <w:rFonts w:ascii="GHEA Grapalat" w:hAnsi="GHEA Grapalat"/>
          <w:sz w:val="20"/>
          <w:szCs w:val="20"/>
          <w:lang w:val="es-ES"/>
        </w:rPr>
        <w:t xml:space="preserve"> </w:t>
      </w:r>
      <w:r w:rsidRPr="00712340">
        <w:rPr>
          <w:rFonts w:ascii="GHEA Grapalat" w:hAnsi="GHEA Grapalat"/>
          <w:sz w:val="20"/>
          <w:szCs w:val="20"/>
        </w:rPr>
        <w:t>կամ</w:t>
      </w:r>
      <w:r w:rsidRPr="00712340">
        <w:rPr>
          <w:rFonts w:ascii="GHEA Grapalat" w:hAnsi="GHEA Grapalat"/>
          <w:sz w:val="20"/>
          <w:szCs w:val="20"/>
          <w:lang w:val="es-ES"/>
        </w:rPr>
        <w:t xml:space="preserve"> </w:t>
      </w:r>
      <w:r w:rsidRPr="00712340">
        <w:rPr>
          <w:rFonts w:ascii="GHEA Grapalat" w:hAnsi="GHEA Grapalat"/>
          <w:sz w:val="20"/>
          <w:szCs w:val="20"/>
        </w:rPr>
        <w:t>կաշառքի</w:t>
      </w:r>
      <w:r w:rsidRPr="00712340">
        <w:rPr>
          <w:rFonts w:ascii="GHEA Grapalat" w:hAnsi="GHEA Grapalat"/>
          <w:sz w:val="20"/>
          <w:szCs w:val="20"/>
          <w:lang w:val="es-ES"/>
        </w:rPr>
        <w:t xml:space="preserve"> </w:t>
      </w:r>
      <w:r w:rsidRPr="00712340">
        <w:rPr>
          <w:rFonts w:ascii="GHEA Grapalat" w:hAnsi="GHEA Grapalat"/>
          <w:sz w:val="20"/>
          <w:szCs w:val="20"/>
        </w:rPr>
        <w:t>միջնորդության</w:t>
      </w:r>
      <w:r w:rsidRPr="00712340">
        <w:rPr>
          <w:rFonts w:ascii="GHEA Grapalat" w:hAnsi="GHEA Grapalat"/>
          <w:sz w:val="20"/>
          <w:szCs w:val="20"/>
          <w:lang w:val="es-ES"/>
        </w:rPr>
        <w:t xml:space="preserve"> </w:t>
      </w:r>
      <w:r w:rsidRPr="00712340">
        <w:rPr>
          <w:rFonts w:ascii="GHEA Grapalat" w:hAnsi="GHEA Grapalat"/>
          <w:sz w:val="20"/>
          <w:szCs w:val="20"/>
        </w:rPr>
        <w:t>և</w:t>
      </w:r>
      <w:r w:rsidRPr="00712340">
        <w:rPr>
          <w:rFonts w:ascii="GHEA Grapalat" w:hAnsi="GHEA Grapalat"/>
          <w:sz w:val="20"/>
          <w:szCs w:val="20"/>
          <w:lang w:val="es-ES"/>
        </w:rPr>
        <w:t xml:space="preserve"> </w:t>
      </w:r>
      <w:r w:rsidRPr="00712340">
        <w:rPr>
          <w:rFonts w:ascii="GHEA Grapalat" w:hAnsi="GHEA Grapalat"/>
          <w:sz w:val="20"/>
          <w:szCs w:val="20"/>
        </w:rPr>
        <w:t>օրենքով</w:t>
      </w:r>
      <w:r w:rsidRPr="00712340">
        <w:rPr>
          <w:rFonts w:ascii="GHEA Grapalat" w:hAnsi="GHEA Grapalat"/>
          <w:sz w:val="20"/>
          <w:szCs w:val="20"/>
          <w:lang w:val="es-ES"/>
        </w:rPr>
        <w:t xml:space="preserve"> </w:t>
      </w:r>
      <w:r w:rsidRPr="00712340">
        <w:rPr>
          <w:rFonts w:ascii="GHEA Grapalat" w:hAnsi="GHEA Grapalat"/>
          <w:sz w:val="20"/>
          <w:szCs w:val="20"/>
        </w:rPr>
        <w:t>նախատեսված</w:t>
      </w:r>
      <w:r w:rsidRPr="00712340">
        <w:rPr>
          <w:rFonts w:ascii="GHEA Grapalat" w:hAnsi="GHEA Grapalat"/>
          <w:sz w:val="20"/>
          <w:szCs w:val="20"/>
          <w:lang w:val="es-ES"/>
        </w:rPr>
        <w:t xml:space="preserve"> </w:t>
      </w:r>
      <w:r w:rsidRPr="00712340">
        <w:rPr>
          <w:rFonts w:ascii="GHEA Grapalat" w:hAnsi="GHEA Grapalat"/>
          <w:sz w:val="20"/>
          <w:szCs w:val="20"/>
        </w:rPr>
        <w:t>տնտեսական</w:t>
      </w:r>
      <w:r w:rsidRPr="00712340">
        <w:rPr>
          <w:rFonts w:ascii="GHEA Grapalat" w:hAnsi="GHEA Grapalat"/>
          <w:sz w:val="20"/>
          <w:szCs w:val="20"/>
          <w:lang w:val="es-ES"/>
        </w:rPr>
        <w:t xml:space="preserve"> </w:t>
      </w:r>
      <w:r w:rsidRPr="00712340">
        <w:rPr>
          <w:rFonts w:ascii="GHEA Grapalat" w:hAnsi="GHEA Grapalat"/>
          <w:sz w:val="20"/>
          <w:szCs w:val="20"/>
        </w:rPr>
        <w:t>գործունեության</w:t>
      </w:r>
      <w:r w:rsidRPr="00712340">
        <w:rPr>
          <w:rFonts w:ascii="GHEA Grapalat" w:hAnsi="GHEA Grapalat"/>
          <w:sz w:val="20"/>
          <w:szCs w:val="20"/>
          <w:lang w:val="es-ES"/>
        </w:rPr>
        <w:t xml:space="preserve"> </w:t>
      </w:r>
      <w:r w:rsidRPr="00712340">
        <w:rPr>
          <w:rFonts w:ascii="GHEA Grapalat" w:hAnsi="GHEA Grapalat"/>
          <w:sz w:val="20"/>
          <w:szCs w:val="20"/>
        </w:rPr>
        <w:t>դեմ</w:t>
      </w:r>
      <w:r w:rsidRPr="00712340">
        <w:rPr>
          <w:rFonts w:ascii="GHEA Grapalat" w:hAnsi="GHEA Grapalat"/>
          <w:sz w:val="20"/>
          <w:szCs w:val="20"/>
          <w:lang w:val="es-ES"/>
        </w:rPr>
        <w:t xml:space="preserve"> </w:t>
      </w:r>
      <w:r w:rsidRPr="00712340">
        <w:rPr>
          <w:rFonts w:ascii="GHEA Grapalat" w:hAnsi="GHEA Grapalat"/>
          <w:sz w:val="20"/>
          <w:szCs w:val="20"/>
        </w:rPr>
        <w:t>ուղղված</w:t>
      </w:r>
      <w:r w:rsidRPr="00712340">
        <w:rPr>
          <w:rFonts w:ascii="GHEA Grapalat" w:hAnsi="GHEA Grapalat"/>
          <w:sz w:val="20"/>
          <w:szCs w:val="20"/>
          <w:lang w:val="es-ES"/>
        </w:rPr>
        <w:t xml:space="preserve"> </w:t>
      </w:r>
      <w:r w:rsidRPr="00712340">
        <w:rPr>
          <w:rFonts w:ascii="GHEA Grapalat" w:hAnsi="GHEA Grapalat"/>
          <w:sz w:val="20"/>
          <w:szCs w:val="20"/>
        </w:rPr>
        <w:t>հանցագործությունների</w:t>
      </w:r>
      <w:r w:rsidRPr="00712340">
        <w:rPr>
          <w:rFonts w:ascii="GHEA Grapalat" w:hAnsi="GHEA Grapalat"/>
          <w:sz w:val="20"/>
          <w:szCs w:val="20"/>
          <w:lang w:val="es-ES"/>
        </w:rPr>
        <w:t xml:space="preserve"> </w:t>
      </w:r>
      <w:r w:rsidRPr="00712340">
        <w:rPr>
          <w:rFonts w:ascii="GHEA Grapalat" w:hAnsi="GHEA Grapalat"/>
          <w:sz w:val="20"/>
          <w:szCs w:val="20"/>
        </w:rPr>
        <w:t>համար</w:t>
      </w:r>
      <w:r w:rsidRPr="00712340">
        <w:rPr>
          <w:rFonts w:ascii="GHEA Grapalat" w:hAnsi="GHEA Grapalat"/>
          <w:sz w:val="20"/>
          <w:szCs w:val="20"/>
          <w:lang w:val="es-ES"/>
        </w:rPr>
        <w:t>,</w:t>
      </w:r>
      <w:r w:rsidRPr="00712340">
        <w:rPr>
          <w:rFonts w:ascii="GHEA Grapalat" w:hAnsi="GHEA Grapalat" w:cs="Sylfaen"/>
          <w:sz w:val="20"/>
          <w:szCs w:val="20"/>
          <w:lang w:val="es-ES"/>
        </w:rPr>
        <w:t xml:space="preserve"> </w:t>
      </w:r>
      <w:r w:rsidRPr="00712340">
        <w:rPr>
          <w:rFonts w:ascii="GHEA Grapalat" w:hAnsi="GHEA Grapalat" w:cs="Sylfaen"/>
          <w:sz w:val="20"/>
          <w:szCs w:val="20"/>
        </w:rPr>
        <w:t>բացառությամբ</w:t>
      </w:r>
      <w:r w:rsidRPr="00712340">
        <w:rPr>
          <w:rFonts w:ascii="GHEA Grapalat" w:hAnsi="GHEA Grapalat"/>
          <w:sz w:val="20"/>
          <w:szCs w:val="20"/>
          <w:lang w:val="es-ES"/>
        </w:rPr>
        <w:t xml:space="preserve"> </w:t>
      </w:r>
      <w:r w:rsidRPr="00712340">
        <w:rPr>
          <w:rFonts w:ascii="GHEA Grapalat" w:hAnsi="GHEA Grapalat" w:cs="Sylfaen"/>
          <w:sz w:val="20"/>
          <w:szCs w:val="20"/>
        </w:rPr>
        <w:t>այն</w:t>
      </w:r>
      <w:r w:rsidRPr="00712340">
        <w:rPr>
          <w:rFonts w:ascii="GHEA Grapalat" w:hAnsi="GHEA Grapalat"/>
          <w:sz w:val="20"/>
          <w:szCs w:val="20"/>
          <w:lang w:val="es-ES"/>
        </w:rPr>
        <w:t xml:space="preserve"> </w:t>
      </w:r>
      <w:r w:rsidRPr="00712340">
        <w:rPr>
          <w:rFonts w:ascii="GHEA Grapalat" w:hAnsi="GHEA Grapalat" w:cs="Sylfaen"/>
          <w:sz w:val="20"/>
          <w:szCs w:val="20"/>
        </w:rPr>
        <w:t>դեպքերի</w:t>
      </w:r>
      <w:r w:rsidRPr="00712340">
        <w:rPr>
          <w:rFonts w:ascii="GHEA Grapalat" w:hAnsi="GHEA Grapalat"/>
          <w:sz w:val="20"/>
          <w:szCs w:val="20"/>
          <w:lang w:val="es-ES"/>
        </w:rPr>
        <w:t xml:space="preserve">, </w:t>
      </w:r>
      <w:r w:rsidRPr="00712340">
        <w:rPr>
          <w:rFonts w:ascii="GHEA Grapalat" w:hAnsi="GHEA Grapalat" w:cs="Sylfaen"/>
          <w:sz w:val="20"/>
          <w:szCs w:val="20"/>
        </w:rPr>
        <w:t>երբ</w:t>
      </w:r>
      <w:r w:rsidRPr="00712340">
        <w:rPr>
          <w:rFonts w:ascii="GHEA Grapalat" w:hAnsi="GHEA Grapalat"/>
          <w:sz w:val="20"/>
          <w:szCs w:val="20"/>
          <w:lang w:val="es-ES"/>
        </w:rPr>
        <w:t xml:space="preserve"> </w:t>
      </w:r>
      <w:r w:rsidRPr="00712340">
        <w:rPr>
          <w:rFonts w:ascii="GHEA Grapalat" w:hAnsi="GHEA Grapalat" w:cs="Sylfaen"/>
          <w:sz w:val="20"/>
          <w:szCs w:val="20"/>
        </w:rPr>
        <w:t>դատվածությունը</w:t>
      </w:r>
      <w:r w:rsidRPr="00712340">
        <w:rPr>
          <w:rFonts w:ascii="GHEA Grapalat" w:hAnsi="GHEA Grapalat"/>
          <w:sz w:val="20"/>
          <w:szCs w:val="20"/>
          <w:lang w:val="es-ES"/>
        </w:rPr>
        <w:t xml:space="preserve"> </w:t>
      </w:r>
      <w:r w:rsidRPr="00712340">
        <w:rPr>
          <w:rFonts w:ascii="GHEA Grapalat" w:hAnsi="GHEA Grapalat" w:cs="Sylfaen"/>
          <w:sz w:val="20"/>
          <w:szCs w:val="20"/>
        </w:rPr>
        <w:t>օրենքով</w:t>
      </w:r>
      <w:r w:rsidRPr="00712340">
        <w:rPr>
          <w:rFonts w:ascii="GHEA Grapalat" w:hAnsi="GHEA Grapalat"/>
          <w:sz w:val="20"/>
          <w:szCs w:val="20"/>
          <w:lang w:val="es-ES"/>
        </w:rPr>
        <w:t xml:space="preserve"> </w:t>
      </w:r>
      <w:r w:rsidRPr="00712340">
        <w:rPr>
          <w:rFonts w:ascii="GHEA Grapalat" w:hAnsi="GHEA Grapalat" w:cs="Sylfaen"/>
          <w:sz w:val="20"/>
          <w:szCs w:val="20"/>
        </w:rPr>
        <w:t>սահմանված</w:t>
      </w:r>
      <w:r w:rsidRPr="00712340">
        <w:rPr>
          <w:rFonts w:ascii="GHEA Grapalat" w:hAnsi="GHEA Grapalat"/>
          <w:sz w:val="20"/>
          <w:szCs w:val="20"/>
          <w:lang w:val="es-ES"/>
        </w:rPr>
        <w:t xml:space="preserve"> </w:t>
      </w:r>
      <w:r w:rsidRPr="00712340">
        <w:rPr>
          <w:rFonts w:ascii="GHEA Grapalat" w:hAnsi="GHEA Grapalat" w:cs="Sylfaen"/>
          <w:sz w:val="20"/>
          <w:szCs w:val="20"/>
        </w:rPr>
        <w:t>կարգով</w:t>
      </w:r>
      <w:r w:rsidRPr="00712340">
        <w:rPr>
          <w:rFonts w:ascii="GHEA Grapalat" w:hAnsi="GHEA Grapalat"/>
          <w:sz w:val="20"/>
          <w:szCs w:val="20"/>
          <w:lang w:val="es-ES"/>
        </w:rPr>
        <w:t xml:space="preserve"> </w:t>
      </w:r>
      <w:r w:rsidRPr="00712340">
        <w:rPr>
          <w:rFonts w:ascii="GHEA Grapalat" w:hAnsi="GHEA Grapalat" w:cs="Sylfaen"/>
          <w:sz w:val="20"/>
          <w:szCs w:val="20"/>
        </w:rPr>
        <w:t>հանված</w:t>
      </w:r>
      <w:r w:rsidRPr="00712340">
        <w:rPr>
          <w:rFonts w:ascii="GHEA Grapalat" w:hAnsi="GHEA Grapalat"/>
          <w:sz w:val="20"/>
          <w:szCs w:val="20"/>
          <w:lang w:val="es-ES"/>
        </w:rPr>
        <w:t xml:space="preserve"> </w:t>
      </w:r>
      <w:r w:rsidRPr="00712340">
        <w:rPr>
          <w:rFonts w:ascii="GHEA Grapalat" w:hAnsi="GHEA Grapalat" w:cs="Sylfaen"/>
          <w:sz w:val="20"/>
          <w:szCs w:val="20"/>
        </w:rPr>
        <w:t>կամ</w:t>
      </w:r>
      <w:r w:rsidRPr="00712340">
        <w:rPr>
          <w:rFonts w:ascii="GHEA Grapalat" w:hAnsi="GHEA Grapalat"/>
          <w:sz w:val="20"/>
          <w:szCs w:val="20"/>
          <w:lang w:val="es-ES"/>
        </w:rPr>
        <w:t xml:space="preserve"> </w:t>
      </w:r>
      <w:r w:rsidRPr="00712340">
        <w:rPr>
          <w:rFonts w:ascii="GHEA Grapalat" w:hAnsi="GHEA Grapalat" w:cs="Sylfaen"/>
          <w:sz w:val="20"/>
          <w:szCs w:val="20"/>
        </w:rPr>
        <w:t>մարված</w:t>
      </w:r>
      <w:r w:rsidRPr="00712340">
        <w:rPr>
          <w:rFonts w:ascii="GHEA Grapalat" w:hAnsi="GHEA Grapalat"/>
          <w:sz w:val="20"/>
          <w:szCs w:val="20"/>
          <w:lang w:val="es-ES"/>
        </w:rPr>
        <w:t xml:space="preserve"> </w:t>
      </w:r>
      <w:r w:rsidRPr="00712340">
        <w:rPr>
          <w:rFonts w:ascii="GHEA Grapalat" w:hAnsi="GHEA Grapalat" w:cs="Sylfaen"/>
          <w:sz w:val="20"/>
          <w:szCs w:val="20"/>
        </w:rPr>
        <w:t>է</w:t>
      </w:r>
      <w:r w:rsidRPr="00712340">
        <w:rPr>
          <w:rFonts w:ascii="GHEA Grapalat" w:hAnsi="GHEA Grapalat"/>
          <w:sz w:val="20"/>
          <w:szCs w:val="20"/>
          <w:lang w:val="es-ES"/>
        </w:rPr>
        <w:t xml:space="preserve">.  </w:t>
      </w:r>
    </w:p>
    <w:p w:rsidR="00753E6E" w:rsidRPr="00712340" w:rsidRDefault="00753E6E" w:rsidP="00EF3662">
      <w:pPr>
        <w:ind w:firstLine="720"/>
        <w:jc w:val="both"/>
        <w:rPr>
          <w:rFonts w:ascii="GHEA Grapalat" w:hAnsi="GHEA Grapalat"/>
          <w:sz w:val="20"/>
          <w:szCs w:val="20"/>
          <w:lang w:val="es-ES"/>
        </w:rPr>
      </w:pPr>
      <w:r w:rsidRPr="00712340">
        <w:rPr>
          <w:rFonts w:ascii="GHEA Grapalat" w:hAnsi="GHEA Grapalat" w:cs="Sylfaen"/>
          <w:sz w:val="20"/>
          <w:szCs w:val="20"/>
          <w:lang w:val="es-ES"/>
        </w:rPr>
        <w:t>4)</w:t>
      </w:r>
      <w:r w:rsidRPr="00712340">
        <w:rPr>
          <w:rFonts w:ascii="GHEA Grapalat" w:hAnsi="GHEA Grapalat"/>
          <w:sz w:val="20"/>
          <w:szCs w:val="20"/>
          <w:lang w:val="es-ES"/>
        </w:rPr>
        <w:t xml:space="preserve"> </w:t>
      </w:r>
      <w:r w:rsidRPr="00712340">
        <w:rPr>
          <w:rFonts w:ascii="GHEA Grapalat" w:hAnsi="GHEA Grapalat"/>
          <w:sz w:val="20"/>
          <w:szCs w:val="20"/>
        </w:rPr>
        <w:t>որոնց</w:t>
      </w:r>
      <w:r w:rsidRPr="00712340">
        <w:rPr>
          <w:rFonts w:ascii="GHEA Grapalat" w:hAnsi="GHEA Grapalat"/>
          <w:sz w:val="20"/>
          <w:szCs w:val="20"/>
          <w:lang w:val="es-ES"/>
        </w:rPr>
        <w:t xml:space="preserve"> </w:t>
      </w:r>
      <w:r w:rsidRPr="00712340">
        <w:rPr>
          <w:rFonts w:ascii="GHEA Grapalat" w:hAnsi="GHEA Grapalat"/>
          <w:sz w:val="20"/>
          <w:szCs w:val="20"/>
        </w:rPr>
        <w:t>վերաբերյալ</w:t>
      </w:r>
      <w:r w:rsidRPr="00712340">
        <w:rPr>
          <w:rFonts w:ascii="GHEA Grapalat" w:hAnsi="GHEA Grapalat"/>
          <w:sz w:val="20"/>
          <w:szCs w:val="20"/>
          <w:lang w:val="es-ES"/>
        </w:rPr>
        <w:t xml:space="preserve"> </w:t>
      </w:r>
      <w:r w:rsidRPr="00712340">
        <w:rPr>
          <w:rFonts w:ascii="GHEA Grapalat" w:hAnsi="GHEA Grapalat"/>
          <w:sz w:val="20"/>
          <w:szCs w:val="20"/>
        </w:rPr>
        <w:t>հայտը</w:t>
      </w:r>
      <w:r w:rsidRPr="00712340">
        <w:rPr>
          <w:rFonts w:ascii="GHEA Grapalat" w:hAnsi="GHEA Grapalat"/>
          <w:sz w:val="20"/>
          <w:szCs w:val="20"/>
          <w:lang w:val="es-ES"/>
        </w:rPr>
        <w:t xml:space="preserve"> </w:t>
      </w:r>
      <w:r w:rsidRPr="00712340">
        <w:rPr>
          <w:rFonts w:ascii="GHEA Grapalat" w:hAnsi="GHEA Grapalat"/>
          <w:sz w:val="20"/>
          <w:szCs w:val="20"/>
        </w:rPr>
        <w:t>ներկայացվելու</w:t>
      </w:r>
      <w:r w:rsidRPr="00712340">
        <w:rPr>
          <w:rFonts w:ascii="GHEA Grapalat" w:hAnsi="GHEA Grapalat"/>
          <w:sz w:val="20"/>
          <w:szCs w:val="20"/>
          <w:lang w:val="es-ES"/>
        </w:rPr>
        <w:t xml:space="preserve"> </w:t>
      </w:r>
      <w:r w:rsidRPr="00712340">
        <w:rPr>
          <w:rFonts w:ascii="GHEA Grapalat" w:hAnsi="GHEA Grapalat"/>
          <w:sz w:val="20"/>
          <w:szCs w:val="20"/>
        </w:rPr>
        <w:t>օրվան</w:t>
      </w:r>
      <w:r w:rsidRPr="00712340">
        <w:rPr>
          <w:rFonts w:ascii="GHEA Grapalat" w:hAnsi="GHEA Grapalat"/>
          <w:sz w:val="20"/>
          <w:szCs w:val="20"/>
          <w:lang w:val="es-ES"/>
        </w:rPr>
        <w:t xml:space="preserve"> </w:t>
      </w:r>
      <w:r w:rsidRPr="00712340">
        <w:rPr>
          <w:rFonts w:ascii="GHEA Grapalat" w:hAnsi="GHEA Grapalat"/>
          <w:sz w:val="20"/>
          <w:szCs w:val="20"/>
        </w:rPr>
        <w:t>նախորդող</w:t>
      </w:r>
      <w:r w:rsidRPr="00712340">
        <w:rPr>
          <w:rFonts w:ascii="GHEA Grapalat" w:hAnsi="GHEA Grapalat"/>
          <w:sz w:val="20"/>
          <w:szCs w:val="20"/>
          <w:lang w:val="es-ES"/>
        </w:rPr>
        <w:t xml:space="preserve"> </w:t>
      </w:r>
      <w:r w:rsidRPr="00712340">
        <w:rPr>
          <w:rFonts w:ascii="GHEA Grapalat" w:hAnsi="GHEA Grapalat"/>
          <w:sz w:val="20"/>
          <w:szCs w:val="20"/>
        </w:rPr>
        <w:t>մեկ</w:t>
      </w:r>
      <w:r w:rsidRPr="00712340">
        <w:rPr>
          <w:rFonts w:ascii="GHEA Grapalat" w:hAnsi="GHEA Grapalat"/>
          <w:sz w:val="20"/>
          <w:szCs w:val="20"/>
          <w:lang w:val="es-ES"/>
        </w:rPr>
        <w:t xml:space="preserve"> </w:t>
      </w:r>
      <w:r w:rsidRPr="00712340">
        <w:rPr>
          <w:rFonts w:ascii="GHEA Grapalat" w:hAnsi="GHEA Grapalat"/>
          <w:sz w:val="20"/>
          <w:szCs w:val="20"/>
        </w:rPr>
        <w:t>տարվա</w:t>
      </w:r>
      <w:r w:rsidRPr="00712340">
        <w:rPr>
          <w:rFonts w:ascii="GHEA Grapalat" w:hAnsi="GHEA Grapalat"/>
          <w:sz w:val="20"/>
          <w:szCs w:val="20"/>
          <w:lang w:val="es-ES"/>
        </w:rPr>
        <w:t xml:space="preserve"> </w:t>
      </w:r>
      <w:r w:rsidRPr="00712340">
        <w:rPr>
          <w:rFonts w:ascii="GHEA Grapalat" w:hAnsi="GHEA Grapalat"/>
          <w:sz w:val="20"/>
          <w:szCs w:val="20"/>
        </w:rPr>
        <w:t>ընթացքում</w:t>
      </w:r>
      <w:r w:rsidRPr="00712340">
        <w:rPr>
          <w:rFonts w:ascii="GHEA Grapalat" w:hAnsi="GHEA Grapalat"/>
          <w:sz w:val="20"/>
          <w:szCs w:val="20"/>
          <w:lang w:val="es-ES"/>
        </w:rPr>
        <w:t xml:space="preserve"> </w:t>
      </w:r>
      <w:r w:rsidRPr="00712340">
        <w:rPr>
          <w:rFonts w:ascii="GHEA Grapalat" w:hAnsi="GHEA Grapalat"/>
          <w:sz w:val="20"/>
          <w:szCs w:val="20"/>
        </w:rPr>
        <w:t>առկա</w:t>
      </w:r>
      <w:r w:rsidRPr="00712340">
        <w:rPr>
          <w:rFonts w:ascii="GHEA Grapalat" w:hAnsi="GHEA Grapalat"/>
          <w:sz w:val="20"/>
          <w:szCs w:val="20"/>
          <w:lang w:val="es-ES"/>
        </w:rPr>
        <w:t xml:space="preserve"> </w:t>
      </w:r>
      <w:r w:rsidRPr="00712340">
        <w:rPr>
          <w:rFonts w:ascii="GHEA Grapalat" w:hAnsi="GHEA Grapalat"/>
          <w:sz w:val="20"/>
          <w:szCs w:val="20"/>
        </w:rPr>
        <w:t>է</w:t>
      </w:r>
      <w:r w:rsidRPr="00712340">
        <w:rPr>
          <w:rFonts w:ascii="GHEA Grapalat" w:hAnsi="GHEA Grapalat"/>
          <w:sz w:val="20"/>
          <w:szCs w:val="20"/>
          <w:lang w:val="es-ES"/>
        </w:rPr>
        <w:t xml:space="preserve"> </w:t>
      </w:r>
      <w:r w:rsidRPr="00712340">
        <w:rPr>
          <w:rFonts w:ascii="GHEA Grapalat" w:hAnsi="GHEA Grapalat"/>
          <w:sz w:val="20"/>
          <w:szCs w:val="20"/>
        </w:rPr>
        <w:t>օրենքով</w:t>
      </w:r>
      <w:r w:rsidRPr="00712340">
        <w:rPr>
          <w:rFonts w:ascii="GHEA Grapalat" w:hAnsi="GHEA Grapalat"/>
          <w:sz w:val="20"/>
          <w:szCs w:val="20"/>
          <w:lang w:val="es-ES"/>
        </w:rPr>
        <w:t xml:space="preserve"> </w:t>
      </w:r>
      <w:r w:rsidRPr="00712340">
        <w:rPr>
          <w:rFonts w:ascii="GHEA Grapalat" w:hAnsi="GHEA Grapalat"/>
          <w:sz w:val="20"/>
          <w:szCs w:val="20"/>
        </w:rPr>
        <w:t>սահմանված</w:t>
      </w:r>
      <w:r w:rsidRPr="00712340">
        <w:rPr>
          <w:rFonts w:ascii="GHEA Grapalat" w:hAnsi="GHEA Grapalat"/>
          <w:sz w:val="20"/>
          <w:szCs w:val="20"/>
          <w:lang w:val="es-ES"/>
        </w:rPr>
        <w:t xml:space="preserve"> </w:t>
      </w:r>
      <w:r w:rsidRPr="00712340">
        <w:rPr>
          <w:rFonts w:ascii="GHEA Grapalat" w:hAnsi="GHEA Grapalat"/>
          <w:sz w:val="20"/>
          <w:szCs w:val="20"/>
        </w:rPr>
        <w:t>կարգով</w:t>
      </w:r>
      <w:r w:rsidRPr="00712340">
        <w:rPr>
          <w:rFonts w:ascii="GHEA Grapalat" w:hAnsi="GHEA Grapalat"/>
          <w:sz w:val="20"/>
          <w:szCs w:val="20"/>
          <w:lang w:val="es-ES"/>
        </w:rPr>
        <w:t xml:space="preserve"> </w:t>
      </w:r>
      <w:r w:rsidRPr="00712340">
        <w:rPr>
          <w:rFonts w:ascii="GHEA Grapalat" w:hAnsi="GHEA Grapalat"/>
          <w:sz w:val="20"/>
          <w:szCs w:val="20"/>
        </w:rPr>
        <w:t>կայացված</w:t>
      </w:r>
      <w:r w:rsidRPr="00712340">
        <w:rPr>
          <w:rFonts w:ascii="GHEA Grapalat" w:hAnsi="GHEA Grapalat"/>
          <w:sz w:val="20"/>
          <w:szCs w:val="20"/>
          <w:lang w:val="es-ES"/>
        </w:rPr>
        <w:t xml:space="preserve"> </w:t>
      </w:r>
      <w:r w:rsidRPr="00712340">
        <w:rPr>
          <w:rFonts w:ascii="GHEA Grapalat" w:hAnsi="GHEA Grapalat"/>
          <w:sz w:val="20"/>
          <w:szCs w:val="20"/>
        </w:rPr>
        <w:t>անբողոքարկելի</w:t>
      </w:r>
      <w:r w:rsidRPr="00712340">
        <w:rPr>
          <w:rFonts w:ascii="GHEA Grapalat" w:hAnsi="GHEA Grapalat"/>
          <w:sz w:val="20"/>
          <w:szCs w:val="20"/>
          <w:lang w:val="es-ES"/>
        </w:rPr>
        <w:t xml:space="preserve"> </w:t>
      </w:r>
      <w:r w:rsidRPr="00712340">
        <w:rPr>
          <w:rFonts w:ascii="GHEA Grapalat" w:hAnsi="GHEA Grapalat"/>
          <w:sz w:val="20"/>
          <w:szCs w:val="20"/>
        </w:rPr>
        <w:t>վարչական</w:t>
      </w:r>
      <w:r w:rsidRPr="00712340">
        <w:rPr>
          <w:rFonts w:ascii="GHEA Grapalat" w:hAnsi="GHEA Grapalat"/>
          <w:sz w:val="20"/>
          <w:szCs w:val="20"/>
          <w:lang w:val="es-ES"/>
        </w:rPr>
        <w:t xml:space="preserve"> </w:t>
      </w:r>
      <w:r w:rsidRPr="00712340">
        <w:rPr>
          <w:rFonts w:ascii="GHEA Grapalat" w:hAnsi="GHEA Grapalat"/>
          <w:sz w:val="20"/>
          <w:szCs w:val="20"/>
        </w:rPr>
        <w:t>ակտ</w:t>
      </w:r>
      <w:r w:rsidRPr="00712340">
        <w:rPr>
          <w:rFonts w:ascii="GHEA Grapalat" w:hAnsi="GHEA Grapalat"/>
          <w:sz w:val="20"/>
          <w:szCs w:val="20"/>
          <w:lang w:val="es-ES"/>
        </w:rPr>
        <w:t xml:space="preserve">` </w:t>
      </w:r>
      <w:r w:rsidRPr="00712340">
        <w:rPr>
          <w:rFonts w:ascii="GHEA Grapalat" w:hAnsi="GHEA Grapalat"/>
          <w:sz w:val="20"/>
          <w:szCs w:val="20"/>
        </w:rPr>
        <w:t>գնումների</w:t>
      </w:r>
      <w:r w:rsidRPr="00712340">
        <w:rPr>
          <w:rFonts w:ascii="GHEA Grapalat" w:hAnsi="GHEA Grapalat"/>
          <w:sz w:val="20"/>
          <w:szCs w:val="20"/>
          <w:lang w:val="es-ES"/>
        </w:rPr>
        <w:t xml:space="preserve"> </w:t>
      </w:r>
      <w:r w:rsidRPr="00712340">
        <w:rPr>
          <w:rFonts w:ascii="GHEA Grapalat" w:hAnsi="GHEA Grapalat"/>
          <w:sz w:val="20"/>
          <w:szCs w:val="20"/>
        </w:rPr>
        <w:t>ոլորտում</w:t>
      </w:r>
      <w:r w:rsidRPr="00712340">
        <w:rPr>
          <w:rFonts w:ascii="GHEA Grapalat" w:hAnsi="GHEA Grapalat"/>
          <w:sz w:val="20"/>
          <w:szCs w:val="20"/>
          <w:lang w:val="es-ES"/>
        </w:rPr>
        <w:t xml:space="preserve"> </w:t>
      </w:r>
      <w:r w:rsidRPr="00712340">
        <w:rPr>
          <w:rFonts w:ascii="GHEA Grapalat" w:hAnsi="GHEA Grapalat" w:cs="Sylfaen"/>
          <w:sz w:val="20"/>
          <w:szCs w:val="20"/>
        </w:rPr>
        <w:t>հակամրցակցային</w:t>
      </w:r>
      <w:r w:rsidRPr="00712340">
        <w:rPr>
          <w:rFonts w:ascii="GHEA Grapalat" w:hAnsi="GHEA Grapalat"/>
          <w:sz w:val="20"/>
          <w:szCs w:val="20"/>
          <w:lang w:val="es-ES"/>
        </w:rPr>
        <w:t xml:space="preserve"> </w:t>
      </w:r>
      <w:r w:rsidRPr="00712340">
        <w:rPr>
          <w:rFonts w:ascii="GHEA Grapalat" w:hAnsi="GHEA Grapalat" w:cs="Sylfaen"/>
          <w:sz w:val="20"/>
          <w:szCs w:val="20"/>
        </w:rPr>
        <w:t>համաձայնության</w:t>
      </w:r>
      <w:r w:rsidRPr="00712340">
        <w:rPr>
          <w:rFonts w:ascii="GHEA Grapalat" w:hAnsi="GHEA Grapalat"/>
          <w:sz w:val="20"/>
          <w:szCs w:val="20"/>
          <w:lang w:val="es-ES"/>
        </w:rPr>
        <w:t xml:space="preserve"> </w:t>
      </w:r>
      <w:r w:rsidRPr="00712340">
        <w:rPr>
          <w:rFonts w:ascii="GHEA Grapalat" w:hAnsi="GHEA Grapalat" w:cs="Sylfaen"/>
          <w:sz w:val="20"/>
          <w:szCs w:val="20"/>
        </w:rPr>
        <w:t>կամ</w:t>
      </w:r>
      <w:r w:rsidRPr="00712340">
        <w:rPr>
          <w:rFonts w:ascii="GHEA Grapalat" w:hAnsi="GHEA Grapalat"/>
          <w:sz w:val="20"/>
          <w:szCs w:val="20"/>
          <w:lang w:val="es-ES"/>
        </w:rPr>
        <w:t xml:space="preserve"> </w:t>
      </w:r>
      <w:r w:rsidRPr="00712340">
        <w:rPr>
          <w:rFonts w:ascii="GHEA Grapalat" w:hAnsi="GHEA Grapalat" w:cs="Sylfaen"/>
          <w:sz w:val="20"/>
          <w:szCs w:val="20"/>
        </w:rPr>
        <w:t>գերիշխող</w:t>
      </w:r>
      <w:r w:rsidRPr="00712340">
        <w:rPr>
          <w:rFonts w:ascii="GHEA Grapalat" w:hAnsi="GHEA Grapalat"/>
          <w:sz w:val="20"/>
          <w:szCs w:val="20"/>
          <w:lang w:val="es-ES"/>
        </w:rPr>
        <w:t xml:space="preserve"> </w:t>
      </w:r>
      <w:r w:rsidRPr="00712340">
        <w:rPr>
          <w:rFonts w:ascii="GHEA Grapalat" w:hAnsi="GHEA Grapalat" w:cs="Sylfaen"/>
          <w:sz w:val="20"/>
          <w:szCs w:val="20"/>
        </w:rPr>
        <w:t>դիրքի</w:t>
      </w:r>
      <w:r w:rsidRPr="00712340">
        <w:rPr>
          <w:rFonts w:ascii="GHEA Grapalat" w:hAnsi="GHEA Grapalat"/>
          <w:sz w:val="20"/>
          <w:szCs w:val="20"/>
          <w:lang w:val="es-ES"/>
        </w:rPr>
        <w:t xml:space="preserve"> </w:t>
      </w:r>
      <w:r w:rsidRPr="00712340">
        <w:rPr>
          <w:rFonts w:ascii="GHEA Grapalat" w:hAnsi="GHEA Grapalat" w:cs="Sylfaen"/>
          <w:sz w:val="20"/>
          <w:szCs w:val="20"/>
        </w:rPr>
        <w:t>չարաշահման</w:t>
      </w:r>
      <w:r w:rsidRPr="00712340">
        <w:rPr>
          <w:rFonts w:ascii="GHEA Grapalat" w:hAnsi="GHEA Grapalat"/>
          <w:sz w:val="20"/>
          <w:szCs w:val="20"/>
          <w:lang w:val="es-ES"/>
        </w:rPr>
        <w:t xml:space="preserve"> </w:t>
      </w:r>
      <w:r w:rsidRPr="00712340">
        <w:rPr>
          <w:rFonts w:ascii="GHEA Grapalat" w:hAnsi="GHEA Grapalat" w:cs="Sylfaen"/>
          <w:sz w:val="20"/>
          <w:szCs w:val="20"/>
        </w:rPr>
        <w:t>համար</w:t>
      </w:r>
      <w:r w:rsidRPr="00712340">
        <w:rPr>
          <w:rFonts w:ascii="GHEA Grapalat" w:hAnsi="GHEA Grapalat" w:cs="Sylfaen"/>
          <w:sz w:val="20"/>
          <w:szCs w:val="20"/>
          <w:lang w:val="es-ES"/>
        </w:rPr>
        <w:t>.</w:t>
      </w:r>
    </w:p>
    <w:p w:rsidR="00753E6E" w:rsidRPr="00712340" w:rsidRDefault="00753E6E" w:rsidP="00EF3662">
      <w:pPr>
        <w:ind w:firstLine="720"/>
        <w:jc w:val="both"/>
        <w:rPr>
          <w:rFonts w:ascii="GHEA Grapalat" w:hAnsi="GHEA Grapalat"/>
          <w:sz w:val="20"/>
          <w:szCs w:val="20"/>
          <w:lang w:val="es-ES"/>
        </w:rPr>
      </w:pPr>
      <w:r w:rsidRPr="00712340">
        <w:rPr>
          <w:rFonts w:ascii="GHEA Grapalat" w:hAnsi="GHEA Grapalat" w:cs="Sylfaen"/>
          <w:sz w:val="20"/>
          <w:szCs w:val="20"/>
          <w:lang w:val="es-ES"/>
        </w:rPr>
        <w:t xml:space="preserve">5) </w:t>
      </w:r>
      <w:r w:rsidRPr="00712340">
        <w:rPr>
          <w:rFonts w:ascii="GHEA Grapalat" w:hAnsi="GHEA Grapalat" w:cs="Sylfaen"/>
          <w:sz w:val="20"/>
          <w:szCs w:val="20"/>
        </w:rPr>
        <w:t>որոնք</w:t>
      </w:r>
      <w:r w:rsidRPr="00712340">
        <w:rPr>
          <w:rFonts w:ascii="GHEA Grapalat" w:hAnsi="GHEA Grapalat" w:cs="Sylfaen"/>
          <w:sz w:val="20"/>
          <w:szCs w:val="20"/>
          <w:lang w:val="es-ES"/>
        </w:rPr>
        <w:t xml:space="preserve"> </w:t>
      </w:r>
      <w:r w:rsidRPr="00712340">
        <w:rPr>
          <w:rFonts w:ascii="GHEA Grapalat" w:hAnsi="GHEA Grapalat" w:cs="Sylfaen"/>
          <w:sz w:val="20"/>
          <w:szCs w:val="20"/>
        </w:rPr>
        <w:t>հայտը</w:t>
      </w:r>
      <w:r w:rsidRPr="00712340">
        <w:rPr>
          <w:rFonts w:ascii="GHEA Grapalat" w:hAnsi="GHEA Grapalat" w:cs="Sylfaen"/>
          <w:sz w:val="20"/>
          <w:szCs w:val="20"/>
          <w:lang w:val="es-ES"/>
        </w:rPr>
        <w:t xml:space="preserve"> </w:t>
      </w:r>
      <w:r w:rsidRPr="00712340">
        <w:rPr>
          <w:rFonts w:ascii="GHEA Grapalat" w:hAnsi="GHEA Grapalat" w:cs="Sylfaen"/>
          <w:sz w:val="20"/>
          <w:szCs w:val="20"/>
        </w:rPr>
        <w:t>ներկայացնելու</w:t>
      </w:r>
      <w:r w:rsidRPr="00712340">
        <w:rPr>
          <w:rFonts w:ascii="GHEA Grapalat" w:hAnsi="GHEA Grapalat" w:cs="Sylfaen"/>
          <w:sz w:val="20"/>
          <w:szCs w:val="20"/>
          <w:lang w:val="es-ES"/>
        </w:rPr>
        <w:t xml:space="preserve"> </w:t>
      </w:r>
      <w:r w:rsidRPr="00712340">
        <w:rPr>
          <w:rFonts w:ascii="GHEA Grapalat" w:hAnsi="GHEA Grapalat" w:cs="Sylfaen"/>
          <w:sz w:val="20"/>
          <w:szCs w:val="20"/>
        </w:rPr>
        <w:t>օրվա</w:t>
      </w:r>
      <w:r w:rsidRPr="00712340">
        <w:rPr>
          <w:rFonts w:ascii="GHEA Grapalat" w:hAnsi="GHEA Grapalat" w:cs="Sylfaen"/>
          <w:sz w:val="20"/>
          <w:szCs w:val="20"/>
          <w:lang w:val="es-ES"/>
        </w:rPr>
        <w:t xml:space="preserve"> </w:t>
      </w:r>
      <w:r w:rsidRPr="00712340">
        <w:rPr>
          <w:rFonts w:ascii="GHEA Grapalat" w:hAnsi="GHEA Grapalat" w:cs="Sylfaen"/>
          <w:sz w:val="20"/>
          <w:szCs w:val="20"/>
        </w:rPr>
        <w:t>դրությամբ</w:t>
      </w:r>
      <w:r w:rsidRPr="00712340">
        <w:rPr>
          <w:rFonts w:ascii="GHEA Grapalat" w:hAnsi="GHEA Grapalat" w:cs="Sylfaen"/>
          <w:sz w:val="20"/>
          <w:szCs w:val="20"/>
          <w:lang w:val="es-ES"/>
        </w:rPr>
        <w:t xml:space="preserve"> </w:t>
      </w:r>
      <w:r w:rsidRPr="00712340">
        <w:rPr>
          <w:rFonts w:ascii="GHEA Grapalat" w:hAnsi="GHEA Grapalat" w:cs="Sylfaen"/>
          <w:sz w:val="20"/>
          <w:szCs w:val="20"/>
        </w:rPr>
        <w:t>ներառված</w:t>
      </w:r>
      <w:r w:rsidRPr="00712340">
        <w:rPr>
          <w:rFonts w:ascii="GHEA Grapalat" w:hAnsi="GHEA Grapalat" w:cs="Sylfaen"/>
          <w:sz w:val="20"/>
          <w:szCs w:val="20"/>
          <w:lang w:val="es-ES"/>
        </w:rPr>
        <w:t xml:space="preserve"> </w:t>
      </w:r>
      <w:r w:rsidRPr="00712340">
        <w:rPr>
          <w:rFonts w:ascii="GHEA Grapalat" w:hAnsi="GHEA Grapalat" w:cs="Sylfaen"/>
          <w:sz w:val="20"/>
          <w:szCs w:val="20"/>
        </w:rPr>
        <w:t>են</w:t>
      </w:r>
      <w:r w:rsidRPr="00712340">
        <w:rPr>
          <w:rFonts w:ascii="GHEA Grapalat" w:hAnsi="GHEA Grapalat" w:cs="Sylfaen"/>
          <w:sz w:val="20"/>
          <w:szCs w:val="20"/>
          <w:lang w:val="es-ES"/>
        </w:rPr>
        <w:t xml:space="preserve"> </w:t>
      </w:r>
      <w:r w:rsidRPr="00712340">
        <w:rPr>
          <w:rFonts w:ascii="GHEA Grapalat" w:hAnsi="GHEA Grapalat" w:cs="Sylfaen"/>
          <w:sz w:val="20"/>
          <w:szCs w:val="20"/>
        </w:rPr>
        <w:t>Եվրասիական</w:t>
      </w:r>
      <w:r w:rsidRPr="00712340">
        <w:rPr>
          <w:rFonts w:ascii="GHEA Grapalat" w:hAnsi="GHEA Grapalat" w:cs="Sylfaen"/>
          <w:sz w:val="20"/>
          <w:szCs w:val="20"/>
          <w:lang w:val="es-ES"/>
        </w:rPr>
        <w:t xml:space="preserve"> </w:t>
      </w:r>
      <w:r w:rsidRPr="00712340">
        <w:rPr>
          <w:rFonts w:ascii="GHEA Grapalat" w:hAnsi="GHEA Grapalat" w:cs="Sylfaen"/>
          <w:sz w:val="20"/>
          <w:szCs w:val="20"/>
        </w:rPr>
        <w:t>տնտեսական</w:t>
      </w:r>
      <w:r w:rsidRPr="00712340">
        <w:rPr>
          <w:rFonts w:ascii="GHEA Grapalat" w:hAnsi="GHEA Grapalat" w:cs="Sylfaen"/>
          <w:sz w:val="20"/>
          <w:szCs w:val="20"/>
          <w:lang w:val="es-ES"/>
        </w:rPr>
        <w:t xml:space="preserve"> </w:t>
      </w:r>
      <w:r w:rsidRPr="00712340">
        <w:rPr>
          <w:rFonts w:ascii="GHEA Grapalat" w:hAnsi="GHEA Grapalat" w:cs="Sylfaen"/>
          <w:sz w:val="20"/>
          <w:szCs w:val="20"/>
        </w:rPr>
        <w:t>միությանն</w:t>
      </w:r>
      <w:r w:rsidRPr="00712340">
        <w:rPr>
          <w:rFonts w:ascii="GHEA Grapalat" w:hAnsi="GHEA Grapalat" w:cs="Sylfaen"/>
          <w:sz w:val="20"/>
          <w:szCs w:val="20"/>
          <w:lang w:val="es-ES"/>
        </w:rPr>
        <w:t xml:space="preserve"> </w:t>
      </w:r>
      <w:r w:rsidRPr="00712340">
        <w:rPr>
          <w:rFonts w:ascii="GHEA Grapalat" w:hAnsi="GHEA Grapalat" w:cs="Sylfaen"/>
          <w:sz w:val="20"/>
          <w:szCs w:val="20"/>
        </w:rPr>
        <w:t>անդամակցող</w:t>
      </w:r>
      <w:r w:rsidRPr="00712340">
        <w:rPr>
          <w:rFonts w:ascii="GHEA Grapalat" w:hAnsi="GHEA Grapalat" w:cs="Sylfaen"/>
          <w:sz w:val="20"/>
          <w:szCs w:val="20"/>
          <w:lang w:val="es-ES"/>
        </w:rPr>
        <w:t xml:space="preserve"> </w:t>
      </w:r>
      <w:r w:rsidRPr="00712340">
        <w:rPr>
          <w:rFonts w:ascii="GHEA Grapalat" w:hAnsi="GHEA Grapalat" w:cs="Sylfaen"/>
          <w:sz w:val="20"/>
          <w:szCs w:val="20"/>
        </w:rPr>
        <w:t>երկրների</w:t>
      </w:r>
      <w:r w:rsidRPr="00712340">
        <w:rPr>
          <w:rFonts w:ascii="GHEA Grapalat" w:hAnsi="GHEA Grapalat" w:cs="Sylfaen"/>
          <w:sz w:val="20"/>
          <w:szCs w:val="20"/>
          <w:lang w:val="es-ES"/>
        </w:rPr>
        <w:t xml:space="preserve"> </w:t>
      </w:r>
      <w:r w:rsidRPr="00712340">
        <w:rPr>
          <w:rFonts w:ascii="GHEA Grapalat" w:hAnsi="GHEA Grapalat" w:cs="Sylfaen"/>
          <w:sz w:val="20"/>
          <w:szCs w:val="20"/>
        </w:rPr>
        <w:t>գնումների</w:t>
      </w:r>
      <w:r w:rsidRPr="00712340">
        <w:rPr>
          <w:rFonts w:ascii="GHEA Grapalat" w:hAnsi="GHEA Grapalat" w:cs="Sylfaen"/>
          <w:sz w:val="20"/>
          <w:szCs w:val="20"/>
          <w:lang w:val="es-ES"/>
        </w:rPr>
        <w:t xml:space="preserve"> </w:t>
      </w:r>
      <w:r w:rsidRPr="00712340">
        <w:rPr>
          <w:rFonts w:ascii="GHEA Grapalat" w:hAnsi="GHEA Grapalat" w:cs="Sylfaen"/>
          <w:sz w:val="20"/>
          <w:szCs w:val="20"/>
        </w:rPr>
        <w:t>մասին</w:t>
      </w:r>
      <w:r w:rsidRPr="00712340">
        <w:rPr>
          <w:rFonts w:ascii="GHEA Grapalat" w:hAnsi="GHEA Grapalat" w:cs="Sylfaen"/>
          <w:sz w:val="20"/>
          <w:szCs w:val="20"/>
          <w:lang w:val="es-ES"/>
        </w:rPr>
        <w:t xml:space="preserve"> </w:t>
      </w:r>
      <w:r w:rsidRPr="00712340">
        <w:rPr>
          <w:rFonts w:ascii="GHEA Grapalat" w:hAnsi="GHEA Grapalat" w:cs="Sylfaen"/>
          <w:sz w:val="20"/>
          <w:szCs w:val="20"/>
        </w:rPr>
        <w:t>օրենսդրության</w:t>
      </w:r>
      <w:r w:rsidRPr="00712340">
        <w:rPr>
          <w:rFonts w:ascii="GHEA Grapalat" w:hAnsi="GHEA Grapalat" w:cs="Sylfaen"/>
          <w:sz w:val="20"/>
          <w:szCs w:val="20"/>
          <w:lang w:val="es-ES"/>
        </w:rPr>
        <w:t xml:space="preserve"> </w:t>
      </w:r>
      <w:r w:rsidRPr="00712340">
        <w:rPr>
          <w:rFonts w:ascii="GHEA Grapalat" w:hAnsi="GHEA Grapalat" w:cs="Sylfaen"/>
          <w:sz w:val="20"/>
          <w:szCs w:val="20"/>
        </w:rPr>
        <w:t>համաձայն</w:t>
      </w:r>
      <w:r w:rsidRPr="00712340">
        <w:rPr>
          <w:rFonts w:ascii="GHEA Grapalat" w:hAnsi="GHEA Grapalat" w:cs="Sylfaen"/>
          <w:sz w:val="20"/>
          <w:szCs w:val="20"/>
          <w:lang w:val="es-ES"/>
        </w:rPr>
        <w:t xml:space="preserve"> </w:t>
      </w:r>
      <w:r w:rsidRPr="00712340">
        <w:rPr>
          <w:rFonts w:ascii="GHEA Grapalat" w:hAnsi="GHEA Grapalat" w:cs="Sylfaen"/>
          <w:sz w:val="20"/>
          <w:szCs w:val="20"/>
        </w:rPr>
        <w:t>հրապարակված</w:t>
      </w:r>
      <w:r w:rsidRPr="00712340">
        <w:rPr>
          <w:rFonts w:ascii="GHEA Grapalat" w:hAnsi="GHEA Grapalat" w:cs="Sylfaen"/>
          <w:sz w:val="20"/>
          <w:szCs w:val="20"/>
          <w:lang w:val="es-ES"/>
        </w:rPr>
        <w:t xml:space="preserve"> </w:t>
      </w:r>
      <w:r w:rsidRPr="00712340">
        <w:rPr>
          <w:rFonts w:ascii="GHEA Grapalat" w:hAnsi="GHEA Grapalat" w:cs="Sylfaen"/>
          <w:sz w:val="20"/>
          <w:szCs w:val="20"/>
        </w:rPr>
        <w:t>գնումների</w:t>
      </w:r>
      <w:r w:rsidRPr="00712340">
        <w:rPr>
          <w:rFonts w:ascii="GHEA Grapalat" w:hAnsi="GHEA Grapalat" w:cs="Sylfaen"/>
          <w:sz w:val="20"/>
          <w:szCs w:val="20"/>
          <w:lang w:val="es-ES"/>
        </w:rPr>
        <w:t xml:space="preserve"> </w:t>
      </w:r>
      <w:r w:rsidRPr="00712340">
        <w:rPr>
          <w:rFonts w:ascii="GHEA Grapalat" w:hAnsi="GHEA Grapalat" w:cs="Sylfaen"/>
          <w:sz w:val="20"/>
          <w:szCs w:val="20"/>
        </w:rPr>
        <w:t>գործընթացին</w:t>
      </w:r>
      <w:r w:rsidRPr="00712340">
        <w:rPr>
          <w:rFonts w:ascii="GHEA Grapalat" w:hAnsi="GHEA Grapalat"/>
          <w:sz w:val="20"/>
          <w:szCs w:val="20"/>
          <w:lang w:val="es-ES"/>
        </w:rPr>
        <w:t xml:space="preserve"> </w:t>
      </w:r>
      <w:r w:rsidRPr="00712340">
        <w:rPr>
          <w:rFonts w:ascii="GHEA Grapalat" w:hAnsi="GHEA Grapalat" w:cs="Sylfaen"/>
          <w:sz w:val="20"/>
          <w:szCs w:val="20"/>
        </w:rPr>
        <w:t>մասնակցելու</w:t>
      </w:r>
      <w:r w:rsidRPr="00712340">
        <w:rPr>
          <w:rFonts w:ascii="GHEA Grapalat" w:hAnsi="GHEA Grapalat"/>
          <w:sz w:val="20"/>
          <w:szCs w:val="20"/>
          <w:lang w:val="es-ES"/>
        </w:rPr>
        <w:t xml:space="preserve"> </w:t>
      </w:r>
      <w:r w:rsidRPr="00712340">
        <w:rPr>
          <w:rFonts w:ascii="GHEA Grapalat" w:hAnsi="GHEA Grapalat" w:cs="Sylfaen"/>
          <w:sz w:val="20"/>
          <w:szCs w:val="20"/>
        </w:rPr>
        <w:t>իրավունք</w:t>
      </w:r>
      <w:r w:rsidRPr="00712340">
        <w:rPr>
          <w:rFonts w:ascii="GHEA Grapalat" w:hAnsi="GHEA Grapalat"/>
          <w:sz w:val="20"/>
          <w:szCs w:val="20"/>
          <w:lang w:val="es-ES"/>
        </w:rPr>
        <w:t xml:space="preserve"> </w:t>
      </w:r>
      <w:r w:rsidRPr="00712340">
        <w:rPr>
          <w:rFonts w:ascii="GHEA Grapalat" w:hAnsi="GHEA Grapalat" w:cs="Sylfaen"/>
          <w:sz w:val="20"/>
          <w:szCs w:val="20"/>
        </w:rPr>
        <w:t>չունեցող</w:t>
      </w:r>
      <w:r w:rsidRPr="00712340">
        <w:rPr>
          <w:rFonts w:ascii="GHEA Grapalat" w:hAnsi="GHEA Grapalat"/>
          <w:sz w:val="20"/>
          <w:szCs w:val="20"/>
          <w:lang w:val="es-ES"/>
        </w:rPr>
        <w:t xml:space="preserve"> </w:t>
      </w:r>
      <w:r w:rsidRPr="00712340">
        <w:rPr>
          <w:rFonts w:ascii="GHEA Grapalat" w:hAnsi="GHEA Grapalat" w:cs="Sylfaen"/>
          <w:sz w:val="20"/>
          <w:szCs w:val="20"/>
        </w:rPr>
        <w:t>մասնակիցների</w:t>
      </w:r>
      <w:r w:rsidRPr="00712340">
        <w:rPr>
          <w:rFonts w:ascii="GHEA Grapalat" w:hAnsi="GHEA Grapalat"/>
          <w:sz w:val="20"/>
          <w:szCs w:val="20"/>
          <w:lang w:val="es-ES"/>
        </w:rPr>
        <w:t xml:space="preserve"> </w:t>
      </w:r>
      <w:r w:rsidRPr="00712340">
        <w:rPr>
          <w:rFonts w:ascii="GHEA Grapalat" w:hAnsi="GHEA Grapalat" w:cs="Sylfaen"/>
          <w:sz w:val="20"/>
          <w:szCs w:val="20"/>
        </w:rPr>
        <w:t>ցուցակում</w:t>
      </w:r>
      <w:r w:rsidRPr="00712340">
        <w:rPr>
          <w:rFonts w:ascii="GHEA Grapalat" w:hAnsi="GHEA Grapalat" w:cs="Sylfaen"/>
          <w:sz w:val="20"/>
          <w:szCs w:val="20"/>
          <w:lang w:val="es-ES"/>
        </w:rPr>
        <w:t xml:space="preserve">. </w:t>
      </w:r>
    </w:p>
    <w:p w:rsidR="00753E6E" w:rsidRPr="00712340" w:rsidRDefault="00753E6E" w:rsidP="00EF3662">
      <w:pPr>
        <w:ind w:firstLine="567"/>
        <w:jc w:val="both"/>
        <w:rPr>
          <w:rFonts w:ascii="GHEA Grapalat" w:hAnsi="GHEA Grapalat"/>
          <w:sz w:val="20"/>
          <w:szCs w:val="20"/>
          <w:lang w:val="es-ES"/>
        </w:rPr>
      </w:pPr>
      <w:r w:rsidRPr="00712340">
        <w:rPr>
          <w:rFonts w:ascii="GHEA Grapalat" w:hAnsi="GHEA Grapalat"/>
          <w:sz w:val="20"/>
          <w:szCs w:val="20"/>
          <w:lang w:val="es-ES"/>
        </w:rPr>
        <w:t xml:space="preserve">   6) </w:t>
      </w:r>
      <w:r w:rsidRPr="00712340">
        <w:rPr>
          <w:rFonts w:ascii="GHEA Grapalat" w:hAnsi="GHEA Grapalat"/>
          <w:sz w:val="20"/>
          <w:szCs w:val="20"/>
        </w:rPr>
        <w:t>որոնք</w:t>
      </w:r>
      <w:r w:rsidRPr="00712340">
        <w:rPr>
          <w:rFonts w:ascii="GHEA Grapalat" w:hAnsi="GHEA Grapalat"/>
          <w:sz w:val="20"/>
          <w:szCs w:val="20"/>
          <w:lang w:val="es-ES"/>
        </w:rPr>
        <w:t xml:space="preserve"> </w:t>
      </w:r>
      <w:r w:rsidRPr="00712340">
        <w:rPr>
          <w:rFonts w:ascii="GHEA Grapalat" w:hAnsi="GHEA Grapalat"/>
          <w:sz w:val="20"/>
          <w:szCs w:val="20"/>
        </w:rPr>
        <w:t>հայտը</w:t>
      </w:r>
      <w:r w:rsidRPr="00712340">
        <w:rPr>
          <w:rFonts w:ascii="GHEA Grapalat" w:hAnsi="GHEA Grapalat"/>
          <w:sz w:val="20"/>
          <w:szCs w:val="20"/>
          <w:lang w:val="es-ES"/>
        </w:rPr>
        <w:t xml:space="preserve"> </w:t>
      </w:r>
      <w:r w:rsidRPr="00712340">
        <w:rPr>
          <w:rFonts w:ascii="GHEA Grapalat" w:hAnsi="GHEA Grapalat"/>
          <w:sz w:val="20"/>
          <w:szCs w:val="20"/>
        </w:rPr>
        <w:t>ներկայացնելու</w:t>
      </w:r>
      <w:r w:rsidRPr="00712340">
        <w:rPr>
          <w:rFonts w:ascii="GHEA Grapalat" w:hAnsi="GHEA Grapalat"/>
          <w:sz w:val="20"/>
          <w:szCs w:val="20"/>
          <w:lang w:val="es-ES"/>
        </w:rPr>
        <w:t xml:space="preserve"> </w:t>
      </w:r>
      <w:r w:rsidRPr="00712340">
        <w:rPr>
          <w:rFonts w:ascii="GHEA Grapalat" w:hAnsi="GHEA Grapalat"/>
          <w:sz w:val="20"/>
          <w:szCs w:val="20"/>
        </w:rPr>
        <w:t>օրվա</w:t>
      </w:r>
      <w:r w:rsidRPr="00712340">
        <w:rPr>
          <w:rFonts w:ascii="GHEA Grapalat" w:hAnsi="GHEA Grapalat"/>
          <w:sz w:val="20"/>
          <w:szCs w:val="20"/>
          <w:lang w:val="es-ES"/>
        </w:rPr>
        <w:t xml:space="preserve"> </w:t>
      </w:r>
      <w:r w:rsidRPr="00712340">
        <w:rPr>
          <w:rFonts w:ascii="GHEA Grapalat" w:hAnsi="GHEA Grapalat"/>
          <w:sz w:val="20"/>
          <w:szCs w:val="20"/>
        </w:rPr>
        <w:t>դրությամբ</w:t>
      </w:r>
      <w:r w:rsidRPr="00712340">
        <w:rPr>
          <w:rFonts w:ascii="GHEA Grapalat" w:hAnsi="GHEA Grapalat"/>
          <w:sz w:val="20"/>
          <w:szCs w:val="20"/>
          <w:lang w:val="es-ES"/>
        </w:rPr>
        <w:t xml:space="preserve"> </w:t>
      </w:r>
      <w:r w:rsidRPr="00712340">
        <w:rPr>
          <w:rFonts w:ascii="GHEA Grapalat" w:hAnsi="GHEA Grapalat" w:cs="Sylfaen"/>
          <w:sz w:val="20"/>
          <w:szCs w:val="20"/>
        </w:rPr>
        <w:t>ներառված</w:t>
      </w:r>
      <w:r w:rsidRPr="00712340">
        <w:rPr>
          <w:rFonts w:ascii="GHEA Grapalat" w:hAnsi="GHEA Grapalat"/>
          <w:sz w:val="20"/>
          <w:szCs w:val="20"/>
          <w:lang w:val="es-ES"/>
        </w:rPr>
        <w:t xml:space="preserve"> </w:t>
      </w:r>
      <w:r w:rsidRPr="00712340">
        <w:rPr>
          <w:rFonts w:ascii="GHEA Grapalat" w:hAnsi="GHEA Grapalat" w:cs="Sylfaen"/>
          <w:sz w:val="20"/>
          <w:szCs w:val="20"/>
        </w:rPr>
        <w:t>են</w:t>
      </w:r>
      <w:r w:rsidRPr="00712340">
        <w:rPr>
          <w:rFonts w:ascii="GHEA Grapalat" w:hAnsi="GHEA Grapalat"/>
          <w:sz w:val="20"/>
          <w:szCs w:val="20"/>
          <w:lang w:val="es-ES"/>
        </w:rPr>
        <w:t xml:space="preserve"> </w:t>
      </w:r>
      <w:r w:rsidRPr="00712340">
        <w:rPr>
          <w:rFonts w:ascii="GHEA Grapalat" w:hAnsi="GHEA Grapalat" w:cs="Sylfaen"/>
          <w:sz w:val="20"/>
          <w:szCs w:val="20"/>
        </w:rPr>
        <w:t>գնումների</w:t>
      </w:r>
      <w:r w:rsidRPr="00712340">
        <w:rPr>
          <w:rFonts w:ascii="GHEA Grapalat" w:hAnsi="GHEA Grapalat" w:cs="Sylfaen"/>
          <w:sz w:val="20"/>
          <w:szCs w:val="20"/>
          <w:lang w:val="es-ES"/>
        </w:rPr>
        <w:t xml:space="preserve"> </w:t>
      </w:r>
      <w:r w:rsidRPr="00712340">
        <w:rPr>
          <w:rFonts w:ascii="GHEA Grapalat" w:hAnsi="GHEA Grapalat" w:cs="Sylfaen"/>
          <w:sz w:val="20"/>
          <w:szCs w:val="20"/>
        </w:rPr>
        <w:t>գործընթացին</w:t>
      </w:r>
      <w:r w:rsidRPr="00712340">
        <w:rPr>
          <w:rFonts w:ascii="GHEA Grapalat" w:hAnsi="GHEA Grapalat"/>
          <w:sz w:val="20"/>
          <w:szCs w:val="20"/>
          <w:lang w:val="es-ES"/>
        </w:rPr>
        <w:t xml:space="preserve"> </w:t>
      </w:r>
      <w:r w:rsidRPr="00712340">
        <w:rPr>
          <w:rFonts w:ascii="GHEA Grapalat" w:hAnsi="GHEA Grapalat" w:cs="Sylfaen"/>
          <w:sz w:val="20"/>
          <w:szCs w:val="20"/>
        </w:rPr>
        <w:t>մասնակցելու</w:t>
      </w:r>
      <w:r w:rsidRPr="00712340">
        <w:rPr>
          <w:rFonts w:ascii="GHEA Grapalat" w:hAnsi="GHEA Grapalat"/>
          <w:sz w:val="20"/>
          <w:szCs w:val="20"/>
          <w:lang w:val="es-ES"/>
        </w:rPr>
        <w:t xml:space="preserve"> </w:t>
      </w:r>
      <w:r w:rsidRPr="00712340">
        <w:rPr>
          <w:rFonts w:ascii="GHEA Grapalat" w:hAnsi="GHEA Grapalat" w:cs="Sylfaen"/>
          <w:sz w:val="20"/>
          <w:szCs w:val="20"/>
        </w:rPr>
        <w:t>իրավունք</w:t>
      </w:r>
      <w:r w:rsidRPr="00712340">
        <w:rPr>
          <w:rFonts w:ascii="GHEA Grapalat" w:hAnsi="GHEA Grapalat"/>
          <w:sz w:val="20"/>
          <w:szCs w:val="20"/>
          <w:lang w:val="es-ES"/>
        </w:rPr>
        <w:t xml:space="preserve"> </w:t>
      </w:r>
      <w:r w:rsidRPr="00712340">
        <w:rPr>
          <w:rFonts w:ascii="GHEA Grapalat" w:hAnsi="GHEA Grapalat" w:cs="Sylfaen"/>
          <w:sz w:val="20"/>
          <w:szCs w:val="20"/>
        </w:rPr>
        <w:t>չունեցող</w:t>
      </w:r>
      <w:r w:rsidRPr="00712340">
        <w:rPr>
          <w:rFonts w:ascii="GHEA Grapalat" w:hAnsi="GHEA Grapalat"/>
          <w:sz w:val="20"/>
          <w:szCs w:val="20"/>
          <w:lang w:val="es-ES"/>
        </w:rPr>
        <w:t xml:space="preserve"> </w:t>
      </w:r>
      <w:r w:rsidRPr="00712340">
        <w:rPr>
          <w:rFonts w:ascii="GHEA Grapalat" w:hAnsi="GHEA Grapalat" w:cs="Sylfaen"/>
          <w:sz w:val="20"/>
          <w:szCs w:val="20"/>
        </w:rPr>
        <w:t>մասնակիցների</w:t>
      </w:r>
      <w:r w:rsidRPr="00712340">
        <w:rPr>
          <w:rFonts w:ascii="GHEA Grapalat" w:hAnsi="GHEA Grapalat"/>
          <w:sz w:val="20"/>
          <w:szCs w:val="20"/>
          <w:lang w:val="es-ES"/>
        </w:rPr>
        <w:t xml:space="preserve"> </w:t>
      </w:r>
      <w:r w:rsidRPr="00712340">
        <w:rPr>
          <w:rFonts w:ascii="GHEA Grapalat" w:hAnsi="GHEA Grapalat" w:cs="Sylfaen"/>
          <w:sz w:val="20"/>
          <w:szCs w:val="20"/>
        </w:rPr>
        <w:t>ցուցակում</w:t>
      </w:r>
      <w:r w:rsidRPr="00712340">
        <w:rPr>
          <w:rFonts w:ascii="GHEA Grapalat" w:hAnsi="GHEA Grapalat"/>
          <w:sz w:val="20"/>
          <w:szCs w:val="20"/>
          <w:lang w:val="es-ES"/>
        </w:rPr>
        <w:t>:</w:t>
      </w:r>
    </w:p>
    <w:p w:rsidR="00990561" w:rsidRPr="00712340" w:rsidRDefault="00990561" w:rsidP="00EF3662">
      <w:pPr>
        <w:ind w:firstLine="567"/>
        <w:jc w:val="both"/>
        <w:rPr>
          <w:rFonts w:ascii="GHEA Grapalat" w:hAnsi="GHEA Grapalat" w:cs="Sylfaen"/>
          <w:sz w:val="20"/>
          <w:lang w:val="es-ES"/>
        </w:rPr>
      </w:pPr>
      <w:r w:rsidRPr="00712340">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712340" w:rsidRDefault="00753E6E" w:rsidP="00EF3662">
      <w:pPr>
        <w:ind w:firstLine="567"/>
        <w:jc w:val="both"/>
        <w:rPr>
          <w:rFonts w:ascii="GHEA Grapalat" w:hAnsi="GHEA Grapalat" w:cs="Sylfaen"/>
          <w:sz w:val="20"/>
          <w:lang w:val="es-ES"/>
        </w:rPr>
      </w:pPr>
      <w:r w:rsidRPr="00712340">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712340">
        <w:rPr>
          <w:rFonts w:ascii="GHEA Grapalat" w:hAnsi="GHEA Grapalat" w:cs="Arial"/>
          <w:sz w:val="20"/>
          <w:lang w:val="es-ES"/>
        </w:rPr>
        <w:t xml:space="preserve"> </w:t>
      </w:r>
      <w:r w:rsidRPr="00712340">
        <w:rPr>
          <w:rFonts w:ascii="GHEA Grapalat" w:hAnsi="GHEA Grapalat" w:cs="Sylfaen"/>
          <w:sz w:val="20"/>
          <w:lang w:val="es-ES"/>
        </w:rPr>
        <w:t>հրավերի</w:t>
      </w:r>
      <w:r w:rsidRPr="00712340">
        <w:rPr>
          <w:rFonts w:ascii="GHEA Grapalat" w:hAnsi="GHEA Grapalat" w:cs="Arial"/>
          <w:sz w:val="20"/>
          <w:lang w:val="es-ES"/>
        </w:rPr>
        <w:t xml:space="preserve"> 2-րդ </w:t>
      </w:r>
      <w:r w:rsidRPr="00712340">
        <w:rPr>
          <w:rFonts w:ascii="GHEA Grapalat" w:hAnsi="GHEA Grapalat" w:cs="Sylfaen"/>
          <w:sz w:val="20"/>
          <w:lang w:val="es-ES"/>
        </w:rPr>
        <w:t>մասի</w:t>
      </w:r>
      <w:r w:rsidRPr="00712340">
        <w:rPr>
          <w:rFonts w:ascii="GHEA Grapalat" w:hAnsi="GHEA Grapalat" w:cs="Arial"/>
          <w:sz w:val="20"/>
          <w:lang w:val="es-ES"/>
        </w:rPr>
        <w:t xml:space="preserve"> 2.2 </w:t>
      </w:r>
      <w:r w:rsidRPr="00712340">
        <w:rPr>
          <w:rFonts w:ascii="GHEA Grapalat" w:hAnsi="GHEA Grapalat" w:cs="Sylfaen"/>
          <w:sz w:val="20"/>
          <w:lang w:val="es-ES"/>
        </w:rPr>
        <w:t>կետով</w:t>
      </w:r>
      <w:r w:rsidRPr="00712340">
        <w:rPr>
          <w:rFonts w:ascii="GHEA Grapalat" w:hAnsi="GHEA Grapalat" w:cs="Arial"/>
          <w:sz w:val="20"/>
          <w:lang w:val="es-ES"/>
        </w:rPr>
        <w:t xml:space="preserve"> </w:t>
      </w:r>
      <w:r w:rsidRPr="00712340">
        <w:rPr>
          <w:rFonts w:ascii="GHEA Grapalat" w:hAnsi="GHEA Grapalat" w:cs="Sylfaen"/>
          <w:sz w:val="20"/>
          <w:lang w:val="es-ES"/>
        </w:rPr>
        <w:t>նախատեսված</w:t>
      </w:r>
      <w:r w:rsidRPr="00712340">
        <w:rPr>
          <w:rFonts w:ascii="GHEA Grapalat" w:hAnsi="GHEA Grapalat" w:cs="Arial"/>
          <w:sz w:val="20"/>
          <w:lang w:val="es-ES"/>
        </w:rPr>
        <w:t xml:space="preserve"> </w:t>
      </w:r>
      <w:r w:rsidRPr="00712340">
        <w:rPr>
          <w:rFonts w:ascii="GHEA Grapalat" w:hAnsi="GHEA Grapalat" w:cs="Sylfaen"/>
          <w:sz w:val="20"/>
          <w:lang w:val="es-ES"/>
        </w:rPr>
        <w:t>գրավոր</w:t>
      </w:r>
      <w:r w:rsidRPr="00712340">
        <w:rPr>
          <w:rFonts w:ascii="GHEA Grapalat" w:hAnsi="GHEA Grapalat" w:cs="Arial"/>
          <w:sz w:val="20"/>
          <w:lang w:val="es-ES"/>
        </w:rPr>
        <w:t xml:space="preserve"> </w:t>
      </w:r>
      <w:r w:rsidRPr="00712340">
        <w:rPr>
          <w:rFonts w:ascii="GHEA Grapalat" w:hAnsi="GHEA Grapalat" w:cs="Sylfaen"/>
          <w:sz w:val="20"/>
          <w:lang w:val="es-ES"/>
        </w:rPr>
        <w:t>հայտարարություն</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Բացի</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սույն</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կետով</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նախատեսված</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հայտարարությունից</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մասնակցության</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իրավունքի</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գնահատման</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համար</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մասնակցից</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այդ</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թվում</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ընտրված</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մասնակցից</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այլ</w:t>
      </w:r>
      <w:r w:rsidR="00EB487B" w:rsidRPr="00712340">
        <w:rPr>
          <w:rFonts w:ascii="GHEA Grapalat" w:hAnsi="GHEA Grapalat" w:cs="Sylfaen"/>
          <w:sz w:val="20"/>
          <w:lang w:val="es-ES"/>
        </w:rPr>
        <w:t xml:space="preserve"> </w:t>
      </w:r>
      <w:r w:rsidR="00EB487B" w:rsidRPr="00712340">
        <w:rPr>
          <w:rFonts w:ascii="GHEA Grapalat" w:hAnsi="GHEA Grapalat" w:cs="Sylfaen"/>
          <w:sz w:val="20"/>
        </w:rPr>
        <w:t>փաստաթղթեր</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կամ</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հիմնավորումներ</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չեն</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կարող</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պահանջվել</w:t>
      </w:r>
      <w:r w:rsidR="00EB487B" w:rsidRPr="00712340">
        <w:rPr>
          <w:rFonts w:ascii="GHEA Grapalat" w:hAnsi="GHEA Grapalat" w:cs="Sylfaen"/>
          <w:sz w:val="20"/>
          <w:lang w:val="es-ES"/>
        </w:rPr>
        <w:t>:</w:t>
      </w:r>
      <w:r w:rsidRPr="00712340">
        <w:rPr>
          <w:rFonts w:ascii="GHEA Grapalat" w:hAnsi="GHEA Grapalat" w:cs="Tahoma"/>
          <w:sz w:val="20"/>
          <w:lang w:val="hy-AM"/>
        </w:rPr>
        <w:t xml:space="preserve"> </w:t>
      </w:r>
      <w:r w:rsidR="007A4BB9" w:rsidRPr="00712340">
        <w:rPr>
          <w:rFonts w:ascii="GHEA Grapalat" w:hAnsi="GHEA Grapalat" w:cs="Tahoma"/>
          <w:sz w:val="20"/>
        </w:rPr>
        <w:t>Մասնակցի</w:t>
      </w:r>
      <w:r w:rsidR="007A4BB9" w:rsidRPr="00712340">
        <w:rPr>
          <w:rFonts w:ascii="GHEA Grapalat" w:hAnsi="GHEA Grapalat" w:cs="Tahoma"/>
          <w:sz w:val="20"/>
          <w:lang w:val="es-ES"/>
        </w:rPr>
        <w:t xml:space="preserve"> </w:t>
      </w:r>
      <w:r w:rsidR="007A4BB9" w:rsidRPr="00712340">
        <w:rPr>
          <w:rFonts w:ascii="GHEA Grapalat" w:hAnsi="GHEA Grapalat" w:cs="Tahoma"/>
          <w:sz w:val="20"/>
        </w:rPr>
        <w:t>հայտարարության</w:t>
      </w:r>
      <w:r w:rsidR="007A4BB9" w:rsidRPr="00712340">
        <w:rPr>
          <w:rFonts w:ascii="GHEA Grapalat" w:hAnsi="GHEA Grapalat" w:cs="Tahoma"/>
          <w:sz w:val="20"/>
          <w:lang w:val="es-ES"/>
        </w:rPr>
        <w:t xml:space="preserve"> </w:t>
      </w:r>
      <w:r w:rsidR="007A4BB9" w:rsidRPr="00712340">
        <w:rPr>
          <w:rFonts w:ascii="GHEA Grapalat" w:hAnsi="GHEA Grapalat" w:cs="Tahoma"/>
          <w:sz w:val="20"/>
        </w:rPr>
        <w:t>իսկությունը</w:t>
      </w:r>
      <w:r w:rsidR="007A4BB9" w:rsidRPr="00712340">
        <w:rPr>
          <w:rFonts w:ascii="GHEA Grapalat" w:hAnsi="GHEA Grapalat" w:cs="Tahoma"/>
          <w:sz w:val="20"/>
          <w:lang w:val="es-ES"/>
        </w:rPr>
        <w:t xml:space="preserve"> </w:t>
      </w:r>
      <w:r w:rsidR="007A4BB9" w:rsidRPr="00712340">
        <w:rPr>
          <w:rFonts w:ascii="GHEA Grapalat" w:hAnsi="GHEA Grapalat" w:cs="Tahoma"/>
          <w:sz w:val="20"/>
        </w:rPr>
        <w:t>գնահատող</w:t>
      </w:r>
      <w:r w:rsidR="007A4BB9" w:rsidRPr="00712340">
        <w:rPr>
          <w:rFonts w:ascii="GHEA Grapalat" w:hAnsi="GHEA Grapalat" w:cs="Tahoma"/>
          <w:sz w:val="20"/>
          <w:lang w:val="es-ES"/>
        </w:rPr>
        <w:t xml:space="preserve"> </w:t>
      </w:r>
      <w:r w:rsidR="007A4BB9" w:rsidRPr="00712340">
        <w:rPr>
          <w:rFonts w:ascii="GHEA Grapalat" w:hAnsi="GHEA Grapalat" w:cs="Tahoma"/>
          <w:sz w:val="20"/>
        </w:rPr>
        <w:t>հանձնաժողովը</w:t>
      </w:r>
      <w:r w:rsidR="007A4BB9" w:rsidRPr="00712340">
        <w:rPr>
          <w:rFonts w:ascii="GHEA Grapalat" w:hAnsi="GHEA Grapalat" w:cs="Tahoma"/>
          <w:sz w:val="20"/>
          <w:lang w:val="es-ES"/>
        </w:rPr>
        <w:t xml:space="preserve"> (</w:t>
      </w:r>
      <w:r w:rsidR="007A4BB9" w:rsidRPr="00712340">
        <w:rPr>
          <w:rFonts w:ascii="GHEA Grapalat" w:hAnsi="GHEA Grapalat" w:cs="Tahoma"/>
          <w:sz w:val="20"/>
        </w:rPr>
        <w:t>այսուհետ</w:t>
      </w:r>
      <w:r w:rsidR="007A4BB9" w:rsidRPr="00712340">
        <w:rPr>
          <w:rFonts w:ascii="GHEA Grapalat" w:hAnsi="GHEA Grapalat" w:cs="Tahoma"/>
          <w:sz w:val="20"/>
          <w:lang w:val="es-ES"/>
        </w:rPr>
        <w:t xml:space="preserve">` </w:t>
      </w:r>
      <w:r w:rsidR="007A4BB9" w:rsidRPr="00712340">
        <w:rPr>
          <w:rFonts w:ascii="GHEA Grapalat" w:hAnsi="GHEA Grapalat" w:cs="Tahoma"/>
          <w:sz w:val="20"/>
        </w:rPr>
        <w:t>հանձնաժողով</w:t>
      </w:r>
      <w:r w:rsidR="007A4BB9" w:rsidRPr="00712340">
        <w:rPr>
          <w:rFonts w:ascii="GHEA Grapalat" w:hAnsi="GHEA Grapalat" w:cs="Tahoma"/>
          <w:sz w:val="20"/>
          <w:lang w:val="es-ES"/>
        </w:rPr>
        <w:t xml:space="preserve">) </w:t>
      </w:r>
      <w:r w:rsidR="007A4BB9" w:rsidRPr="00712340">
        <w:rPr>
          <w:rFonts w:ascii="GHEA Grapalat" w:hAnsi="GHEA Grapalat" w:cs="Tahoma"/>
          <w:sz w:val="20"/>
        </w:rPr>
        <w:t>գնահատում</w:t>
      </w:r>
      <w:r w:rsidR="007A4BB9" w:rsidRPr="00712340">
        <w:rPr>
          <w:rFonts w:ascii="GHEA Grapalat" w:hAnsi="GHEA Grapalat" w:cs="Tahoma"/>
          <w:sz w:val="20"/>
          <w:lang w:val="es-ES"/>
        </w:rPr>
        <w:t xml:space="preserve"> </w:t>
      </w:r>
      <w:r w:rsidR="007A4BB9" w:rsidRPr="00712340">
        <w:rPr>
          <w:rFonts w:ascii="GHEA Grapalat" w:hAnsi="GHEA Grapalat" w:cs="Tahoma"/>
          <w:sz w:val="20"/>
        </w:rPr>
        <w:t>է</w:t>
      </w:r>
      <w:r w:rsidR="007A4BB9" w:rsidRPr="00712340">
        <w:rPr>
          <w:rFonts w:ascii="GHEA Grapalat" w:hAnsi="GHEA Grapalat" w:cs="Tahoma"/>
          <w:sz w:val="20"/>
          <w:lang w:val="es-ES"/>
        </w:rPr>
        <w:t xml:space="preserve"> </w:t>
      </w:r>
      <w:r w:rsidR="007A4BB9" w:rsidRPr="00712340">
        <w:rPr>
          <w:rFonts w:ascii="GHEA Grapalat" w:hAnsi="GHEA Grapalat" w:cs="Tahoma"/>
          <w:sz w:val="20"/>
        </w:rPr>
        <w:t>սույն</w:t>
      </w:r>
      <w:r w:rsidR="007A4BB9" w:rsidRPr="00712340">
        <w:rPr>
          <w:rFonts w:ascii="GHEA Grapalat" w:hAnsi="GHEA Grapalat" w:cs="Tahoma"/>
          <w:sz w:val="20"/>
          <w:lang w:val="es-ES"/>
        </w:rPr>
        <w:t xml:space="preserve"> </w:t>
      </w:r>
      <w:r w:rsidR="007A4BB9" w:rsidRPr="00712340">
        <w:rPr>
          <w:rFonts w:ascii="GHEA Grapalat" w:hAnsi="GHEA Grapalat" w:cs="Tahoma"/>
          <w:sz w:val="20"/>
        </w:rPr>
        <w:t>հրավերով</w:t>
      </w:r>
      <w:r w:rsidR="007A4BB9" w:rsidRPr="00712340">
        <w:rPr>
          <w:rFonts w:ascii="GHEA Grapalat" w:hAnsi="GHEA Grapalat" w:cs="Tahoma"/>
          <w:sz w:val="20"/>
          <w:lang w:val="es-ES"/>
        </w:rPr>
        <w:t xml:space="preserve"> </w:t>
      </w:r>
      <w:r w:rsidR="007A4BB9" w:rsidRPr="00712340">
        <w:rPr>
          <w:rFonts w:ascii="GHEA Grapalat" w:hAnsi="GHEA Grapalat" w:cs="Tahoma"/>
          <w:sz w:val="20"/>
        </w:rPr>
        <w:t>սահմանված</w:t>
      </w:r>
      <w:r w:rsidR="007A4BB9" w:rsidRPr="00712340">
        <w:rPr>
          <w:rFonts w:ascii="GHEA Grapalat" w:hAnsi="GHEA Grapalat" w:cs="Tahoma"/>
          <w:sz w:val="20"/>
          <w:lang w:val="es-ES"/>
        </w:rPr>
        <w:t xml:space="preserve"> </w:t>
      </w:r>
      <w:r w:rsidR="007A4BB9" w:rsidRPr="00712340">
        <w:rPr>
          <w:rFonts w:ascii="GHEA Grapalat" w:hAnsi="GHEA Grapalat" w:cs="Tahoma"/>
          <w:sz w:val="20"/>
        </w:rPr>
        <w:t>պայմաններով</w:t>
      </w:r>
      <w:r w:rsidR="007A4BB9" w:rsidRPr="00712340">
        <w:rPr>
          <w:rFonts w:ascii="GHEA Grapalat" w:hAnsi="GHEA Grapalat" w:cs="Tahoma"/>
          <w:sz w:val="20"/>
          <w:lang w:val="es-ES"/>
        </w:rPr>
        <w:t>:</w:t>
      </w:r>
    </w:p>
    <w:p w:rsidR="00BA3554" w:rsidRPr="00712340" w:rsidRDefault="00BA3554" w:rsidP="00EF3662">
      <w:pPr>
        <w:ind w:firstLine="720"/>
        <w:jc w:val="both"/>
        <w:rPr>
          <w:rFonts w:ascii="GHEA Grapalat" w:hAnsi="GHEA Grapalat"/>
          <w:sz w:val="20"/>
          <w:szCs w:val="20"/>
          <w:lang w:val="es-ES"/>
        </w:rPr>
      </w:pPr>
      <w:r w:rsidRPr="00712340">
        <w:rPr>
          <w:rFonts w:ascii="GHEA Grapalat" w:hAnsi="GHEA Grapalat" w:cs="Tahoma"/>
          <w:sz w:val="20"/>
          <w:szCs w:val="20"/>
          <w:lang w:val="es-ES"/>
        </w:rPr>
        <w:lastRenderedPageBreak/>
        <w:t>2.</w:t>
      </w:r>
      <w:r w:rsidR="007968A3" w:rsidRPr="00712340">
        <w:rPr>
          <w:rFonts w:ascii="GHEA Grapalat" w:hAnsi="GHEA Grapalat" w:cs="Tahoma"/>
          <w:sz w:val="20"/>
          <w:szCs w:val="20"/>
          <w:lang w:val="es-ES"/>
        </w:rPr>
        <w:t>3</w:t>
      </w:r>
      <w:r w:rsidR="00EB487B" w:rsidRPr="00712340">
        <w:rPr>
          <w:rFonts w:ascii="GHEA Grapalat" w:hAnsi="GHEA Grapalat" w:cs="Tahoma"/>
          <w:sz w:val="20"/>
          <w:szCs w:val="20"/>
          <w:lang w:val="es-ES"/>
        </w:rPr>
        <w:t xml:space="preserve"> </w:t>
      </w:r>
      <w:r w:rsidRPr="00712340">
        <w:rPr>
          <w:rFonts w:ascii="GHEA Grapalat" w:hAnsi="GHEA Grapalat" w:cs="Sylfaen"/>
          <w:sz w:val="20"/>
          <w:szCs w:val="20"/>
        </w:rPr>
        <w:t>Արգելվում</w:t>
      </w:r>
      <w:r w:rsidRPr="00712340">
        <w:rPr>
          <w:rFonts w:ascii="GHEA Grapalat" w:hAnsi="GHEA Grapalat"/>
          <w:sz w:val="20"/>
          <w:szCs w:val="20"/>
          <w:lang w:val="es-ES"/>
        </w:rPr>
        <w:t xml:space="preserve"> </w:t>
      </w:r>
      <w:r w:rsidRPr="00712340">
        <w:rPr>
          <w:rFonts w:ascii="GHEA Grapalat" w:hAnsi="GHEA Grapalat" w:cs="Sylfaen"/>
          <w:sz w:val="20"/>
          <w:szCs w:val="20"/>
        </w:rPr>
        <w:t>է</w:t>
      </w:r>
      <w:r w:rsidRPr="00712340">
        <w:rPr>
          <w:rFonts w:ascii="GHEA Grapalat" w:hAnsi="GHEA Grapalat"/>
          <w:sz w:val="20"/>
          <w:szCs w:val="20"/>
          <w:lang w:val="es-ES"/>
        </w:rPr>
        <w:t xml:space="preserve"> </w:t>
      </w:r>
      <w:r w:rsidRPr="00712340">
        <w:rPr>
          <w:rFonts w:ascii="GHEA Grapalat" w:hAnsi="GHEA Grapalat"/>
          <w:sz w:val="20"/>
          <w:szCs w:val="20"/>
        </w:rPr>
        <w:t>սույն</w:t>
      </w:r>
      <w:r w:rsidRPr="00712340">
        <w:rPr>
          <w:rFonts w:ascii="GHEA Grapalat" w:hAnsi="GHEA Grapalat"/>
          <w:sz w:val="20"/>
          <w:szCs w:val="20"/>
          <w:lang w:val="es-ES"/>
        </w:rPr>
        <w:t xml:space="preserve"> </w:t>
      </w:r>
      <w:r w:rsidRPr="00712340">
        <w:rPr>
          <w:rFonts w:ascii="GHEA Grapalat" w:hAnsi="GHEA Grapalat"/>
          <w:sz w:val="20"/>
          <w:szCs w:val="20"/>
        </w:rPr>
        <w:t>կետով</w:t>
      </w:r>
      <w:r w:rsidRPr="00712340">
        <w:rPr>
          <w:rFonts w:ascii="GHEA Grapalat" w:hAnsi="GHEA Grapalat"/>
          <w:sz w:val="20"/>
          <w:szCs w:val="20"/>
          <w:lang w:val="es-ES"/>
        </w:rPr>
        <w:t xml:space="preserve"> </w:t>
      </w:r>
      <w:r w:rsidRPr="00712340">
        <w:rPr>
          <w:rFonts w:ascii="GHEA Grapalat" w:hAnsi="GHEA Grapalat"/>
          <w:sz w:val="20"/>
          <w:szCs w:val="20"/>
        </w:rPr>
        <w:t>սահմանված</w:t>
      </w:r>
      <w:r w:rsidRPr="00712340">
        <w:rPr>
          <w:rFonts w:ascii="GHEA Grapalat" w:hAnsi="GHEA Grapalat"/>
          <w:sz w:val="20"/>
          <w:szCs w:val="20"/>
          <w:lang w:val="es-ES"/>
        </w:rPr>
        <w:t xml:space="preserve"> </w:t>
      </w:r>
      <w:r w:rsidRPr="00712340">
        <w:rPr>
          <w:rFonts w:ascii="GHEA Grapalat" w:hAnsi="GHEA Grapalat"/>
          <w:sz w:val="20"/>
          <w:szCs w:val="20"/>
        </w:rPr>
        <w:t>փոխկապակցված</w:t>
      </w:r>
      <w:r w:rsidRPr="00712340">
        <w:rPr>
          <w:rFonts w:ascii="GHEA Grapalat" w:hAnsi="GHEA Grapalat"/>
          <w:sz w:val="20"/>
          <w:szCs w:val="20"/>
          <w:lang w:val="es-ES"/>
        </w:rPr>
        <w:t xml:space="preserve"> </w:t>
      </w:r>
      <w:r w:rsidRPr="00712340">
        <w:rPr>
          <w:rFonts w:ascii="GHEA Grapalat" w:hAnsi="GHEA Grapalat"/>
          <w:sz w:val="20"/>
          <w:szCs w:val="20"/>
        </w:rPr>
        <w:t>անձանց</w:t>
      </w:r>
      <w:r w:rsidRPr="00712340">
        <w:rPr>
          <w:rFonts w:ascii="GHEA Grapalat" w:hAnsi="GHEA Grapalat"/>
          <w:sz w:val="20"/>
          <w:szCs w:val="20"/>
          <w:lang w:val="es-ES"/>
        </w:rPr>
        <w:t xml:space="preserve"> </w:t>
      </w:r>
      <w:r w:rsidRPr="00712340">
        <w:rPr>
          <w:rFonts w:ascii="GHEA Grapalat" w:hAnsi="GHEA Grapalat"/>
          <w:sz w:val="20"/>
          <w:szCs w:val="20"/>
        </w:rPr>
        <w:t>և</w:t>
      </w:r>
      <w:r w:rsidRPr="00712340">
        <w:rPr>
          <w:rFonts w:ascii="GHEA Grapalat" w:hAnsi="GHEA Grapalat"/>
          <w:sz w:val="20"/>
          <w:szCs w:val="20"/>
          <w:lang w:val="es-ES"/>
        </w:rPr>
        <w:t xml:space="preserve"> (</w:t>
      </w:r>
      <w:r w:rsidRPr="00712340">
        <w:rPr>
          <w:rFonts w:ascii="GHEA Grapalat" w:hAnsi="GHEA Grapalat"/>
          <w:sz w:val="20"/>
          <w:szCs w:val="20"/>
        </w:rPr>
        <w:t>կամ</w:t>
      </w:r>
      <w:r w:rsidRPr="00712340">
        <w:rPr>
          <w:rFonts w:ascii="GHEA Grapalat" w:hAnsi="GHEA Grapalat"/>
          <w:sz w:val="20"/>
          <w:szCs w:val="20"/>
          <w:lang w:val="es-ES"/>
        </w:rPr>
        <w:t xml:space="preserve">) </w:t>
      </w:r>
      <w:r w:rsidRPr="00712340">
        <w:rPr>
          <w:rFonts w:ascii="GHEA Grapalat" w:hAnsi="GHEA Grapalat" w:cs="Sylfaen"/>
          <w:sz w:val="20"/>
          <w:szCs w:val="20"/>
        </w:rPr>
        <w:t>միևնույն</w:t>
      </w:r>
      <w:r w:rsidRPr="00712340">
        <w:rPr>
          <w:rFonts w:ascii="GHEA Grapalat" w:hAnsi="GHEA Grapalat"/>
          <w:sz w:val="20"/>
          <w:szCs w:val="20"/>
          <w:lang w:val="es-ES"/>
        </w:rPr>
        <w:t xml:space="preserve"> </w:t>
      </w:r>
      <w:r w:rsidRPr="00712340">
        <w:rPr>
          <w:rFonts w:ascii="GHEA Grapalat" w:hAnsi="GHEA Grapalat" w:cs="Sylfaen"/>
          <w:sz w:val="20"/>
          <w:szCs w:val="20"/>
        </w:rPr>
        <w:t>անձի</w:t>
      </w:r>
      <w:r w:rsidRPr="00712340">
        <w:rPr>
          <w:rFonts w:ascii="GHEA Grapalat" w:hAnsi="GHEA Grapalat"/>
          <w:sz w:val="20"/>
          <w:szCs w:val="20"/>
          <w:lang w:val="es-ES"/>
        </w:rPr>
        <w:t xml:space="preserve"> (</w:t>
      </w:r>
      <w:r w:rsidRPr="00712340">
        <w:rPr>
          <w:rFonts w:ascii="GHEA Grapalat" w:hAnsi="GHEA Grapalat" w:cs="Sylfaen"/>
          <w:sz w:val="20"/>
          <w:szCs w:val="20"/>
        </w:rPr>
        <w:t>անձանց</w:t>
      </w:r>
      <w:r w:rsidRPr="00712340">
        <w:rPr>
          <w:rFonts w:ascii="GHEA Grapalat" w:hAnsi="GHEA Grapalat"/>
          <w:sz w:val="20"/>
          <w:szCs w:val="20"/>
          <w:lang w:val="es-ES"/>
        </w:rPr>
        <w:t xml:space="preserve">) </w:t>
      </w:r>
      <w:r w:rsidRPr="00712340">
        <w:rPr>
          <w:rFonts w:ascii="GHEA Grapalat" w:hAnsi="GHEA Grapalat" w:cs="Sylfaen"/>
          <w:sz w:val="20"/>
          <w:szCs w:val="20"/>
        </w:rPr>
        <w:t>կողմից</w:t>
      </w:r>
      <w:r w:rsidRPr="00712340">
        <w:rPr>
          <w:rFonts w:ascii="GHEA Grapalat" w:hAnsi="GHEA Grapalat"/>
          <w:sz w:val="20"/>
          <w:szCs w:val="20"/>
          <w:lang w:val="es-ES"/>
        </w:rPr>
        <w:t xml:space="preserve"> </w:t>
      </w:r>
      <w:r w:rsidRPr="00712340">
        <w:rPr>
          <w:rFonts w:ascii="GHEA Grapalat" w:hAnsi="GHEA Grapalat" w:cs="Sylfaen"/>
          <w:sz w:val="20"/>
          <w:szCs w:val="20"/>
        </w:rPr>
        <w:t>հիմնադրված</w:t>
      </w:r>
      <w:r w:rsidRPr="00712340">
        <w:rPr>
          <w:rFonts w:ascii="GHEA Grapalat" w:hAnsi="GHEA Grapalat"/>
          <w:sz w:val="20"/>
          <w:szCs w:val="20"/>
          <w:lang w:val="es-ES"/>
        </w:rPr>
        <w:t xml:space="preserve"> </w:t>
      </w:r>
      <w:r w:rsidRPr="00712340">
        <w:rPr>
          <w:rFonts w:ascii="GHEA Grapalat" w:hAnsi="GHEA Grapalat" w:cs="Sylfaen"/>
          <w:sz w:val="20"/>
          <w:szCs w:val="20"/>
        </w:rPr>
        <w:t>կամ</w:t>
      </w:r>
      <w:r w:rsidRPr="00712340">
        <w:rPr>
          <w:rFonts w:ascii="GHEA Grapalat" w:hAnsi="GHEA Grapalat"/>
          <w:sz w:val="20"/>
          <w:szCs w:val="20"/>
          <w:lang w:val="es-ES"/>
        </w:rPr>
        <w:t xml:space="preserve"> </w:t>
      </w:r>
      <w:r w:rsidRPr="00712340">
        <w:rPr>
          <w:rFonts w:ascii="GHEA Grapalat" w:hAnsi="GHEA Grapalat" w:cs="Sylfaen"/>
          <w:sz w:val="20"/>
          <w:szCs w:val="20"/>
        </w:rPr>
        <w:t>ավելի</w:t>
      </w:r>
      <w:r w:rsidRPr="00712340">
        <w:rPr>
          <w:rFonts w:ascii="GHEA Grapalat" w:hAnsi="GHEA Grapalat"/>
          <w:sz w:val="20"/>
          <w:szCs w:val="20"/>
          <w:lang w:val="es-ES"/>
        </w:rPr>
        <w:t xml:space="preserve"> </w:t>
      </w:r>
      <w:r w:rsidRPr="00712340">
        <w:rPr>
          <w:rFonts w:ascii="GHEA Grapalat" w:hAnsi="GHEA Grapalat" w:cs="Sylfaen"/>
          <w:sz w:val="20"/>
          <w:szCs w:val="20"/>
        </w:rPr>
        <w:t>քան</w:t>
      </w:r>
      <w:r w:rsidRPr="00712340">
        <w:rPr>
          <w:rFonts w:ascii="GHEA Grapalat" w:hAnsi="GHEA Grapalat"/>
          <w:sz w:val="20"/>
          <w:szCs w:val="20"/>
          <w:lang w:val="es-ES"/>
        </w:rPr>
        <w:t xml:space="preserve"> </w:t>
      </w:r>
      <w:r w:rsidRPr="00712340">
        <w:rPr>
          <w:rFonts w:ascii="GHEA Grapalat" w:hAnsi="GHEA Grapalat" w:cs="Sylfaen"/>
          <w:sz w:val="20"/>
          <w:szCs w:val="20"/>
        </w:rPr>
        <w:t>հիսուն</w:t>
      </w:r>
      <w:r w:rsidRPr="00712340">
        <w:rPr>
          <w:rFonts w:ascii="GHEA Grapalat" w:hAnsi="GHEA Grapalat"/>
          <w:sz w:val="20"/>
          <w:szCs w:val="20"/>
          <w:lang w:val="es-ES"/>
        </w:rPr>
        <w:t xml:space="preserve"> </w:t>
      </w:r>
      <w:r w:rsidRPr="00712340">
        <w:rPr>
          <w:rFonts w:ascii="GHEA Grapalat" w:hAnsi="GHEA Grapalat" w:cs="Sylfaen"/>
          <w:sz w:val="20"/>
          <w:szCs w:val="20"/>
        </w:rPr>
        <w:t>տոկոս</w:t>
      </w:r>
      <w:r w:rsidRPr="00712340">
        <w:rPr>
          <w:rFonts w:ascii="GHEA Grapalat" w:hAnsi="GHEA Grapalat"/>
          <w:sz w:val="20"/>
          <w:szCs w:val="20"/>
          <w:lang w:val="es-ES"/>
        </w:rPr>
        <w:t xml:space="preserve"> </w:t>
      </w:r>
      <w:r w:rsidRPr="00712340">
        <w:rPr>
          <w:rFonts w:ascii="GHEA Grapalat" w:hAnsi="GHEA Grapalat" w:cs="Sylfaen"/>
          <w:sz w:val="20"/>
          <w:szCs w:val="20"/>
        </w:rPr>
        <w:t>միևնույն</w:t>
      </w:r>
      <w:r w:rsidRPr="00712340">
        <w:rPr>
          <w:rFonts w:ascii="GHEA Grapalat" w:hAnsi="GHEA Grapalat"/>
          <w:sz w:val="20"/>
          <w:szCs w:val="20"/>
          <w:lang w:val="es-ES"/>
        </w:rPr>
        <w:t xml:space="preserve"> </w:t>
      </w:r>
      <w:r w:rsidRPr="00712340">
        <w:rPr>
          <w:rFonts w:ascii="GHEA Grapalat" w:hAnsi="GHEA Grapalat" w:cs="Sylfaen"/>
          <w:sz w:val="20"/>
          <w:szCs w:val="20"/>
        </w:rPr>
        <w:t>անձի</w:t>
      </w:r>
      <w:r w:rsidRPr="00712340">
        <w:rPr>
          <w:rFonts w:ascii="GHEA Grapalat" w:hAnsi="GHEA Grapalat"/>
          <w:sz w:val="20"/>
          <w:szCs w:val="20"/>
          <w:lang w:val="es-ES"/>
        </w:rPr>
        <w:t xml:space="preserve"> (</w:t>
      </w:r>
      <w:r w:rsidRPr="00712340">
        <w:rPr>
          <w:rFonts w:ascii="GHEA Grapalat" w:hAnsi="GHEA Grapalat" w:cs="Sylfaen"/>
          <w:sz w:val="20"/>
          <w:szCs w:val="20"/>
        </w:rPr>
        <w:t>անձանց</w:t>
      </w:r>
      <w:r w:rsidRPr="00712340">
        <w:rPr>
          <w:rFonts w:ascii="GHEA Grapalat" w:hAnsi="GHEA Grapalat"/>
          <w:sz w:val="20"/>
          <w:szCs w:val="20"/>
          <w:lang w:val="es-ES"/>
        </w:rPr>
        <w:t xml:space="preserve">) </w:t>
      </w:r>
      <w:r w:rsidRPr="00712340">
        <w:rPr>
          <w:rFonts w:ascii="GHEA Grapalat" w:hAnsi="GHEA Grapalat" w:cs="Sylfaen"/>
          <w:sz w:val="20"/>
          <w:szCs w:val="20"/>
        </w:rPr>
        <w:t>պատկանող</w:t>
      </w:r>
      <w:r w:rsidRPr="00712340">
        <w:rPr>
          <w:rFonts w:ascii="GHEA Grapalat" w:hAnsi="GHEA Grapalat"/>
          <w:sz w:val="20"/>
          <w:szCs w:val="20"/>
          <w:lang w:val="es-ES"/>
        </w:rPr>
        <w:t xml:space="preserve"> </w:t>
      </w:r>
      <w:r w:rsidRPr="00712340">
        <w:rPr>
          <w:rFonts w:ascii="GHEA Grapalat" w:hAnsi="GHEA Grapalat" w:cs="Sylfaen"/>
          <w:sz w:val="20"/>
          <w:szCs w:val="20"/>
        </w:rPr>
        <w:t>բաժնեմաս</w:t>
      </w:r>
      <w:r w:rsidRPr="00712340">
        <w:rPr>
          <w:rFonts w:ascii="GHEA Grapalat" w:hAnsi="GHEA Grapalat"/>
          <w:sz w:val="20"/>
          <w:szCs w:val="20"/>
          <w:lang w:val="es-ES"/>
        </w:rPr>
        <w:t xml:space="preserve"> </w:t>
      </w:r>
      <w:r w:rsidR="001B0D9A" w:rsidRPr="00712340">
        <w:rPr>
          <w:rFonts w:ascii="GHEA Grapalat" w:hAnsi="GHEA Grapalat"/>
          <w:sz w:val="20"/>
          <w:szCs w:val="20"/>
          <w:lang w:val="es-ES"/>
        </w:rPr>
        <w:t>(</w:t>
      </w:r>
      <w:r w:rsidR="001B0D9A" w:rsidRPr="00712340">
        <w:rPr>
          <w:rFonts w:ascii="GHEA Grapalat" w:hAnsi="GHEA Grapalat"/>
          <w:sz w:val="20"/>
          <w:szCs w:val="20"/>
        </w:rPr>
        <w:t>փայաբաժին</w:t>
      </w:r>
      <w:r w:rsidR="001B0D9A" w:rsidRPr="00712340">
        <w:rPr>
          <w:rFonts w:ascii="GHEA Grapalat" w:hAnsi="GHEA Grapalat"/>
          <w:sz w:val="20"/>
          <w:szCs w:val="20"/>
          <w:lang w:val="es-ES"/>
        </w:rPr>
        <w:t xml:space="preserve">) </w:t>
      </w:r>
      <w:r w:rsidRPr="00712340">
        <w:rPr>
          <w:rFonts w:ascii="GHEA Grapalat" w:hAnsi="GHEA Grapalat" w:cs="Sylfaen"/>
          <w:sz w:val="20"/>
          <w:szCs w:val="20"/>
        </w:rPr>
        <w:t>ունեցող</w:t>
      </w:r>
      <w:r w:rsidRPr="00712340">
        <w:rPr>
          <w:rFonts w:ascii="GHEA Grapalat" w:hAnsi="GHEA Grapalat"/>
          <w:sz w:val="20"/>
          <w:szCs w:val="20"/>
          <w:lang w:val="es-ES"/>
        </w:rPr>
        <w:t xml:space="preserve"> </w:t>
      </w:r>
      <w:r w:rsidRPr="00712340">
        <w:rPr>
          <w:rFonts w:ascii="GHEA Grapalat" w:hAnsi="GHEA Grapalat" w:cs="Sylfaen"/>
          <w:sz w:val="20"/>
          <w:szCs w:val="20"/>
        </w:rPr>
        <w:t>կազմակերպությունների</w:t>
      </w:r>
      <w:r w:rsidRPr="00712340">
        <w:rPr>
          <w:rFonts w:ascii="GHEA Grapalat" w:hAnsi="GHEA Grapalat"/>
          <w:sz w:val="20"/>
          <w:szCs w:val="20"/>
          <w:lang w:val="es-ES"/>
        </w:rPr>
        <w:t xml:space="preserve"> </w:t>
      </w:r>
      <w:r w:rsidRPr="00712340">
        <w:rPr>
          <w:rFonts w:ascii="GHEA Grapalat" w:hAnsi="GHEA Grapalat" w:cs="Sylfaen"/>
          <w:sz w:val="20"/>
          <w:szCs w:val="20"/>
        </w:rPr>
        <w:t>միաժամանակյա</w:t>
      </w:r>
      <w:r w:rsidRPr="00712340">
        <w:rPr>
          <w:rFonts w:ascii="GHEA Grapalat" w:hAnsi="GHEA Grapalat"/>
          <w:sz w:val="20"/>
          <w:szCs w:val="20"/>
          <w:lang w:val="es-ES"/>
        </w:rPr>
        <w:t xml:space="preserve"> </w:t>
      </w:r>
      <w:r w:rsidRPr="00712340">
        <w:rPr>
          <w:rFonts w:ascii="GHEA Grapalat" w:hAnsi="GHEA Grapalat" w:cs="Sylfaen"/>
          <w:sz w:val="20"/>
          <w:szCs w:val="20"/>
        </w:rPr>
        <w:t>մասնակցությունը</w:t>
      </w:r>
      <w:r w:rsidRPr="00712340">
        <w:rPr>
          <w:rFonts w:ascii="GHEA Grapalat" w:hAnsi="GHEA Grapalat"/>
          <w:sz w:val="20"/>
          <w:szCs w:val="20"/>
          <w:lang w:val="es-ES"/>
        </w:rPr>
        <w:t xml:space="preserve"> </w:t>
      </w:r>
      <w:r w:rsidR="00EB487B" w:rsidRPr="00712340">
        <w:rPr>
          <w:rFonts w:ascii="GHEA Grapalat" w:hAnsi="GHEA Grapalat"/>
          <w:sz w:val="20"/>
          <w:szCs w:val="20"/>
        </w:rPr>
        <w:t>սույն</w:t>
      </w:r>
      <w:r w:rsidR="00EB487B" w:rsidRPr="00712340">
        <w:rPr>
          <w:rFonts w:ascii="GHEA Grapalat" w:hAnsi="GHEA Grapalat"/>
          <w:sz w:val="20"/>
          <w:szCs w:val="20"/>
          <w:lang w:val="es-ES"/>
        </w:rPr>
        <w:t xml:space="preserve"> </w:t>
      </w:r>
      <w:r w:rsidR="0028726A" w:rsidRPr="00712340">
        <w:rPr>
          <w:rFonts w:ascii="GHEA Grapalat" w:hAnsi="GHEA Grapalat"/>
          <w:sz w:val="20"/>
          <w:szCs w:val="20"/>
        </w:rPr>
        <w:t>ընթացակարգին</w:t>
      </w:r>
      <w:r w:rsidR="008628EC" w:rsidRPr="00712340">
        <w:rPr>
          <w:rFonts w:ascii="GHEA Grapalat" w:hAnsi="GHEA Grapalat"/>
          <w:sz w:val="20"/>
          <w:szCs w:val="20"/>
          <w:lang w:val="hy-AM"/>
        </w:rPr>
        <w:t xml:space="preserve"> </w:t>
      </w:r>
      <w:r w:rsidR="008628EC" w:rsidRPr="00712340">
        <w:rPr>
          <w:rFonts w:ascii="GHEA Grapalat" w:hAnsi="GHEA Grapalat" w:cs="Sylfaen"/>
          <w:sz w:val="20"/>
          <w:szCs w:val="20"/>
          <w:lang w:val="es-ES"/>
        </w:rPr>
        <w:t>(</w:t>
      </w:r>
      <w:r w:rsidR="008628EC" w:rsidRPr="00712340">
        <w:rPr>
          <w:rFonts w:ascii="GHEA Grapalat" w:hAnsi="GHEA Grapalat" w:cs="Sylfaen"/>
          <w:sz w:val="20"/>
          <w:szCs w:val="20"/>
        </w:rPr>
        <w:t>միևնույն</w:t>
      </w:r>
      <w:r w:rsidR="008628EC" w:rsidRPr="00712340">
        <w:rPr>
          <w:rFonts w:ascii="GHEA Grapalat" w:hAnsi="GHEA Grapalat" w:cs="Sylfaen"/>
          <w:sz w:val="20"/>
          <w:szCs w:val="20"/>
          <w:lang w:val="es-ES"/>
        </w:rPr>
        <w:t xml:space="preserve"> </w:t>
      </w:r>
      <w:r w:rsidR="008628EC" w:rsidRPr="00712340">
        <w:rPr>
          <w:rFonts w:ascii="GHEA Grapalat" w:hAnsi="GHEA Grapalat" w:cs="Sylfaen"/>
          <w:sz w:val="20"/>
          <w:szCs w:val="20"/>
        </w:rPr>
        <w:t>չափաբաժնին</w:t>
      </w:r>
      <w:r w:rsidR="008628EC" w:rsidRPr="00712340">
        <w:rPr>
          <w:rFonts w:ascii="GHEA Grapalat" w:hAnsi="GHEA Grapalat" w:cs="Sylfaen"/>
          <w:sz w:val="20"/>
          <w:szCs w:val="20"/>
          <w:lang w:val="es-ES"/>
        </w:rPr>
        <w:t>),</w:t>
      </w:r>
      <w:r w:rsidRPr="00712340">
        <w:rPr>
          <w:rFonts w:ascii="GHEA Grapalat" w:hAnsi="GHEA Grapalat" w:cs="Sylfaen"/>
          <w:sz w:val="20"/>
          <w:szCs w:val="20"/>
          <w:lang w:val="es-ES"/>
        </w:rPr>
        <w:t xml:space="preserve"> </w:t>
      </w:r>
      <w:r w:rsidRPr="00712340">
        <w:rPr>
          <w:rFonts w:ascii="GHEA Grapalat" w:hAnsi="GHEA Grapalat" w:cs="Sylfaen"/>
          <w:sz w:val="20"/>
          <w:szCs w:val="20"/>
        </w:rPr>
        <w:t>բացառությամբ</w:t>
      </w:r>
      <w:r w:rsidRPr="00712340">
        <w:rPr>
          <w:rFonts w:ascii="GHEA Grapalat" w:hAnsi="GHEA Grapalat"/>
          <w:sz w:val="20"/>
          <w:szCs w:val="20"/>
          <w:lang w:val="es-ES"/>
        </w:rPr>
        <w:t xml:space="preserve"> </w:t>
      </w:r>
      <w:r w:rsidRPr="00712340">
        <w:rPr>
          <w:rFonts w:ascii="GHEA Grapalat" w:hAnsi="GHEA Grapalat" w:cs="Sylfaen"/>
          <w:sz w:val="20"/>
          <w:szCs w:val="20"/>
        </w:rPr>
        <w:t>պետության</w:t>
      </w:r>
      <w:r w:rsidRPr="00712340">
        <w:rPr>
          <w:rFonts w:ascii="GHEA Grapalat" w:hAnsi="GHEA Grapalat"/>
          <w:sz w:val="20"/>
          <w:szCs w:val="20"/>
          <w:lang w:val="es-ES"/>
        </w:rPr>
        <w:t xml:space="preserve"> </w:t>
      </w:r>
      <w:r w:rsidRPr="00712340">
        <w:rPr>
          <w:rFonts w:ascii="GHEA Grapalat" w:hAnsi="GHEA Grapalat" w:cs="Sylfaen"/>
          <w:sz w:val="20"/>
          <w:szCs w:val="20"/>
        </w:rPr>
        <w:t>կամ</w:t>
      </w:r>
      <w:r w:rsidRPr="00712340">
        <w:rPr>
          <w:rFonts w:ascii="GHEA Grapalat" w:hAnsi="GHEA Grapalat"/>
          <w:sz w:val="20"/>
          <w:szCs w:val="20"/>
          <w:lang w:val="es-ES"/>
        </w:rPr>
        <w:t xml:space="preserve"> </w:t>
      </w:r>
      <w:r w:rsidRPr="00712340">
        <w:rPr>
          <w:rFonts w:ascii="GHEA Grapalat" w:hAnsi="GHEA Grapalat" w:cs="Sylfaen"/>
          <w:sz w:val="20"/>
          <w:szCs w:val="20"/>
        </w:rPr>
        <w:t>համայնքների</w:t>
      </w:r>
      <w:r w:rsidRPr="00712340">
        <w:rPr>
          <w:rFonts w:ascii="GHEA Grapalat" w:hAnsi="GHEA Grapalat"/>
          <w:sz w:val="20"/>
          <w:szCs w:val="20"/>
          <w:lang w:val="es-ES"/>
        </w:rPr>
        <w:t xml:space="preserve"> </w:t>
      </w:r>
      <w:r w:rsidRPr="00712340">
        <w:rPr>
          <w:rFonts w:ascii="GHEA Grapalat" w:hAnsi="GHEA Grapalat" w:cs="Sylfaen"/>
          <w:sz w:val="20"/>
          <w:szCs w:val="20"/>
        </w:rPr>
        <w:t>կողմից</w:t>
      </w:r>
      <w:r w:rsidRPr="00712340">
        <w:rPr>
          <w:rFonts w:ascii="GHEA Grapalat" w:hAnsi="GHEA Grapalat"/>
          <w:sz w:val="20"/>
          <w:szCs w:val="20"/>
          <w:lang w:val="es-ES"/>
        </w:rPr>
        <w:t xml:space="preserve"> </w:t>
      </w:r>
      <w:r w:rsidRPr="00712340">
        <w:rPr>
          <w:rFonts w:ascii="GHEA Grapalat" w:hAnsi="GHEA Grapalat" w:cs="Sylfaen"/>
          <w:sz w:val="20"/>
          <w:szCs w:val="20"/>
        </w:rPr>
        <w:t>հիմնադրված</w:t>
      </w:r>
      <w:r w:rsidRPr="00712340">
        <w:rPr>
          <w:rFonts w:ascii="GHEA Grapalat" w:hAnsi="GHEA Grapalat"/>
          <w:sz w:val="20"/>
          <w:szCs w:val="20"/>
          <w:lang w:val="es-ES"/>
        </w:rPr>
        <w:t xml:space="preserve"> </w:t>
      </w:r>
      <w:r w:rsidRPr="00712340">
        <w:rPr>
          <w:rFonts w:ascii="GHEA Grapalat" w:hAnsi="GHEA Grapalat" w:cs="Sylfaen"/>
          <w:sz w:val="20"/>
          <w:szCs w:val="20"/>
        </w:rPr>
        <w:t>կազմակերպությունների</w:t>
      </w:r>
      <w:r w:rsidRPr="00712340">
        <w:rPr>
          <w:rFonts w:ascii="GHEA Grapalat" w:hAnsi="GHEA Grapalat" w:cs="Sylfaen"/>
          <w:sz w:val="20"/>
          <w:szCs w:val="20"/>
          <w:lang w:val="es-ES"/>
        </w:rPr>
        <w:t xml:space="preserve"> </w:t>
      </w:r>
      <w:r w:rsidRPr="00712340">
        <w:rPr>
          <w:rFonts w:ascii="GHEA Grapalat" w:hAnsi="GHEA Grapalat" w:cs="Sylfaen"/>
          <w:sz w:val="20"/>
          <w:szCs w:val="20"/>
        </w:rPr>
        <w:t>և</w:t>
      </w:r>
      <w:r w:rsidRPr="00712340">
        <w:rPr>
          <w:rFonts w:ascii="GHEA Grapalat" w:hAnsi="GHEA Grapalat" w:cs="Sylfaen"/>
          <w:sz w:val="20"/>
          <w:szCs w:val="20"/>
          <w:lang w:val="es-ES"/>
        </w:rPr>
        <w:t xml:space="preserve"> (</w:t>
      </w:r>
      <w:r w:rsidRPr="00712340">
        <w:rPr>
          <w:rFonts w:ascii="GHEA Grapalat" w:hAnsi="GHEA Grapalat" w:cs="Sylfaen"/>
          <w:sz w:val="20"/>
          <w:szCs w:val="20"/>
        </w:rPr>
        <w:t>կամ</w:t>
      </w:r>
      <w:r w:rsidRPr="00712340">
        <w:rPr>
          <w:rFonts w:ascii="GHEA Grapalat" w:hAnsi="GHEA Grapalat" w:cs="Sylfaen"/>
          <w:sz w:val="20"/>
          <w:szCs w:val="20"/>
          <w:lang w:val="es-ES"/>
        </w:rPr>
        <w:t xml:space="preserve">) </w:t>
      </w:r>
      <w:r w:rsidRPr="00712340">
        <w:rPr>
          <w:rFonts w:ascii="GHEA Grapalat" w:hAnsi="GHEA Grapalat" w:cs="Sylfaen"/>
          <w:sz w:val="20"/>
        </w:rPr>
        <w:t>համատեղ</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ործունեության</w:t>
      </w:r>
      <w:r w:rsidRPr="00712340">
        <w:rPr>
          <w:rFonts w:ascii="GHEA Grapalat" w:hAnsi="GHEA Grapalat" w:cs="Times Armenian"/>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Sylfaen"/>
          <w:sz w:val="20"/>
        </w:rPr>
        <w:t>ով</w:t>
      </w:r>
      <w:r w:rsidRPr="00712340">
        <w:rPr>
          <w:rFonts w:ascii="GHEA Grapalat" w:hAnsi="GHEA Grapalat" w:cs="Sylfaen"/>
          <w:sz w:val="20"/>
          <w:lang w:val="af-ZA"/>
        </w:rPr>
        <w:t xml:space="preserve"> </w:t>
      </w:r>
      <w:r w:rsidRPr="00712340">
        <w:rPr>
          <w:rFonts w:ascii="GHEA Grapalat" w:hAnsi="GHEA Grapalat" w:cs="Times Armenian"/>
          <w:sz w:val="20"/>
          <w:lang w:val="af-ZA"/>
        </w:rPr>
        <w:t>(</w:t>
      </w:r>
      <w:r w:rsidRPr="00712340">
        <w:rPr>
          <w:rFonts w:ascii="GHEA Grapalat" w:hAnsi="GHEA Grapalat" w:cs="Sylfaen"/>
          <w:sz w:val="20"/>
        </w:rPr>
        <w:t>կոնսորցիումով</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նումների</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ործընթացին</w:t>
      </w:r>
      <w:r w:rsidRPr="00712340">
        <w:rPr>
          <w:rFonts w:ascii="GHEA Grapalat" w:hAnsi="GHEA Grapalat" w:cs="Sylfaen"/>
          <w:sz w:val="20"/>
          <w:lang w:val="es-ES"/>
        </w:rPr>
        <w:t xml:space="preserve"> </w:t>
      </w:r>
      <w:r w:rsidRPr="00712340">
        <w:rPr>
          <w:rFonts w:ascii="GHEA Grapalat" w:hAnsi="GHEA Grapalat" w:cs="Sylfaen"/>
          <w:sz w:val="20"/>
          <w:szCs w:val="20"/>
        </w:rPr>
        <w:t>մասնակցության</w:t>
      </w:r>
      <w:r w:rsidRPr="00712340">
        <w:rPr>
          <w:rFonts w:ascii="GHEA Grapalat" w:hAnsi="GHEA Grapalat" w:cs="Sylfaen"/>
          <w:sz w:val="20"/>
          <w:szCs w:val="20"/>
          <w:lang w:val="es-ES"/>
        </w:rPr>
        <w:t xml:space="preserve"> </w:t>
      </w:r>
      <w:r w:rsidRPr="00712340">
        <w:rPr>
          <w:rFonts w:ascii="GHEA Grapalat" w:hAnsi="GHEA Grapalat" w:cs="Sylfaen"/>
          <w:sz w:val="20"/>
          <w:szCs w:val="20"/>
        </w:rPr>
        <w:t>դեպքերի</w:t>
      </w:r>
      <w:r w:rsidRPr="00712340">
        <w:rPr>
          <w:rFonts w:ascii="GHEA Grapalat" w:hAnsi="GHEA Grapalat" w:cs="Sylfaen"/>
          <w:sz w:val="20"/>
          <w:szCs w:val="20"/>
          <w:lang w:val="es-ES"/>
        </w:rPr>
        <w:t>:</w:t>
      </w:r>
    </w:p>
    <w:p w:rsidR="00D5674E" w:rsidRPr="00712340" w:rsidRDefault="009F18D0" w:rsidP="00EF3662">
      <w:pPr>
        <w:pStyle w:val="NormalWeb"/>
        <w:spacing w:before="0" w:beforeAutospacing="0" w:after="0" w:afterAutospacing="0"/>
        <w:ind w:firstLine="708"/>
        <w:jc w:val="both"/>
        <w:rPr>
          <w:rFonts w:ascii="GHEA Grapalat" w:hAnsi="GHEA Grapalat"/>
          <w:sz w:val="20"/>
          <w:szCs w:val="20"/>
          <w:lang w:val="hy-AM"/>
        </w:rPr>
      </w:pPr>
      <w:r w:rsidRPr="00712340">
        <w:rPr>
          <w:rFonts w:ascii="GHEA Grapalat" w:hAnsi="GHEA Grapalat"/>
          <w:sz w:val="20"/>
          <w:szCs w:val="20"/>
        </w:rPr>
        <w:t>Կարգի</w:t>
      </w:r>
      <w:r w:rsidRPr="00712340">
        <w:rPr>
          <w:rFonts w:ascii="GHEA Grapalat" w:hAnsi="GHEA Grapalat"/>
          <w:sz w:val="20"/>
          <w:szCs w:val="20"/>
          <w:lang w:val="es-ES"/>
        </w:rPr>
        <w:t xml:space="preserve"> 119-</w:t>
      </w:r>
      <w:r w:rsidRPr="00712340">
        <w:rPr>
          <w:rFonts w:ascii="GHEA Grapalat" w:hAnsi="GHEA Grapalat"/>
          <w:sz w:val="20"/>
          <w:szCs w:val="20"/>
        </w:rPr>
        <w:t>րդ</w:t>
      </w:r>
      <w:r w:rsidRPr="00712340">
        <w:rPr>
          <w:rFonts w:ascii="GHEA Grapalat" w:hAnsi="GHEA Grapalat"/>
          <w:sz w:val="20"/>
          <w:szCs w:val="20"/>
          <w:lang w:val="es-ES"/>
        </w:rPr>
        <w:t xml:space="preserve"> </w:t>
      </w:r>
      <w:r w:rsidR="00EB487B" w:rsidRPr="00712340">
        <w:rPr>
          <w:rFonts w:ascii="GHEA Grapalat" w:hAnsi="GHEA Grapalat"/>
          <w:sz w:val="20"/>
          <w:szCs w:val="20"/>
        </w:rPr>
        <w:t>կետի</w:t>
      </w:r>
      <w:r w:rsidR="00EB487B" w:rsidRPr="00712340">
        <w:rPr>
          <w:rFonts w:ascii="GHEA Grapalat" w:hAnsi="GHEA Grapalat"/>
          <w:sz w:val="20"/>
          <w:szCs w:val="20"/>
          <w:lang w:val="es-ES"/>
        </w:rPr>
        <w:t xml:space="preserve"> </w:t>
      </w:r>
      <w:r w:rsidR="00D5674E" w:rsidRPr="00712340">
        <w:rPr>
          <w:rFonts w:ascii="GHEA Grapalat" w:hAnsi="GHEA Grapalat"/>
          <w:sz w:val="20"/>
          <w:szCs w:val="20"/>
          <w:lang w:val="hy-AM"/>
        </w:rPr>
        <w:t>իմաստով`</w:t>
      </w:r>
    </w:p>
    <w:p w:rsidR="00D5674E" w:rsidRPr="0071234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712340">
        <w:rPr>
          <w:rFonts w:ascii="GHEA Grapalat" w:hAnsi="GHEA Grapalat"/>
          <w:sz w:val="20"/>
          <w:szCs w:val="20"/>
          <w:lang w:val="hy-AM"/>
        </w:rPr>
        <w:t>1</w:t>
      </w:r>
      <w:r w:rsidRPr="00712340">
        <w:rPr>
          <w:rFonts w:ascii="GHEA Grapalat" w:hAnsi="GHEA Grapalat"/>
          <w:color w:val="000000"/>
          <w:sz w:val="20"/>
          <w:szCs w:val="20"/>
          <w:lang w:val="hy-AM"/>
        </w:rPr>
        <w:t xml:space="preserve">) </w:t>
      </w:r>
      <w:r w:rsidRPr="00712340">
        <w:rPr>
          <w:rFonts w:ascii="GHEA Grapalat" w:hAnsi="GHEA Grapalat"/>
          <w:sz w:val="20"/>
          <w:szCs w:val="20"/>
          <w:lang w:val="hy-AM"/>
        </w:rPr>
        <w:t xml:space="preserve">ֆիզիկական </w:t>
      </w:r>
      <w:r w:rsidRPr="00712340">
        <w:rPr>
          <w:rFonts w:ascii="GHEA Grapalat" w:hAnsi="GHEA Grapalat" w:cs="GHEA Grapalat"/>
          <w:color w:val="000000"/>
          <w:sz w:val="20"/>
          <w:szCs w:val="20"/>
          <w:lang w:val="hy-AM"/>
        </w:rPr>
        <w:t xml:space="preserve">անձինք համարվում են փոխկապակցված, </w:t>
      </w:r>
      <w:r w:rsidRPr="00712340">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71234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712340">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71234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712340">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71234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712340">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71234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712340">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71234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712340">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71234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712340">
        <w:rPr>
          <w:rFonts w:ascii="GHEA Grapalat" w:hAnsi="GHEA Grapalat"/>
          <w:sz w:val="20"/>
          <w:szCs w:val="20"/>
          <w:lang w:val="hy-AM"/>
        </w:rPr>
        <w:t xml:space="preserve">3) ֆիզիկական անձի կարգավիճակ չունեցող մասնակիցները </w:t>
      </w:r>
      <w:r w:rsidRPr="00712340">
        <w:rPr>
          <w:rFonts w:ascii="GHEA Grapalat" w:hAnsi="GHEA Grapalat"/>
          <w:color w:val="000000"/>
          <w:sz w:val="20"/>
          <w:szCs w:val="20"/>
          <w:lang w:val="hy-AM"/>
        </w:rPr>
        <w:t xml:space="preserve">համարվում են փոխկապակցված, եթե` </w:t>
      </w:r>
    </w:p>
    <w:p w:rsidR="00D5674E" w:rsidRPr="00712340"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712340">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712340"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712340">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712340" w:rsidRDefault="00D5674E" w:rsidP="00EF3662">
      <w:pPr>
        <w:pStyle w:val="NormalWeb"/>
        <w:spacing w:before="0" w:beforeAutospacing="0" w:after="0" w:afterAutospacing="0"/>
        <w:ind w:firstLine="708"/>
        <w:jc w:val="both"/>
        <w:rPr>
          <w:rFonts w:ascii="Sylfaen" w:hAnsi="Sylfaen"/>
          <w:sz w:val="20"/>
          <w:szCs w:val="20"/>
          <w:lang w:val="hy-AM"/>
        </w:rPr>
      </w:pPr>
      <w:r w:rsidRPr="00712340">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71234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712340">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712340" w:rsidRDefault="00D5674E" w:rsidP="00EF3662">
      <w:pPr>
        <w:ind w:firstLine="284"/>
        <w:jc w:val="both"/>
        <w:rPr>
          <w:rFonts w:ascii="GHEA Grapalat" w:hAnsi="GHEA Grapalat"/>
          <w:color w:val="000000"/>
          <w:sz w:val="20"/>
          <w:szCs w:val="20"/>
          <w:lang w:val="hy-AM"/>
        </w:rPr>
      </w:pPr>
      <w:r w:rsidRPr="00712340">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D8710B" w:rsidRPr="001B729F" w:rsidRDefault="00096865" w:rsidP="00D8710B">
      <w:pPr>
        <w:ind w:firstLine="375"/>
        <w:jc w:val="both"/>
        <w:rPr>
          <w:rFonts w:ascii="GHEA Grapalat" w:hAnsi="GHEA Grapalat"/>
          <w:b/>
          <w:color w:val="000000"/>
          <w:sz w:val="20"/>
          <w:szCs w:val="20"/>
          <w:lang w:val="hy-AM"/>
        </w:rPr>
      </w:pPr>
      <w:r w:rsidRPr="001B729F">
        <w:rPr>
          <w:rFonts w:ascii="GHEA Grapalat" w:hAnsi="GHEA Grapalat" w:cs="Arial Armenian"/>
          <w:b/>
          <w:sz w:val="20"/>
          <w:lang w:val="hy-AM"/>
        </w:rPr>
        <w:t>2.</w:t>
      </w:r>
      <w:r w:rsidR="007968A3" w:rsidRPr="001B729F">
        <w:rPr>
          <w:rFonts w:ascii="GHEA Grapalat" w:hAnsi="GHEA Grapalat" w:cs="Arial Armenian"/>
          <w:b/>
          <w:sz w:val="20"/>
          <w:lang w:val="hy-AM"/>
        </w:rPr>
        <w:t>4</w:t>
      </w:r>
      <w:r w:rsidR="00773485" w:rsidRPr="001B729F">
        <w:rPr>
          <w:rFonts w:ascii="GHEA Grapalat" w:hAnsi="GHEA Grapalat" w:cs="Arial Armenian"/>
          <w:b/>
          <w:sz w:val="20"/>
          <w:lang w:val="hy-AM"/>
        </w:rPr>
        <w:t xml:space="preserve"> </w:t>
      </w:r>
      <w:r w:rsidR="00D8710B" w:rsidRPr="001B729F">
        <w:rPr>
          <w:rFonts w:ascii="GHEA Grapalat" w:hAnsi="GHEA Grapalat"/>
          <w:b/>
          <w:color w:val="000000"/>
          <w:sz w:val="20"/>
          <w:szCs w:val="20"/>
          <w:lang w:val="hy-AM"/>
        </w:rPr>
        <w:t>Ոչ գնային պայմանների գնահատման չափանիշները`</w:t>
      </w:r>
    </w:p>
    <w:p w:rsidR="00D8710B" w:rsidRPr="001B729F" w:rsidRDefault="00D8710B" w:rsidP="00D8710B">
      <w:pPr>
        <w:shd w:val="clear" w:color="auto" w:fill="FFFFFF"/>
        <w:ind w:firstLine="375"/>
        <w:jc w:val="both"/>
        <w:rPr>
          <w:rFonts w:ascii="GHEA Grapalat" w:hAnsi="GHEA Grapalat"/>
          <w:b/>
          <w:color w:val="000000"/>
          <w:sz w:val="20"/>
          <w:szCs w:val="20"/>
          <w:lang w:val="af-ZA"/>
        </w:rPr>
      </w:pPr>
      <w:r w:rsidRPr="001B729F">
        <w:rPr>
          <w:rFonts w:ascii="GHEA Grapalat" w:hAnsi="GHEA Grapalat"/>
          <w:b/>
          <w:color w:val="000000"/>
          <w:sz w:val="20"/>
          <w:szCs w:val="20"/>
          <w:lang w:val="hy-AM"/>
        </w:rPr>
        <w:t xml:space="preserve">   </w:t>
      </w:r>
      <w:r w:rsidRPr="001B729F">
        <w:rPr>
          <w:rFonts w:ascii="GHEA Grapalat" w:hAnsi="GHEA Grapalat"/>
          <w:b/>
          <w:color w:val="000000"/>
          <w:sz w:val="20"/>
          <w:szCs w:val="20"/>
          <w:lang w:val="af-ZA"/>
        </w:rPr>
        <w:t>«</w:t>
      </w:r>
      <w:r w:rsidRPr="001B729F">
        <w:rPr>
          <w:rFonts w:ascii="GHEA Grapalat" w:hAnsi="GHEA Grapalat"/>
          <w:b/>
          <w:color w:val="000000"/>
          <w:sz w:val="20"/>
          <w:szCs w:val="20"/>
          <w:lang w:val="hy-AM"/>
        </w:rPr>
        <w:t>Մասնագիտական</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փորձառություն</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չափանիշի</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մասով</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հրավերի</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պահանջներին</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առավելագույնս</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համապատասխանող</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մասնակցի</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որակավորումը</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գնահատվում</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է</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40</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միավոր</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լավագույն</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առաջարկ</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Լավագույն</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առաջարկի</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համեմատությամբ</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գնահատվում</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են</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մնացած</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բոլոր</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մասնակիցների</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որակավորումները</w:t>
      </w:r>
      <w:r w:rsidRPr="001B729F">
        <w:rPr>
          <w:rFonts w:ascii="GHEA Grapalat" w:hAnsi="GHEA Grapalat"/>
          <w:b/>
          <w:color w:val="000000"/>
          <w:sz w:val="20"/>
          <w:szCs w:val="20"/>
          <w:lang w:val="af-ZA"/>
        </w:rPr>
        <w:t>,</w:t>
      </w:r>
    </w:p>
    <w:p w:rsidR="00D8710B" w:rsidRPr="001B729F" w:rsidRDefault="00D8710B" w:rsidP="00D8710B">
      <w:pPr>
        <w:shd w:val="clear" w:color="auto" w:fill="FFFFFF"/>
        <w:ind w:firstLine="375"/>
        <w:jc w:val="both"/>
        <w:rPr>
          <w:rFonts w:ascii="GHEA Grapalat" w:hAnsi="GHEA Grapalat"/>
          <w:b/>
          <w:color w:val="000000"/>
          <w:sz w:val="20"/>
          <w:szCs w:val="20"/>
          <w:lang w:val="af-ZA"/>
        </w:rPr>
      </w:pPr>
      <w:r w:rsidRPr="001B729F">
        <w:rPr>
          <w:rFonts w:ascii="GHEA Grapalat" w:hAnsi="GHEA Grapalat"/>
          <w:b/>
          <w:color w:val="000000"/>
          <w:sz w:val="20"/>
          <w:szCs w:val="20"/>
          <w:lang w:val="af-ZA"/>
        </w:rPr>
        <w:t>«</w:t>
      </w:r>
      <w:r w:rsidRPr="001B729F">
        <w:rPr>
          <w:rFonts w:ascii="GHEA Grapalat" w:hAnsi="GHEA Grapalat"/>
          <w:b/>
          <w:color w:val="000000"/>
          <w:sz w:val="20"/>
          <w:szCs w:val="20"/>
        </w:rPr>
        <w:t>Մասնագիտական</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rPr>
        <w:t>փորձառություն</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rPr>
        <w:t>չափանիշը</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rPr>
        <w:t>գնահատվում</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rPr>
        <w:t>է</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rPr>
        <w:t>հետևյալ</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rPr>
        <w:t>կարգով</w:t>
      </w:r>
      <w:r w:rsidRPr="001B729F">
        <w:rPr>
          <w:rFonts w:ascii="GHEA Grapalat" w:hAnsi="GHEA Grapalat"/>
          <w:b/>
          <w:color w:val="000000"/>
          <w:sz w:val="20"/>
          <w:szCs w:val="20"/>
          <w:lang w:val="af-ZA"/>
        </w:rPr>
        <w:t>.</w:t>
      </w:r>
    </w:p>
    <w:p w:rsidR="00D8710B" w:rsidRPr="001B729F" w:rsidRDefault="00D8710B" w:rsidP="00D8710B">
      <w:pPr>
        <w:ind w:firstLine="567"/>
        <w:jc w:val="both"/>
        <w:rPr>
          <w:rFonts w:ascii="GHEA Grapalat" w:hAnsi="GHEA Grapalat" w:cs="Sylfaen"/>
          <w:b/>
          <w:sz w:val="20"/>
          <w:szCs w:val="20"/>
          <w:lang w:val="hy-AM"/>
        </w:rPr>
      </w:pPr>
      <w:r w:rsidRPr="001B729F">
        <w:rPr>
          <w:rFonts w:ascii="GHEA Grapalat" w:hAnsi="GHEA Grapalat" w:cs="Arial Armenian"/>
          <w:b/>
          <w:sz w:val="20"/>
          <w:szCs w:val="20"/>
          <w:lang w:val="hy-AM"/>
        </w:rPr>
        <w:t xml:space="preserve">ա. մասնակիցը պետք է </w:t>
      </w:r>
      <w:r w:rsidRPr="001B729F">
        <w:rPr>
          <w:rFonts w:ascii="GHEA Grapalat" w:hAnsi="GHEA Grapalat" w:cs="Sylfaen"/>
          <w:b/>
          <w:sz w:val="20"/>
          <w:szCs w:val="20"/>
          <w:lang w:val="hy-AM"/>
        </w:rPr>
        <w:t>հայտը</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ներկայացնելու</w:t>
      </w:r>
      <w:r w:rsidRPr="001B729F">
        <w:rPr>
          <w:rFonts w:ascii="GHEA Grapalat" w:hAnsi="GHEA Grapalat"/>
          <w:b/>
          <w:sz w:val="20"/>
          <w:szCs w:val="20"/>
          <w:lang w:val="hy-AM"/>
        </w:rPr>
        <w:t xml:space="preserve"> </w:t>
      </w:r>
      <w:r w:rsidR="00A84A73" w:rsidRPr="00A84A73">
        <w:rPr>
          <w:rFonts w:ascii="GHEA Grapalat" w:hAnsi="GHEA Grapalat" w:cs="Sylfaen"/>
          <w:b/>
          <w:sz w:val="20"/>
          <w:szCs w:val="20"/>
          <w:lang w:val="af-ZA"/>
        </w:rPr>
        <w:t xml:space="preserve"> </w:t>
      </w:r>
      <w:r w:rsidRPr="001B729F">
        <w:rPr>
          <w:rFonts w:ascii="GHEA Grapalat" w:hAnsi="GHEA Grapalat"/>
          <w:b/>
          <w:sz w:val="20"/>
          <w:szCs w:val="20"/>
          <w:lang w:val="hy-AM"/>
        </w:rPr>
        <w:t xml:space="preserve"> </w:t>
      </w:r>
      <w:r w:rsidR="00A84A73" w:rsidRPr="00A84A73">
        <w:rPr>
          <w:rFonts w:ascii="GHEA Grapalat" w:hAnsi="GHEA Grapalat" w:cs="Sylfaen"/>
          <w:b/>
          <w:sz w:val="20"/>
          <w:szCs w:val="20"/>
          <w:lang w:val="af-ZA"/>
        </w:rPr>
        <w:t xml:space="preserve"> </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նախորդող</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երեք</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տարվա</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ընթացքում</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պատշաճ</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ձևով</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իրականացրած լինի նմանատիպ առնվազն</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մեկ</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պայմանագիր</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Նախկինում</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կատարված</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պայմանագիրը</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կամ</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պայմանագրերը</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գնահատվում</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է</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կամ</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գնահատվում</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են</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նմանատիպ</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եթե</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դրա (դրանց) շրջանակներում մատուցված ծառայության ծավալը (կամ հանրագումարային ծավալը)` գումարային արտահայտությամբ, պակաս չէ սույն ընթա</w:t>
      </w:r>
      <w:r w:rsidRPr="001B729F">
        <w:rPr>
          <w:rFonts w:ascii="GHEA Grapalat" w:hAnsi="GHEA Grapalat" w:cs="Sylfaen"/>
          <w:b/>
          <w:sz w:val="20"/>
          <w:szCs w:val="20"/>
          <w:lang w:val="hy-AM"/>
        </w:rPr>
        <w:softHyphen/>
        <w:t>ցա</w:t>
      </w:r>
      <w:r w:rsidRPr="001B729F">
        <w:rPr>
          <w:rFonts w:ascii="GHEA Grapalat" w:hAnsi="GHEA Grapalat" w:cs="Sylfaen"/>
          <w:b/>
          <w:sz w:val="20"/>
          <w:szCs w:val="20"/>
          <w:lang w:val="hy-AM"/>
        </w:rPr>
        <w:softHyphen/>
        <w:t>կարգի շրջանակում մասնակցի ներկայացրած գնային առաջարկից: Ընդ որում առնվազն մեկ պայմանագրի շրջանակում մատուցված ծառայության ծավալը գումարային արտահայ</w:t>
      </w:r>
      <w:r w:rsidRPr="001B729F">
        <w:rPr>
          <w:rFonts w:ascii="GHEA Grapalat" w:hAnsi="GHEA Grapalat" w:cs="Sylfaen"/>
          <w:b/>
          <w:sz w:val="20"/>
          <w:szCs w:val="20"/>
          <w:lang w:val="hy-AM"/>
        </w:rPr>
        <w:softHyphen/>
        <w:t xml:space="preserve">տությամբ պետք է պակաս չլինի սույն ընթացակարգի շրջանակում մասնակցի ներկայացրած գնային առաջարկի հիսուն տոկոսից: </w:t>
      </w:r>
    </w:p>
    <w:p w:rsidR="00D8710B" w:rsidRPr="001B729F" w:rsidRDefault="00D8710B" w:rsidP="00D8710B">
      <w:pPr>
        <w:ind w:firstLine="567"/>
        <w:jc w:val="both"/>
        <w:rPr>
          <w:rFonts w:ascii="GHEA Grapalat" w:hAnsi="GHEA Grapalat" w:cs="Arial Armenian"/>
          <w:b/>
          <w:sz w:val="20"/>
          <w:szCs w:val="20"/>
          <w:lang w:val="hy-AM"/>
        </w:rPr>
      </w:pPr>
      <w:r w:rsidRPr="001B729F">
        <w:rPr>
          <w:rFonts w:ascii="GHEA Grapalat" w:hAnsi="GHEA Grapalat" w:cs="Sylfaen"/>
          <w:b/>
          <w:sz w:val="20"/>
          <w:szCs w:val="20"/>
          <w:lang w:val="hy-AM"/>
        </w:rPr>
        <w:t>Սույն ընթացակարգի իմաստով ն</w:t>
      </w:r>
      <w:r w:rsidRPr="001B729F">
        <w:rPr>
          <w:rFonts w:ascii="GHEA Grapalat" w:hAnsi="GHEA Grapalat" w:cs="Arial Armenian"/>
          <w:b/>
          <w:sz w:val="20"/>
          <w:szCs w:val="20"/>
          <w:lang w:val="hy-AM" w:eastAsia="ru-RU"/>
        </w:rPr>
        <w:t>մանատիպ են համարվում շինարարական աշխատանքների որակի տեխնիկական հսկողության ծառայությունների</w:t>
      </w:r>
      <w:r w:rsidRPr="001B729F">
        <w:rPr>
          <w:rFonts w:ascii="GHEA Grapalat" w:hAnsi="GHEA Grapalat" w:cs="Arial Armenian"/>
          <w:b/>
          <w:sz w:val="20"/>
          <w:szCs w:val="20"/>
          <w:lang w:val="hy-AM"/>
        </w:rPr>
        <w:t xml:space="preserve"> մատուցման նախկինում կատարված պայմանագրերը</w:t>
      </w:r>
      <w:r w:rsidRPr="001B729F">
        <w:rPr>
          <w:rFonts w:ascii="GHEA Grapalat" w:hAnsi="GHEA Grapalat" w:cs="Arial Armenian"/>
          <w:b/>
          <w:sz w:val="20"/>
          <w:szCs w:val="20"/>
          <w:lang w:val="hy-AM" w:eastAsia="ru-RU"/>
        </w:rPr>
        <w:t xml:space="preserve">։  </w:t>
      </w:r>
    </w:p>
    <w:p w:rsidR="00D8710B" w:rsidRPr="001B729F" w:rsidRDefault="00D8710B" w:rsidP="00D8710B">
      <w:pPr>
        <w:ind w:firstLine="567"/>
        <w:jc w:val="both"/>
        <w:rPr>
          <w:rFonts w:ascii="GHEA Grapalat" w:hAnsi="GHEA Grapalat" w:cs="Arial Armenian"/>
          <w:b/>
          <w:sz w:val="20"/>
          <w:szCs w:val="20"/>
          <w:lang w:val="hy-AM" w:eastAsia="ru-RU"/>
        </w:rPr>
      </w:pPr>
      <w:r w:rsidRPr="001B729F">
        <w:rPr>
          <w:rFonts w:ascii="GHEA Grapalat" w:hAnsi="GHEA Grapalat" w:cs="Arial Armenian"/>
          <w:b/>
          <w:sz w:val="20"/>
          <w:szCs w:val="20"/>
          <w:lang w:val="hy-AM"/>
        </w:rPr>
        <w:t xml:space="preserve">բ. </w:t>
      </w:r>
      <w:r w:rsidRPr="001B729F">
        <w:rPr>
          <w:rFonts w:ascii="GHEA Grapalat" w:hAnsi="GHEA Grapalat"/>
          <w:b/>
          <w:sz w:val="20"/>
          <w:szCs w:val="20"/>
          <w:lang w:val="hy-AM"/>
        </w:rPr>
        <w:t xml:space="preserve">սույն ենթակետի ա) պարբերությամբ նախատեսված պահանջներին իր համապատասխանությունը հիմնավորելու համար </w:t>
      </w:r>
      <w:r w:rsidRPr="001B729F">
        <w:rPr>
          <w:rFonts w:ascii="GHEA Grapalat" w:hAnsi="GHEA Grapalat" w:cs="Arial Armenian"/>
          <w:b/>
          <w:sz w:val="20"/>
          <w:szCs w:val="20"/>
          <w:lang w:val="hy-AM"/>
        </w:rPr>
        <w:t>մ</w:t>
      </w:r>
      <w:r w:rsidRPr="001B729F">
        <w:rPr>
          <w:rFonts w:ascii="GHEA Grapalat" w:hAnsi="GHEA Grapalat" w:cs="Sylfaen"/>
          <w:b/>
          <w:sz w:val="20"/>
          <w:szCs w:val="20"/>
          <w:lang w:val="hy-AM"/>
        </w:rPr>
        <w:t>ասնակիցը</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հայտով</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ներկայացնում</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է</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նախկինում կատարած պայմանագրի (պայմանագրերի, համաձայնագրերի) պատճենները:</w:t>
      </w:r>
    </w:p>
    <w:p w:rsidR="00D8710B" w:rsidRPr="001B729F" w:rsidRDefault="00D8710B" w:rsidP="00D8710B">
      <w:pPr>
        <w:shd w:val="clear" w:color="auto" w:fill="FFFFFF"/>
        <w:ind w:firstLine="375"/>
        <w:jc w:val="both"/>
        <w:rPr>
          <w:rFonts w:ascii="GHEA Grapalat" w:hAnsi="GHEA Grapalat"/>
          <w:b/>
          <w:color w:val="000000"/>
          <w:sz w:val="20"/>
          <w:szCs w:val="20"/>
          <w:lang w:val="hy-AM"/>
        </w:rPr>
      </w:pPr>
      <w:r w:rsidRPr="001B729F">
        <w:rPr>
          <w:rFonts w:ascii="GHEA Grapalat" w:hAnsi="GHEA Grapalat"/>
          <w:b/>
          <w:color w:val="000000"/>
          <w:sz w:val="20"/>
          <w:szCs w:val="20"/>
          <w:lang w:val="hy-AM"/>
        </w:rPr>
        <w:lastRenderedPageBreak/>
        <w:t>բ. «Աշխատանքային ռեսուրսներ» չափանիշի մասով հրավերի պահանջներին առավելագույնս համապատասխանող մասնակցի որակավորումը գնահատվում է «30» միավոր` լավագույն առաջարկ: Լավագույն առաջարկի համեմատությամբ գնահատվում են մնացած բոլոր մասնակիցների որակավորումները,</w:t>
      </w:r>
    </w:p>
    <w:p w:rsidR="00D8710B" w:rsidRPr="001B729F" w:rsidRDefault="00D8710B" w:rsidP="00D8710B">
      <w:pPr>
        <w:shd w:val="clear" w:color="auto" w:fill="FFFFFF"/>
        <w:ind w:firstLine="375"/>
        <w:jc w:val="both"/>
        <w:rPr>
          <w:rFonts w:ascii="GHEA Grapalat" w:hAnsi="GHEA Grapalat"/>
          <w:b/>
          <w:color w:val="000000"/>
          <w:sz w:val="20"/>
          <w:szCs w:val="20"/>
          <w:lang w:val="af-ZA"/>
        </w:rPr>
      </w:pPr>
      <w:r w:rsidRPr="001B729F">
        <w:rPr>
          <w:rFonts w:ascii="GHEA Grapalat" w:hAnsi="GHEA Grapalat"/>
          <w:b/>
          <w:color w:val="000000"/>
          <w:sz w:val="20"/>
          <w:szCs w:val="20"/>
          <w:lang w:val="hy-AM"/>
        </w:rPr>
        <w:t>«Աշխատանքային ռեսուրսներ» չափանիշը</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գնահատվում</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է</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հետևյալ</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կարգով</w:t>
      </w:r>
      <w:r w:rsidRPr="001B729F">
        <w:rPr>
          <w:rFonts w:ascii="GHEA Grapalat" w:hAnsi="GHEA Grapalat"/>
          <w:b/>
          <w:color w:val="000000"/>
          <w:sz w:val="20"/>
          <w:szCs w:val="20"/>
          <w:lang w:val="af-ZA"/>
        </w:rPr>
        <w:t>.</w:t>
      </w:r>
    </w:p>
    <w:p w:rsidR="00D8710B" w:rsidRPr="001B729F" w:rsidRDefault="00D8710B" w:rsidP="00D8710B">
      <w:pPr>
        <w:ind w:firstLine="567"/>
        <w:jc w:val="both"/>
        <w:rPr>
          <w:rFonts w:ascii="GHEA Grapalat" w:hAnsi="GHEA Grapalat" w:cs="Sylfaen"/>
          <w:b/>
          <w:sz w:val="20"/>
          <w:szCs w:val="20"/>
          <w:lang w:val="hy-AM"/>
        </w:rPr>
      </w:pPr>
      <w:r w:rsidRPr="001B729F">
        <w:rPr>
          <w:rFonts w:ascii="GHEA Grapalat" w:hAnsi="GHEA Grapalat" w:cs="Sylfaen"/>
          <w:b/>
          <w:sz w:val="20"/>
          <w:szCs w:val="20"/>
          <w:lang w:val="hy-AM"/>
        </w:rPr>
        <w:t>ա</w:t>
      </w:r>
      <w:r w:rsidRPr="001B729F">
        <w:rPr>
          <w:rFonts w:ascii="GHEA Grapalat" w:hAnsi="GHEA Grapalat" w:cs="Sylfaen"/>
          <w:b/>
          <w:sz w:val="20"/>
          <w:szCs w:val="20"/>
          <w:lang w:val="af-ZA"/>
        </w:rPr>
        <w:t>)</w:t>
      </w:r>
      <w:r w:rsidRPr="001B729F">
        <w:rPr>
          <w:rFonts w:ascii="GHEA Grapalat" w:hAnsi="GHEA Grapalat" w:cs="Sylfaen"/>
          <w:b/>
          <w:sz w:val="20"/>
          <w:szCs w:val="20"/>
          <w:lang w:val="hy-AM"/>
        </w:rPr>
        <w:t xml:space="preserve"> աշխատակազմում պետք է ներգրավված լինի </w:t>
      </w:r>
      <w:r w:rsidR="00A84A73" w:rsidRPr="00A84A73">
        <w:rPr>
          <w:rFonts w:ascii="GHEA Grapalat" w:hAnsi="GHEA Grapalat" w:cs="Sylfaen"/>
          <w:b/>
          <w:sz w:val="20"/>
          <w:szCs w:val="20"/>
          <w:lang w:val="af-ZA"/>
        </w:rPr>
        <w:t xml:space="preserve"> </w:t>
      </w:r>
      <w:r w:rsidRPr="001B729F">
        <w:rPr>
          <w:rFonts w:ascii="GHEA Grapalat" w:hAnsi="GHEA Grapalat" w:cs="Sylfaen"/>
          <w:b/>
          <w:sz w:val="20"/>
          <w:szCs w:val="20"/>
          <w:lang w:val="hy-AM"/>
        </w:rPr>
        <w:t xml:space="preserve"> </w:t>
      </w:r>
      <w:r w:rsidR="00A84A73">
        <w:rPr>
          <w:rFonts w:ascii="GHEA Grapalat" w:hAnsi="GHEA Grapalat" w:cs="Sylfaen"/>
          <w:b/>
          <w:sz w:val="20"/>
          <w:szCs w:val="20"/>
          <w:lang w:val="af-ZA"/>
        </w:rPr>
        <w:t>1</w:t>
      </w:r>
      <w:r w:rsidRPr="001B729F">
        <w:rPr>
          <w:rFonts w:ascii="GHEA Grapalat" w:hAnsi="GHEA Grapalat" w:cs="Sylfaen"/>
          <w:b/>
          <w:sz w:val="20"/>
          <w:szCs w:val="20"/>
          <w:lang w:val="hy-AM"/>
        </w:rPr>
        <w:t xml:space="preserve"> հոգուց բաղկացած ինժեներատախնիկական անձնակազմ՝ առնվազն 3 տարվա մասնագիտական աշխատանքային փորձով։</w:t>
      </w:r>
    </w:p>
    <w:p w:rsidR="00D8710B" w:rsidRPr="001B729F" w:rsidRDefault="00D8710B" w:rsidP="00D8710B">
      <w:pPr>
        <w:ind w:firstLine="567"/>
        <w:jc w:val="both"/>
        <w:rPr>
          <w:rFonts w:ascii="GHEA Grapalat" w:hAnsi="GHEA Grapalat" w:cs="Arial Armenian"/>
          <w:b/>
          <w:sz w:val="20"/>
          <w:szCs w:val="20"/>
          <w:lang w:val="hy-AM"/>
        </w:rPr>
      </w:pPr>
      <w:r w:rsidRPr="001B729F">
        <w:rPr>
          <w:rFonts w:ascii="GHEA Grapalat" w:hAnsi="GHEA Grapalat" w:cs="Arial Armenian"/>
          <w:b/>
          <w:sz w:val="20"/>
          <w:szCs w:val="20"/>
          <w:lang w:val="hy-AM"/>
        </w:rPr>
        <w:t>բ</w:t>
      </w:r>
      <w:r w:rsidRPr="001B729F">
        <w:rPr>
          <w:rFonts w:ascii="GHEA Grapalat" w:hAnsi="GHEA Grapalat" w:cs="Arial Armenian"/>
          <w:b/>
          <w:sz w:val="20"/>
          <w:szCs w:val="20"/>
          <w:lang w:val="af-ZA"/>
        </w:rPr>
        <w:t>)</w:t>
      </w:r>
      <w:r w:rsidRPr="001B729F">
        <w:rPr>
          <w:rFonts w:ascii="GHEA Grapalat" w:hAnsi="GHEA Grapalat" w:cs="Arial Armenian"/>
          <w:b/>
          <w:sz w:val="20"/>
          <w:szCs w:val="20"/>
          <w:lang w:val="hy-AM"/>
        </w:rPr>
        <w:t xml:space="preserve"> մ</w:t>
      </w:r>
      <w:r w:rsidRPr="001B729F">
        <w:rPr>
          <w:rFonts w:ascii="GHEA Grapalat" w:hAnsi="GHEA Grapalat" w:cs="Arial Armenian"/>
          <w:b/>
          <w:sz w:val="20"/>
          <w:szCs w:val="20"/>
          <w:lang w:val="hy-AM" w:eastAsia="ru-RU"/>
        </w:rPr>
        <w:t xml:space="preserve">ասնակիցը </w:t>
      </w:r>
      <w:r w:rsidRPr="001B729F">
        <w:rPr>
          <w:rFonts w:ascii="GHEA Grapalat" w:hAnsi="GHEA Grapalat" w:cs="Arial Armenian"/>
          <w:b/>
          <w:sz w:val="20"/>
          <w:szCs w:val="20"/>
          <w:lang w:val="hy-AM"/>
        </w:rPr>
        <w:t>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1782"/>
        <w:gridCol w:w="1560"/>
        <w:gridCol w:w="2693"/>
        <w:gridCol w:w="2268"/>
      </w:tblGrid>
      <w:tr w:rsidR="00D8710B" w:rsidRPr="001B729F" w:rsidTr="00C07C0C">
        <w:tc>
          <w:tcPr>
            <w:tcW w:w="10031" w:type="dxa"/>
            <w:gridSpan w:val="5"/>
          </w:tcPr>
          <w:p w:rsidR="00D8710B" w:rsidRPr="001B729F" w:rsidRDefault="00D8710B" w:rsidP="00D8710B">
            <w:pPr>
              <w:ind w:firstLine="567"/>
              <w:jc w:val="center"/>
              <w:rPr>
                <w:rFonts w:ascii="GHEA Grapalat" w:hAnsi="GHEA Grapalat" w:cs="Arial"/>
                <w:b/>
                <w:sz w:val="20"/>
                <w:szCs w:val="20"/>
              </w:rPr>
            </w:pPr>
            <w:r w:rsidRPr="001B729F">
              <w:rPr>
                <w:rFonts w:ascii="GHEA Grapalat" w:hAnsi="GHEA Grapalat" w:cs="Sylfaen"/>
                <w:b/>
                <w:sz w:val="20"/>
                <w:szCs w:val="20"/>
              </w:rPr>
              <w:t>Հիմնական</w:t>
            </w:r>
            <w:r w:rsidRPr="001B729F">
              <w:rPr>
                <w:rFonts w:ascii="GHEA Grapalat" w:hAnsi="GHEA Grapalat" w:cs="Arial"/>
                <w:b/>
                <w:sz w:val="20"/>
                <w:szCs w:val="20"/>
              </w:rPr>
              <w:t xml:space="preserve"> </w:t>
            </w:r>
            <w:r w:rsidRPr="001B729F">
              <w:rPr>
                <w:rFonts w:ascii="GHEA Grapalat" w:hAnsi="GHEA Grapalat" w:cs="Sylfaen"/>
                <w:b/>
                <w:sz w:val="20"/>
                <w:szCs w:val="20"/>
              </w:rPr>
              <w:t>աշխատակազմում</w:t>
            </w:r>
            <w:r w:rsidRPr="001B729F">
              <w:rPr>
                <w:rFonts w:ascii="GHEA Grapalat" w:hAnsi="GHEA Grapalat" w:cs="Arial"/>
                <w:b/>
                <w:sz w:val="20"/>
                <w:szCs w:val="20"/>
              </w:rPr>
              <w:t xml:space="preserve"> </w:t>
            </w:r>
            <w:r w:rsidRPr="001B729F">
              <w:rPr>
                <w:rFonts w:ascii="GHEA Grapalat" w:hAnsi="GHEA Grapalat" w:cs="Sylfaen"/>
                <w:b/>
                <w:sz w:val="20"/>
                <w:szCs w:val="20"/>
              </w:rPr>
              <w:t>ներառված</w:t>
            </w:r>
            <w:r w:rsidRPr="001B729F">
              <w:rPr>
                <w:rFonts w:ascii="GHEA Grapalat" w:hAnsi="GHEA Grapalat" w:cs="Arial"/>
                <w:b/>
                <w:sz w:val="20"/>
                <w:szCs w:val="20"/>
              </w:rPr>
              <w:t xml:space="preserve"> </w:t>
            </w:r>
            <w:r w:rsidRPr="001B729F">
              <w:rPr>
                <w:rFonts w:ascii="GHEA Grapalat" w:hAnsi="GHEA Grapalat" w:cs="Sylfaen"/>
                <w:b/>
                <w:sz w:val="20"/>
                <w:szCs w:val="20"/>
              </w:rPr>
              <w:t>մասնագետների</w:t>
            </w:r>
          </w:p>
        </w:tc>
      </w:tr>
      <w:tr w:rsidR="00D8710B" w:rsidRPr="001B729F" w:rsidTr="00C07C0C">
        <w:tc>
          <w:tcPr>
            <w:tcW w:w="1728" w:type="dxa"/>
            <w:vMerge w:val="restart"/>
            <w:vAlign w:val="center"/>
          </w:tcPr>
          <w:p w:rsidR="00D8710B" w:rsidRPr="001B729F" w:rsidRDefault="00D8710B" w:rsidP="00D8710B">
            <w:pPr>
              <w:jc w:val="center"/>
              <w:rPr>
                <w:rFonts w:ascii="GHEA Grapalat" w:hAnsi="GHEA Grapalat" w:cs="Arial"/>
                <w:b/>
                <w:sz w:val="20"/>
                <w:szCs w:val="20"/>
              </w:rPr>
            </w:pPr>
            <w:r w:rsidRPr="001B729F">
              <w:rPr>
                <w:rFonts w:ascii="GHEA Grapalat" w:hAnsi="GHEA Grapalat" w:cs="Sylfaen"/>
                <w:b/>
                <w:sz w:val="20"/>
                <w:szCs w:val="20"/>
              </w:rPr>
              <w:t>անունը</w:t>
            </w:r>
            <w:r w:rsidRPr="001B729F">
              <w:rPr>
                <w:rFonts w:ascii="GHEA Grapalat" w:hAnsi="GHEA Grapalat" w:cs="Arial"/>
                <w:b/>
                <w:sz w:val="20"/>
                <w:szCs w:val="20"/>
              </w:rPr>
              <w:t xml:space="preserve">, </w:t>
            </w:r>
            <w:r w:rsidRPr="001B729F">
              <w:rPr>
                <w:rFonts w:ascii="GHEA Grapalat" w:hAnsi="GHEA Grapalat" w:cs="Sylfaen"/>
                <w:b/>
                <w:sz w:val="20"/>
                <w:szCs w:val="20"/>
              </w:rPr>
              <w:t>ազգանունը</w:t>
            </w:r>
          </w:p>
        </w:tc>
        <w:tc>
          <w:tcPr>
            <w:tcW w:w="1782" w:type="dxa"/>
            <w:vMerge w:val="restart"/>
            <w:vAlign w:val="center"/>
          </w:tcPr>
          <w:p w:rsidR="00D8710B" w:rsidRPr="001B729F" w:rsidRDefault="00D8710B" w:rsidP="00D8710B">
            <w:pPr>
              <w:jc w:val="center"/>
              <w:rPr>
                <w:rFonts w:ascii="GHEA Grapalat" w:hAnsi="GHEA Grapalat" w:cs="Arial"/>
                <w:b/>
                <w:sz w:val="20"/>
                <w:szCs w:val="20"/>
              </w:rPr>
            </w:pPr>
            <w:r w:rsidRPr="001B729F">
              <w:rPr>
                <w:rFonts w:ascii="GHEA Grapalat" w:hAnsi="GHEA Grapalat" w:cs="Sylfaen"/>
                <w:b/>
                <w:sz w:val="20"/>
                <w:szCs w:val="20"/>
              </w:rPr>
              <w:t>որակավորումը</w:t>
            </w:r>
          </w:p>
        </w:tc>
        <w:tc>
          <w:tcPr>
            <w:tcW w:w="4253" w:type="dxa"/>
            <w:gridSpan w:val="2"/>
          </w:tcPr>
          <w:p w:rsidR="00D8710B" w:rsidRPr="001B729F" w:rsidRDefault="00D8710B" w:rsidP="00D8710B">
            <w:pPr>
              <w:ind w:firstLine="567"/>
              <w:jc w:val="both"/>
              <w:rPr>
                <w:rFonts w:ascii="GHEA Grapalat" w:hAnsi="GHEA Grapalat" w:cs="Arial"/>
                <w:b/>
                <w:sz w:val="20"/>
                <w:szCs w:val="20"/>
              </w:rPr>
            </w:pPr>
            <w:r w:rsidRPr="001B729F">
              <w:rPr>
                <w:rFonts w:ascii="GHEA Grapalat" w:hAnsi="GHEA Grapalat" w:cs="Sylfaen"/>
                <w:b/>
                <w:sz w:val="20"/>
                <w:szCs w:val="20"/>
              </w:rPr>
              <w:t>աշխատանքային</w:t>
            </w:r>
            <w:r w:rsidRPr="001B729F">
              <w:rPr>
                <w:rFonts w:ascii="GHEA Grapalat" w:hAnsi="GHEA Grapalat" w:cs="Arial"/>
                <w:b/>
                <w:sz w:val="20"/>
                <w:szCs w:val="20"/>
              </w:rPr>
              <w:t xml:space="preserve"> </w:t>
            </w:r>
            <w:r w:rsidRPr="001B729F">
              <w:rPr>
                <w:rFonts w:ascii="GHEA Grapalat" w:hAnsi="GHEA Grapalat" w:cs="Sylfaen"/>
                <w:b/>
                <w:sz w:val="20"/>
                <w:szCs w:val="20"/>
              </w:rPr>
              <w:t>փորձը</w:t>
            </w:r>
            <w:r w:rsidRPr="001B729F">
              <w:rPr>
                <w:rFonts w:ascii="GHEA Grapalat" w:hAnsi="GHEA Grapalat" w:cs="Arial"/>
                <w:b/>
                <w:sz w:val="20"/>
                <w:szCs w:val="20"/>
              </w:rPr>
              <w:t xml:space="preserve"> </w:t>
            </w:r>
          </w:p>
        </w:tc>
        <w:tc>
          <w:tcPr>
            <w:tcW w:w="2268" w:type="dxa"/>
            <w:vMerge w:val="restart"/>
          </w:tcPr>
          <w:p w:rsidR="00D8710B" w:rsidRPr="001B729F" w:rsidRDefault="00D8710B" w:rsidP="00D8710B">
            <w:pPr>
              <w:jc w:val="center"/>
              <w:rPr>
                <w:rFonts w:ascii="GHEA Grapalat" w:hAnsi="GHEA Grapalat" w:cs="Arial"/>
                <w:b/>
                <w:sz w:val="20"/>
                <w:szCs w:val="20"/>
              </w:rPr>
            </w:pPr>
            <w:r w:rsidRPr="001B729F">
              <w:rPr>
                <w:rFonts w:ascii="GHEA Grapalat" w:hAnsi="GHEA Grapalat" w:cs="Sylfaen"/>
                <w:b/>
                <w:sz w:val="20"/>
                <w:szCs w:val="20"/>
              </w:rPr>
              <w:t>գործատուի անվանումը</w:t>
            </w:r>
          </w:p>
        </w:tc>
      </w:tr>
      <w:tr w:rsidR="00D8710B" w:rsidRPr="001B729F" w:rsidTr="00C07C0C">
        <w:tc>
          <w:tcPr>
            <w:tcW w:w="1728" w:type="dxa"/>
            <w:vMerge/>
          </w:tcPr>
          <w:p w:rsidR="00D8710B" w:rsidRPr="001B729F" w:rsidRDefault="00D8710B" w:rsidP="00D8710B">
            <w:pPr>
              <w:ind w:firstLine="567"/>
              <w:jc w:val="both"/>
              <w:rPr>
                <w:rFonts w:ascii="GHEA Grapalat" w:hAnsi="GHEA Grapalat" w:cs="Arial Armenian"/>
                <w:b/>
                <w:sz w:val="20"/>
                <w:szCs w:val="20"/>
              </w:rPr>
            </w:pPr>
          </w:p>
        </w:tc>
        <w:tc>
          <w:tcPr>
            <w:tcW w:w="1782" w:type="dxa"/>
            <w:vMerge/>
          </w:tcPr>
          <w:p w:rsidR="00D8710B" w:rsidRPr="001B729F" w:rsidRDefault="00D8710B" w:rsidP="00D8710B">
            <w:pPr>
              <w:ind w:firstLine="567"/>
              <w:jc w:val="both"/>
              <w:rPr>
                <w:rFonts w:ascii="GHEA Grapalat" w:hAnsi="GHEA Grapalat" w:cs="Arial Armenian"/>
                <w:b/>
                <w:sz w:val="20"/>
                <w:szCs w:val="20"/>
              </w:rPr>
            </w:pPr>
          </w:p>
        </w:tc>
        <w:tc>
          <w:tcPr>
            <w:tcW w:w="1560" w:type="dxa"/>
          </w:tcPr>
          <w:p w:rsidR="00D8710B" w:rsidRPr="001B729F" w:rsidRDefault="00D8710B" w:rsidP="00D8710B">
            <w:pPr>
              <w:jc w:val="center"/>
              <w:rPr>
                <w:rFonts w:ascii="GHEA Grapalat" w:hAnsi="GHEA Grapalat" w:cs="Arial"/>
                <w:b/>
                <w:sz w:val="20"/>
                <w:szCs w:val="20"/>
              </w:rPr>
            </w:pPr>
            <w:r w:rsidRPr="001B729F">
              <w:rPr>
                <w:rFonts w:ascii="GHEA Grapalat" w:hAnsi="GHEA Grapalat" w:cs="Sylfaen"/>
                <w:b/>
                <w:sz w:val="20"/>
                <w:szCs w:val="20"/>
              </w:rPr>
              <w:t>ժամանակահատվածը</w:t>
            </w:r>
          </w:p>
        </w:tc>
        <w:tc>
          <w:tcPr>
            <w:tcW w:w="2693" w:type="dxa"/>
            <w:vAlign w:val="center"/>
          </w:tcPr>
          <w:p w:rsidR="00D8710B" w:rsidRPr="001B729F" w:rsidRDefault="00D8710B" w:rsidP="00D8710B">
            <w:pPr>
              <w:jc w:val="center"/>
              <w:rPr>
                <w:rFonts w:ascii="GHEA Grapalat" w:hAnsi="GHEA Grapalat" w:cs="Arial"/>
                <w:b/>
                <w:sz w:val="20"/>
                <w:szCs w:val="20"/>
              </w:rPr>
            </w:pPr>
            <w:r w:rsidRPr="001B729F">
              <w:rPr>
                <w:rFonts w:ascii="GHEA Grapalat" w:hAnsi="GHEA Grapalat" w:cs="Sylfaen"/>
                <w:b/>
                <w:sz w:val="20"/>
                <w:szCs w:val="20"/>
              </w:rPr>
              <w:t>գործունեության</w:t>
            </w:r>
            <w:r w:rsidRPr="001B729F">
              <w:rPr>
                <w:rFonts w:ascii="GHEA Grapalat" w:hAnsi="GHEA Grapalat" w:cs="Arial"/>
                <w:b/>
                <w:sz w:val="20"/>
                <w:szCs w:val="20"/>
              </w:rPr>
              <w:t xml:space="preserve"> </w:t>
            </w:r>
            <w:r w:rsidRPr="001B729F">
              <w:rPr>
                <w:rFonts w:ascii="GHEA Grapalat" w:hAnsi="GHEA Grapalat" w:cs="Sylfaen"/>
                <w:b/>
                <w:sz w:val="20"/>
                <w:szCs w:val="20"/>
              </w:rPr>
              <w:t>ոլորտը</w:t>
            </w:r>
            <w:r w:rsidRPr="001B729F">
              <w:rPr>
                <w:rFonts w:ascii="GHEA Grapalat" w:hAnsi="GHEA Grapalat" w:cs="Arial"/>
                <w:b/>
                <w:sz w:val="20"/>
                <w:szCs w:val="20"/>
              </w:rPr>
              <w:t xml:space="preserve"> </w:t>
            </w:r>
            <w:r w:rsidRPr="001B729F">
              <w:rPr>
                <w:rFonts w:ascii="GHEA Grapalat" w:hAnsi="GHEA Grapalat" w:cs="Sylfaen"/>
                <w:b/>
                <w:sz w:val="20"/>
                <w:szCs w:val="20"/>
              </w:rPr>
              <w:t>և</w:t>
            </w:r>
            <w:r w:rsidRPr="001B729F">
              <w:rPr>
                <w:rFonts w:ascii="GHEA Grapalat" w:hAnsi="GHEA Grapalat" w:cs="Arial"/>
                <w:b/>
                <w:sz w:val="20"/>
                <w:szCs w:val="20"/>
              </w:rPr>
              <w:t xml:space="preserve"> </w:t>
            </w:r>
            <w:r w:rsidRPr="001B729F">
              <w:rPr>
                <w:rFonts w:ascii="GHEA Grapalat" w:hAnsi="GHEA Grapalat" w:cs="Sylfaen"/>
                <w:b/>
                <w:sz w:val="20"/>
                <w:szCs w:val="20"/>
              </w:rPr>
              <w:t>կատարած</w:t>
            </w:r>
            <w:r w:rsidRPr="001B729F">
              <w:rPr>
                <w:rFonts w:ascii="GHEA Grapalat" w:hAnsi="GHEA Grapalat" w:cs="Arial"/>
                <w:b/>
                <w:sz w:val="20"/>
                <w:szCs w:val="20"/>
              </w:rPr>
              <w:t xml:space="preserve"> </w:t>
            </w:r>
            <w:r w:rsidRPr="001B729F">
              <w:rPr>
                <w:rFonts w:ascii="GHEA Grapalat" w:hAnsi="GHEA Grapalat" w:cs="Sylfaen"/>
                <w:b/>
                <w:sz w:val="20"/>
                <w:szCs w:val="20"/>
              </w:rPr>
              <w:t>աշխատանքը</w:t>
            </w:r>
          </w:p>
        </w:tc>
        <w:tc>
          <w:tcPr>
            <w:tcW w:w="2268" w:type="dxa"/>
            <w:vMerge/>
          </w:tcPr>
          <w:p w:rsidR="00D8710B" w:rsidRPr="001B729F" w:rsidRDefault="00D8710B" w:rsidP="00D8710B">
            <w:pPr>
              <w:ind w:firstLine="567"/>
              <w:jc w:val="both"/>
              <w:rPr>
                <w:rFonts w:ascii="GHEA Grapalat" w:hAnsi="GHEA Grapalat" w:cs="Arial Armenian"/>
                <w:b/>
                <w:sz w:val="20"/>
                <w:szCs w:val="20"/>
              </w:rPr>
            </w:pPr>
          </w:p>
        </w:tc>
      </w:tr>
      <w:tr w:rsidR="00D8710B" w:rsidRPr="001B729F" w:rsidTr="00C07C0C">
        <w:tc>
          <w:tcPr>
            <w:tcW w:w="1728" w:type="dxa"/>
          </w:tcPr>
          <w:p w:rsidR="00D8710B" w:rsidRPr="001B729F" w:rsidRDefault="00D8710B" w:rsidP="00D8710B">
            <w:pPr>
              <w:ind w:firstLine="567"/>
              <w:jc w:val="both"/>
              <w:rPr>
                <w:rFonts w:ascii="GHEA Grapalat" w:hAnsi="GHEA Grapalat" w:cs="Arial Armenian"/>
                <w:b/>
                <w:sz w:val="20"/>
                <w:szCs w:val="20"/>
              </w:rPr>
            </w:pPr>
            <w:r w:rsidRPr="001B729F">
              <w:rPr>
                <w:rFonts w:ascii="GHEA Grapalat" w:hAnsi="GHEA Grapalat" w:cs="Arial Armenian"/>
                <w:b/>
                <w:sz w:val="20"/>
                <w:szCs w:val="20"/>
              </w:rPr>
              <w:t>1</w:t>
            </w:r>
          </w:p>
        </w:tc>
        <w:tc>
          <w:tcPr>
            <w:tcW w:w="1782" w:type="dxa"/>
          </w:tcPr>
          <w:p w:rsidR="00D8710B" w:rsidRPr="001B729F" w:rsidRDefault="00D8710B" w:rsidP="00D8710B">
            <w:pPr>
              <w:ind w:firstLine="567"/>
              <w:jc w:val="both"/>
              <w:rPr>
                <w:rFonts w:ascii="GHEA Grapalat" w:hAnsi="GHEA Grapalat" w:cs="Arial Armenian"/>
                <w:b/>
                <w:sz w:val="20"/>
                <w:szCs w:val="20"/>
              </w:rPr>
            </w:pPr>
            <w:r w:rsidRPr="001B729F">
              <w:rPr>
                <w:rFonts w:ascii="GHEA Grapalat" w:hAnsi="GHEA Grapalat" w:cs="Arial Armenian"/>
                <w:b/>
                <w:sz w:val="20"/>
                <w:szCs w:val="20"/>
              </w:rPr>
              <w:t>2</w:t>
            </w:r>
          </w:p>
        </w:tc>
        <w:tc>
          <w:tcPr>
            <w:tcW w:w="1560" w:type="dxa"/>
          </w:tcPr>
          <w:p w:rsidR="00D8710B" w:rsidRPr="001B729F" w:rsidRDefault="00D8710B" w:rsidP="00D8710B">
            <w:pPr>
              <w:ind w:firstLine="567"/>
              <w:jc w:val="both"/>
              <w:rPr>
                <w:rFonts w:ascii="GHEA Grapalat" w:hAnsi="GHEA Grapalat" w:cs="Arial Armenian"/>
                <w:b/>
                <w:sz w:val="20"/>
                <w:szCs w:val="20"/>
              </w:rPr>
            </w:pPr>
            <w:r w:rsidRPr="001B729F">
              <w:rPr>
                <w:rFonts w:ascii="GHEA Grapalat" w:hAnsi="GHEA Grapalat" w:cs="Arial Armenian"/>
                <w:b/>
                <w:sz w:val="20"/>
                <w:szCs w:val="20"/>
              </w:rPr>
              <w:t>3</w:t>
            </w:r>
          </w:p>
        </w:tc>
        <w:tc>
          <w:tcPr>
            <w:tcW w:w="2693" w:type="dxa"/>
          </w:tcPr>
          <w:p w:rsidR="00D8710B" w:rsidRPr="001B729F" w:rsidRDefault="00D8710B" w:rsidP="00D8710B">
            <w:pPr>
              <w:ind w:firstLine="567"/>
              <w:jc w:val="both"/>
              <w:rPr>
                <w:rFonts w:ascii="GHEA Grapalat" w:hAnsi="GHEA Grapalat" w:cs="Arial Armenian"/>
                <w:b/>
                <w:sz w:val="20"/>
                <w:szCs w:val="20"/>
              </w:rPr>
            </w:pPr>
            <w:r w:rsidRPr="001B729F">
              <w:rPr>
                <w:rFonts w:ascii="GHEA Grapalat" w:hAnsi="GHEA Grapalat" w:cs="Arial Armenian"/>
                <w:b/>
                <w:sz w:val="20"/>
                <w:szCs w:val="20"/>
              </w:rPr>
              <w:t>4</w:t>
            </w:r>
          </w:p>
        </w:tc>
        <w:tc>
          <w:tcPr>
            <w:tcW w:w="2268" w:type="dxa"/>
          </w:tcPr>
          <w:p w:rsidR="00D8710B" w:rsidRPr="001B729F" w:rsidRDefault="00D8710B" w:rsidP="00D8710B">
            <w:pPr>
              <w:ind w:firstLine="567"/>
              <w:jc w:val="both"/>
              <w:rPr>
                <w:rFonts w:ascii="GHEA Grapalat" w:hAnsi="GHEA Grapalat" w:cs="Arial Armenian"/>
                <w:b/>
                <w:sz w:val="20"/>
                <w:szCs w:val="20"/>
              </w:rPr>
            </w:pPr>
            <w:r w:rsidRPr="001B729F">
              <w:rPr>
                <w:rFonts w:ascii="GHEA Grapalat" w:hAnsi="GHEA Grapalat" w:cs="Arial Armenian"/>
                <w:b/>
                <w:sz w:val="20"/>
                <w:szCs w:val="20"/>
              </w:rPr>
              <w:t>5</w:t>
            </w:r>
          </w:p>
        </w:tc>
      </w:tr>
      <w:tr w:rsidR="00D8710B" w:rsidRPr="001B729F" w:rsidTr="00C07C0C">
        <w:tc>
          <w:tcPr>
            <w:tcW w:w="1728" w:type="dxa"/>
          </w:tcPr>
          <w:p w:rsidR="00D8710B" w:rsidRPr="001B729F" w:rsidRDefault="00D8710B" w:rsidP="00D8710B">
            <w:pPr>
              <w:ind w:firstLine="567"/>
              <w:jc w:val="both"/>
              <w:rPr>
                <w:rFonts w:ascii="GHEA Grapalat" w:hAnsi="GHEA Grapalat" w:cs="Arial Armenian"/>
                <w:b/>
                <w:sz w:val="20"/>
                <w:szCs w:val="20"/>
              </w:rPr>
            </w:pPr>
            <w:r w:rsidRPr="001B729F">
              <w:rPr>
                <w:rFonts w:ascii="GHEA Grapalat" w:hAnsi="GHEA Grapalat" w:cs="Arial Armenian"/>
                <w:b/>
                <w:sz w:val="20"/>
                <w:szCs w:val="20"/>
              </w:rPr>
              <w:t>1.</w:t>
            </w:r>
          </w:p>
        </w:tc>
        <w:tc>
          <w:tcPr>
            <w:tcW w:w="1782" w:type="dxa"/>
          </w:tcPr>
          <w:p w:rsidR="00D8710B" w:rsidRPr="001B729F" w:rsidRDefault="00D8710B" w:rsidP="00D8710B">
            <w:pPr>
              <w:ind w:firstLine="567"/>
              <w:jc w:val="both"/>
              <w:rPr>
                <w:rFonts w:ascii="GHEA Grapalat" w:hAnsi="GHEA Grapalat" w:cs="Arial Armenian"/>
                <w:b/>
                <w:sz w:val="20"/>
                <w:szCs w:val="20"/>
              </w:rPr>
            </w:pPr>
          </w:p>
        </w:tc>
        <w:tc>
          <w:tcPr>
            <w:tcW w:w="1560" w:type="dxa"/>
          </w:tcPr>
          <w:p w:rsidR="00D8710B" w:rsidRPr="001B729F" w:rsidRDefault="00D8710B" w:rsidP="00D8710B">
            <w:pPr>
              <w:ind w:firstLine="567"/>
              <w:jc w:val="both"/>
              <w:rPr>
                <w:rFonts w:ascii="GHEA Grapalat" w:hAnsi="GHEA Grapalat" w:cs="Arial Armenian"/>
                <w:b/>
                <w:sz w:val="20"/>
                <w:szCs w:val="20"/>
              </w:rPr>
            </w:pPr>
          </w:p>
        </w:tc>
        <w:tc>
          <w:tcPr>
            <w:tcW w:w="2693" w:type="dxa"/>
          </w:tcPr>
          <w:p w:rsidR="00D8710B" w:rsidRPr="001B729F" w:rsidRDefault="00D8710B" w:rsidP="00D8710B">
            <w:pPr>
              <w:ind w:firstLine="567"/>
              <w:jc w:val="both"/>
              <w:rPr>
                <w:rFonts w:ascii="GHEA Grapalat" w:hAnsi="GHEA Grapalat" w:cs="Arial Armenian"/>
                <w:b/>
                <w:sz w:val="20"/>
                <w:szCs w:val="20"/>
              </w:rPr>
            </w:pPr>
          </w:p>
        </w:tc>
        <w:tc>
          <w:tcPr>
            <w:tcW w:w="2268" w:type="dxa"/>
          </w:tcPr>
          <w:p w:rsidR="00D8710B" w:rsidRPr="001B729F" w:rsidRDefault="00D8710B" w:rsidP="00D8710B">
            <w:pPr>
              <w:ind w:firstLine="567"/>
              <w:jc w:val="both"/>
              <w:rPr>
                <w:rFonts w:ascii="GHEA Grapalat" w:hAnsi="GHEA Grapalat" w:cs="Arial Armenian"/>
                <w:b/>
                <w:sz w:val="20"/>
                <w:szCs w:val="20"/>
              </w:rPr>
            </w:pPr>
          </w:p>
        </w:tc>
      </w:tr>
      <w:tr w:rsidR="00D8710B" w:rsidRPr="001B729F" w:rsidTr="00C07C0C">
        <w:tc>
          <w:tcPr>
            <w:tcW w:w="1728" w:type="dxa"/>
          </w:tcPr>
          <w:p w:rsidR="00D8710B" w:rsidRPr="001B729F" w:rsidRDefault="00D8710B" w:rsidP="00D8710B">
            <w:pPr>
              <w:ind w:firstLine="567"/>
              <w:jc w:val="both"/>
              <w:rPr>
                <w:rFonts w:ascii="GHEA Grapalat" w:hAnsi="GHEA Grapalat" w:cs="Arial Armenian"/>
                <w:b/>
                <w:sz w:val="20"/>
                <w:szCs w:val="20"/>
              </w:rPr>
            </w:pPr>
            <w:r w:rsidRPr="001B729F">
              <w:rPr>
                <w:rFonts w:ascii="GHEA Grapalat" w:hAnsi="GHEA Grapalat" w:cs="Arial Armenian"/>
                <w:b/>
                <w:sz w:val="20"/>
                <w:szCs w:val="20"/>
              </w:rPr>
              <w:t>2.</w:t>
            </w:r>
          </w:p>
        </w:tc>
        <w:tc>
          <w:tcPr>
            <w:tcW w:w="1782" w:type="dxa"/>
          </w:tcPr>
          <w:p w:rsidR="00D8710B" w:rsidRPr="001B729F" w:rsidRDefault="00D8710B" w:rsidP="00D8710B">
            <w:pPr>
              <w:ind w:firstLine="567"/>
              <w:jc w:val="both"/>
              <w:rPr>
                <w:rFonts w:ascii="GHEA Grapalat" w:hAnsi="GHEA Grapalat" w:cs="Arial Armenian"/>
                <w:b/>
                <w:sz w:val="20"/>
                <w:szCs w:val="20"/>
              </w:rPr>
            </w:pPr>
          </w:p>
        </w:tc>
        <w:tc>
          <w:tcPr>
            <w:tcW w:w="1560" w:type="dxa"/>
          </w:tcPr>
          <w:p w:rsidR="00D8710B" w:rsidRPr="001B729F" w:rsidRDefault="00D8710B" w:rsidP="00D8710B">
            <w:pPr>
              <w:ind w:firstLine="567"/>
              <w:jc w:val="both"/>
              <w:rPr>
                <w:rFonts w:ascii="GHEA Grapalat" w:hAnsi="GHEA Grapalat" w:cs="Arial Armenian"/>
                <w:b/>
                <w:sz w:val="20"/>
                <w:szCs w:val="20"/>
              </w:rPr>
            </w:pPr>
          </w:p>
        </w:tc>
        <w:tc>
          <w:tcPr>
            <w:tcW w:w="2693" w:type="dxa"/>
          </w:tcPr>
          <w:p w:rsidR="00D8710B" w:rsidRPr="001B729F" w:rsidRDefault="00D8710B" w:rsidP="00D8710B">
            <w:pPr>
              <w:ind w:firstLine="567"/>
              <w:jc w:val="both"/>
              <w:rPr>
                <w:rFonts w:ascii="GHEA Grapalat" w:hAnsi="GHEA Grapalat" w:cs="Arial Armenian"/>
                <w:b/>
                <w:sz w:val="20"/>
                <w:szCs w:val="20"/>
              </w:rPr>
            </w:pPr>
          </w:p>
        </w:tc>
        <w:tc>
          <w:tcPr>
            <w:tcW w:w="2268" w:type="dxa"/>
          </w:tcPr>
          <w:p w:rsidR="00D8710B" w:rsidRPr="001B729F" w:rsidRDefault="00D8710B" w:rsidP="00D8710B">
            <w:pPr>
              <w:ind w:firstLine="567"/>
              <w:jc w:val="both"/>
              <w:rPr>
                <w:rFonts w:ascii="GHEA Grapalat" w:hAnsi="GHEA Grapalat" w:cs="Arial Armenian"/>
                <w:b/>
                <w:sz w:val="20"/>
                <w:szCs w:val="20"/>
              </w:rPr>
            </w:pPr>
          </w:p>
        </w:tc>
      </w:tr>
      <w:tr w:rsidR="00D8710B" w:rsidRPr="001B729F" w:rsidTr="00C07C0C">
        <w:tc>
          <w:tcPr>
            <w:tcW w:w="1728" w:type="dxa"/>
          </w:tcPr>
          <w:p w:rsidR="00D8710B" w:rsidRPr="001B729F" w:rsidRDefault="00D8710B" w:rsidP="00D8710B">
            <w:pPr>
              <w:ind w:firstLine="567"/>
              <w:jc w:val="both"/>
              <w:rPr>
                <w:rFonts w:ascii="GHEA Grapalat" w:hAnsi="GHEA Grapalat" w:cs="Arial Armenian"/>
                <w:b/>
                <w:sz w:val="20"/>
                <w:szCs w:val="20"/>
              </w:rPr>
            </w:pPr>
            <w:r w:rsidRPr="001B729F">
              <w:rPr>
                <w:rFonts w:ascii="GHEA Grapalat" w:hAnsi="GHEA Grapalat" w:cs="Arial Armenian"/>
                <w:b/>
                <w:sz w:val="20"/>
                <w:szCs w:val="20"/>
              </w:rPr>
              <w:t>..</w:t>
            </w:r>
          </w:p>
        </w:tc>
        <w:tc>
          <w:tcPr>
            <w:tcW w:w="1782" w:type="dxa"/>
          </w:tcPr>
          <w:p w:rsidR="00D8710B" w:rsidRPr="001B729F" w:rsidRDefault="00D8710B" w:rsidP="00D8710B">
            <w:pPr>
              <w:ind w:firstLine="567"/>
              <w:jc w:val="both"/>
              <w:rPr>
                <w:rFonts w:ascii="GHEA Grapalat" w:hAnsi="GHEA Grapalat" w:cs="Arial Armenian"/>
                <w:b/>
                <w:sz w:val="20"/>
                <w:szCs w:val="20"/>
              </w:rPr>
            </w:pPr>
          </w:p>
        </w:tc>
        <w:tc>
          <w:tcPr>
            <w:tcW w:w="1560" w:type="dxa"/>
          </w:tcPr>
          <w:p w:rsidR="00D8710B" w:rsidRPr="001B729F" w:rsidRDefault="00D8710B" w:rsidP="00D8710B">
            <w:pPr>
              <w:ind w:firstLine="567"/>
              <w:jc w:val="both"/>
              <w:rPr>
                <w:rFonts w:ascii="GHEA Grapalat" w:hAnsi="GHEA Grapalat" w:cs="Arial Armenian"/>
                <w:b/>
                <w:sz w:val="20"/>
                <w:szCs w:val="20"/>
              </w:rPr>
            </w:pPr>
          </w:p>
        </w:tc>
        <w:tc>
          <w:tcPr>
            <w:tcW w:w="2693" w:type="dxa"/>
          </w:tcPr>
          <w:p w:rsidR="00D8710B" w:rsidRPr="001B729F" w:rsidRDefault="00D8710B" w:rsidP="00D8710B">
            <w:pPr>
              <w:ind w:firstLine="567"/>
              <w:jc w:val="both"/>
              <w:rPr>
                <w:rFonts w:ascii="GHEA Grapalat" w:hAnsi="GHEA Grapalat" w:cs="Arial Armenian"/>
                <w:b/>
                <w:sz w:val="20"/>
                <w:szCs w:val="20"/>
              </w:rPr>
            </w:pPr>
          </w:p>
        </w:tc>
        <w:tc>
          <w:tcPr>
            <w:tcW w:w="2268" w:type="dxa"/>
          </w:tcPr>
          <w:p w:rsidR="00D8710B" w:rsidRPr="001B729F" w:rsidRDefault="00D8710B" w:rsidP="00D8710B">
            <w:pPr>
              <w:ind w:firstLine="567"/>
              <w:jc w:val="both"/>
              <w:rPr>
                <w:rFonts w:ascii="GHEA Grapalat" w:hAnsi="GHEA Grapalat" w:cs="Arial Armenian"/>
                <w:b/>
                <w:sz w:val="20"/>
                <w:szCs w:val="20"/>
              </w:rPr>
            </w:pPr>
          </w:p>
        </w:tc>
      </w:tr>
    </w:tbl>
    <w:p w:rsidR="00D8710B" w:rsidRPr="001B729F" w:rsidRDefault="00D8710B" w:rsidP="00D8710B">
      <w:pPr>
        <w:ind w:firstLine="567"/>
        <w:jc w:val="both"/>
        <w:rPr>
          <w:rFonts w:ascii="GHEA Grapalat" w:hAnsi="GHEA Grapalat" w:cs="Arial"/>
          <w:b/>
          <w:sz w:val="20"/>
          <w:szCs w:val="20"/>
        </w:rPr>
      </w:pPr>
      <w:r w:rsidRPr="001B729F">
        <w:rPr>
          <w:rFonts w:ascii="GHEA Grapalat" w:hAnsi="GHEA Grapalat" w:cs="Sylfaen"/>
          <w:b/>
          <w:sz w:val="20"/>
          <w:szCs w:val="20"/>
        </w:rPr>
        <w:t>Ընդ</w:t>
      </w:r>
      <w:r w:rsidRPr="001B729F">
        <w:rPr>
          <w:rFonts w:ascii="GHEA Grapalat" w:hAnsi="GHEA Grapalat" w:cs="Arial"/>
          <w:b/>
          <w:sz w:val="20"/>
          <w:szCs w:val="20"/>
        </w:rPr>
        <w:t xml:space="preserve"> </w:t>
      </w:r>
      <w:r w:rsidRPr="001B729F">
        <w:rPr>
          <w:rFonts w:ascii="GHEA Grapalat" w:hAnsi="GHEA Grapalat" w:cs="Sylfaen"/>
          <w:b/>
          <w:sz w:val="20"/>
          <w:szCs w:val="20"/>
        </w:rPr>
        <w:t>որում</w:t>
      </w:r>
      <w:r w:rsidRPr="001B729F">
        <w:rPr>
          <w:rFonts w:ascii="GHEA Grapalat" w:hAnsi="GHEA Grapalat" w:cs="Arial"/>
          <w:b/>
          <w:sz w:val="20"/>
          <w:szCs w:val="20"/>
        </w:rPr>
        <w:t xml:space="preserve"> </w:t>
      </w:r>
      <w:r w:rsidRPr="001B729F">
        <w:rPr>
          <w:rFonts w:ascii="GHEA Grapalat" w:hAnsi="GHEA Grapalat" w:cs="Sylfaen"/>
          <w:b/>
          <w:sz w:val="20"/>
          <w:szCs w:val="20"/>
        </w:rPr>
        <w:t>աշխատանքային</w:t>
      </w:r>
      <w:r w:rsidRPr="001B729F">
        <w:rPr>
          <w:rFonts w:ascii="GHEA Grapalat" w:hAnsi="GHEA Grapalat" w:cs="Arial"/>
          <w:b/>
          <w:sz w:val="20"/>
          <w:szCs w:val="20"/>
        </w:rPr>
        <w:t xml:space="preserve"> </w:t>
      </w:r>
      <w:r w:rsidRPr="001B729F">
        <w:rPr>
          <w:rFonts w:ascii="GHEA Grapalat" w:hAnsi="GHEA Grapalat" w:cs="Sylfaen"/>
          <w:b/>
          <w:sz w:val="20"/>
          <w:szCs w:val="20"/>
        </w:rPr>
        <w:t>ռեսուրսների</w:t>
      </w:r>
      <w:r w:rsidRPr="001B729F">
        <w:rPr>
          <w:rFonts w:ascii="GHEA Grapalat" w:hAnsi="GHEA Grapalat" w:cs="Arial"/>
          <w:b/>
          <w:sz w:val="20"/>
          <w:szCs w:val="20"/>
        </w:rPr>
        <w:t xml:space="preserve"> </w:t>
      </w:r>
      <w:r w:rsidRPr="001B729F">
        <w:rPr>
          <w:rFonts w:ascii="GHEA Grapalat" w:hAnsi="GHEA Grapalat" w:cs="Sylfaen"/>
          <w:b/>
          <w:sz w:val="20"/>
          <w:szCs w:val="20"/>
        </w:rPr>
        <w:t>առկայությունը</w:t>
      </w:r>
      <w:r w:rsidRPr="001B729F">
        <w:rPr>
          <w:rFonts w:ascii="GHEA Grapalat" w:hAnsi="GHEA Grapalat" w:cs="Arial"/>
          <w:b/>
          <w:sz w:val="20"/>
          <w:szCs w:val="20"/>
        </w:rPr>
        <w:t xml:space="preserve"> </w:t>
      </w:r>
      <w:r w:rsidRPr="001B729F">
        <w:rPr>
          <w:rFonts w:ascii="GHEA Grapalat" w:hAnsi="GHEA Grapalat" w:cs="Sylfaen"/>
          <w:b/>
          <w:sz w:val="20"/>
          <w:szCs w:val="20"/>
        </w:rPr>
        <w:t>հիմնավորելու</w:t>
      </w:r>
      <w:r w:rsidRPr="001B729F">
        <w:rPr>
          <w:rFonts w:ascii="GHEA Grapalat" w:hAnsi="GHEA Grapalat" w:cs="Arial"/>
          <w:b/>
          <w:sz w:val="20"/>
          <w:szCs w:val="20"/>
        </w:rPr>
        <w:t xml:space="preserve"> </w:t>
      </w:r>
      <w:r w:rsidRPr="001B729F">
        <w:rPr>
          <w:rFonts w:ascii="GHEA Grapalat" w:hAnsi="GHEA Grapalat" w:cs="Sylfaen"/>
          <w:b/>
          <w:sz w:val="20"/>
          <w:szCs w:val="20"/>
        </w:rPr>
        <w:t>համար</w:t>
      </w:r>
      <w:r w:rsidRPr="001B729F">
        <w:rPr>
          <w:rFonts w:ascii="GHEA Grapalat" w:hAnsi="GHEA Grapalat" w:cs="Arial"/>
          <w:b/>
          <w:sz w:val="20"/>
          <w:szCs w:val="20"/>
        </w:rPr>
        <w:t xml:space="preserve"> Մ</w:t>
      </w:r>
      <w:r w:rsidRPr="001B729F">
        <w:rPr>
          <w:rFonts w:ascii="GHEA Grapalat" w:hAnsi="GHEA Grapalat" w:cs="Sylfaen"/>
          <w:b/>
          <w:sz w:val="20"/>
          <w:szCs w:val="20"/>
        </w:rPr>
        <w:t>ասնակիցը</w:t>
      </w:r>
      <w:r w:rsidRPr="001B729F">
        <w:rPr>
          <w:rFonts w:ascii="GHEA Grapalat" w:hAnsi="GHEA Grapalat" w:cs="Arial"/>
          <w:b/>
          <w:sz w:val="20"/>
          <w:szCs w:val="20"/>
        </w:rPr>
        <w:t xml:space="preserve"> </w:t>
      </w:r>
      <w:r w:rsidRPr="001B729F">
        <w:rPr>
          <w:rFonts w:ascii="GHEA Grapalat" w:hAnsi="GHEA Grapalat" w:cs="Sylfaen"/>
          <w:b/>
          <w:sz w:val="20"/>
          <w:szCs w:val="20"/>
        </w:rPr>
        <w:t>ներկայացնում</w:t>
      </w:r>
      <w:r w:rsidRPr="001B729F">
        <w:rPr>
          <w:rFonts w:ascii="GHEA Grapalat" w:hAnsi="GHEA Grapalat" w:cs="Arial"/>
          <w:b/>
          <w:sz w:val="20"/>
          <w:szCs w:val="20"/>
        </w:rPr>
        <w:t xml:space="preserve"> </w:t>
      </w:r>
      <w:r w:rsidRPr="001B729F">
        <w:rPr>
          <w:rFonts w:ascii="GHEA Grapalat" w:hAnsi="GHEA Grapalat" w:cs="Sylfaen"/>
          <w:b/>
          <w:sz w:val="20"/>
          <w:szCs w:val="20"/>
        </w:rPr>
        <w:t>է</w:t>
      </w:r>
      <w:r w:rsidRPr="001B729F">
        <w:rPr>
          <w:rFonts w:ascii="GHEA Grapalat" w:hAnsi="GHEA Grapalat" w:cs="Arial"/>
          <w:b/>
          <w:sz w:val="20"/>
          <w:szCs w:val="20"/>
        </w:rPr>
        <w:t xml:space="preserve"> </w:t>
      </w:r>
      <w:r w:rsidRPr="001B729F">
        <w:rPr>
          <w:rFonts w:ascii="GHEA Grapalat" w:hAnsi="GHEA Grapalat" w:cs="Sylfaen"/>
          <w:b/>
          <w:sz w:val="20"/>
          <w:szCs w:val="20"/>
        </w:rPr>
        <w:t>առաջադրված</w:t>
      </w:r>
      <w:r w:rsidRPr="001B729F">
        <w:rPr>
          <w:rFonts w:ascii="GHEA Grapalat" w:hAnsi="GHEA Grapalat" w:cs="Arial"/>
          <w:b/>
          <w:sz w:val="20"/>
          <w:szCs w:val="20"/>
        </w:rPr>
        <w:t xml:space="preserve"> </w:t>
      </w:r>
      <w:r w:rsidRPr="001B729F">
        <w:rPr>
          <w:rFonts w:ascii="GHEA Grapalat" w:hAnsi="GHEA Grapalat" w:cs="Sylfaen"/>
          <w:b/>
          <w:sz w:val="20"/>
          <w:szCs w:val="20"/>
        </w:rPr>
        <w:t>աշխատակազմում</w:t>
      </w:r>
      <w:r w:rsidRPr="001B729F">
        <w:rPr>
          <w:rFonts w:ascii="GHEA Grapalat" w:hAnsi="GHEA Grapalat" w:cs="Arial"/>
          <w:b/>
          <w:sz w:val="20"/>
          <w:szCs w:val="20"/>
        </w:rPr>
        <w:t xml:space="preserve"> </w:t>
      </w:r>
      <w:r w:rsidRPr="001B729F">
        <w:rPr>
          <w:rFonts w:ascii="GHEA Grapalat" w:hAnsi="GHEA Grapalat" w:cs="Sylfaen"/>
          <w:b/>
          <w:sz w:val="20"/>
          <w:szCs w:val="20"/>
        </w:rPr>
        <w:t>ներգրավված</w:t>
      </w:r>
      <w:r w:rsidRPr="001B729F">
        <w:rPr>
          <w:rFonts w:ascii="GHEA Grapalat" w:hAnsi="GHEA Grapalat" w:cs="Arial"/>
          <w:b/>
          <w:sz w:val="20"/>
          <w:szCs w:val="20"/>
        </w:rPr>
        <w:t xml:space="preserve"> </w:t>
      </w:r>
      <w:r w:rsidRPr="001B729F">
        <w:rPr>
          <w:rFonts w:ascii="GHEA Grapalat" w:hAnsi="GHEA Grapalat" w:cs="Sylfaen"/>
          <w:b/>
          <w:sz w:val="20"/>
          <w:szCs w:val="20"/>
        </w:rPr>
        <w:t>մաս</w:t>
      </w:r>
      <w:r w:rsidRPr="001B729F">
        <w:rPr>
          <w:rFonts w:ascii="GHEA Grapalat" w:hAnsi="GHEA Grapalat" w:cs="Arial"/>
          <w:b/>
          <w:sz w:val="20"/>
          <w:szCs w:val="20"/>
        </w:rPr>
        <w:softHyphen/>
      </w:r>
      <w:r w:rsidRPr="001B729F">
        <w:rPr>
          <w:rFonts w:ascii="GHEA Grapalat" w:hAnsi="GHEA Grapalat" w:cs="Sylfaen"/>
          <w:b/>
          <w:sz w:val="20"/>
          <w:szCs w:val="20"/>
        </w:rPr>
        <w:t>նագետների</w:t>
      </w:r>
      <w:r w:rsidRPr="001B729F">
        <w:rPr>
          <w:rFonts w:ascii="GHEA Grapalat" w:hAnsi="GHEA Grapalat" w:cs="Arial"/>
          <w:b/>
          <w:sz w:val="20"/>
          <w:szCs w:val="20"/>
        </w:rPr>
        <w:t xml:space="preserve"> </w:t>
      </w:r>
      <w:r w:rsidRPr="001B729F">
        <w:rPr>
          <w:rFonts w:ascii="GHEA Grapalat" w:hAnsi="GHEA Grapalat" w:cs="Sylfaen"/>
          <w:b/>
          <w:sz w:val="20"/>
          <w:szCs w:val="20"/>
        </w:rPr>
        <w:t>հաստատած</w:t>
      </w:r>
      <w:r w:rsidRPr="001B729F">
        <w:rPr>
          <w:rFonts w:ascii="GHEA Grapalat" w:hAnsi="GHEA Grapalat" w:cs="Arial"/>
          <w:b/>
          <w:sz w:val="20"/>
          <w:szCs w:val="20"/>
        </w:rPr>
        <w:t xml:space="preserve"> </w:t>
      </w:r>
      <w:r w:rsidRPr="001B729F">
        <w:rPr>
          <w:rFonts w:ascii="GHEA Grapalat" w:hAnsi="GHEA Grapalat" w:cs="Sylfaen"/>
          <w:b/>
          <w:sz w:val="20"/>
          <w:szCs w:val="20"/>
        </w:rPr>
        <w:t>գրավոր</w:t>
      </w:r>
      <w:r w:rsidRPr="001B729F">
        <w:rPr>
          <w:rFonts w:ascii="GHEA Grapalat" w:hAnsi="GHEA Grapalat" w:cs="Arial"/>
          <w:b/>
          <w:sz w:val="20"/>
          <w:szCs w:val="20"/>
        </w:rPr>
        <w:t xml:space="preserve"> </w:t>
      </w:r>
      <w:r w:rsidRPr="001B729F">
        <w:rPr>
          <w:rFonts w:ascii="GHEA Grapalat" w:hAnsi="GHEA Grapalat" w:cs="Sylfaen"/>
          <w:b/>
          <w:sz w:val="20"/>
          <w:szCs w:val="20"/>
        </w:rPr>
        <w:t>համաձայնությունները</w:t>
      </w:r>
      <w:r w:rsidRPr="001B729F">
        <w:rPr>
          <w:rFonts w:ascii="GHEA Grapalat" w:hAnsi="GHEA Grapalat" w:cs="Arial"/>
          <w:b/>
          <w:sz w:val="20"/>
          <w:szCs w:val="20"/>
        </w:rPr>
        <w:t xml:space="preserve">` </w:t>
      </w:r>
      <w:r w:rsidRPr="001B729F">
        <w:rPr>
          <w:rFonts w:ascii="GHEA Grapalat" w:hAnsi="GHEA Grapalat" w:cs="Sylfaen"/>
          <w:b/>
          <w:sz w:val="20"/>
          <w:szCs w:val="20"/>
        </w:rPr>
        <w:t>իրականացվելիք</w:t>
      </w:r>
      <w:r w:rsidRPr="001B729F">
        <w:rPr>
          <w:rFonts w:ascii="GHEA Grapalat" w:hAnsi="GHEA Grapalat" w:cs="Arial"/>
          <w:b/>
          <w:sz w:val="20"/>
          <w:szCs w:val="20"/>
        </w:rPr>
        <w:t xml:space="preserve"> </w:t>
      </w:r>
      <w:r w:rsidRPr="001B729F">
        <w:rPr>
          <w:rFonts w:ascii="GHEA Grapalat" w:hAnsi="GHEA Grapalat" w:cs="Sylfaen"/>
          <w:b/>
          <w:sz w:val="20"/>
          <w:szCs w:val="20"/>
        </w:rPr>
        <w:t>աշխատանքներում</w:t>
      </w:r>
      <w:r w:rsidRPr="001B729F">
        <w:rPr>
          <w:rFonts w:ascii="GHEA Grapalat" w:hAnsi="GHEA Grapalat" w:cs="Arial"/>
          <w:b/>
          <w:sz w:val="20"/>
          <w:szCs w:val="20"/>
        </w:rPr>
        <w:t xml:space="preserve"> </w:t>
      </w:r>
      <w:r w:rsidRPr="001B729F">
        <w:rPr>
          <w:rFonts w:ascii="GHEA Grapalat" w:hAnsi="GHEA Grapalat" w:cs="Sylfaen"/>
          <w:b/>
          <w:sz w:val="20"/>
          <w:szCs w:val="20"/>
        </w:rPr>
        <w:t>վերջիններիս</w:t>
      </w:r>
      <w:r w:rsidRPr="001B729F">
        <w:rPr>
          <w:rFonts w:ascii="GHEA Grapalat" w:hAnsi="GHEA Grapalat" w:cs="Arial"/>
          <w:b/>
          <w:sz w:val="20"/>
          <w:szCs w:val="20"/>
        </w:rPr>
        <w:t xml:space="preserve"> </w:t>
      </w:r>
      <w:r w:rsidRPr="001B729F">
        <w:rPr>
          <w:rFonts w:ascii="GHEA Grapalat" w:hAnsi="GHEA Grapalat" w:cs="Sylfaen"/>
          <w:b/>
          <w:sz w:val="20"/>
          <w:szCs w:val="20"/>
        </w:rPr>
        <w:t>ներգրավվելու</w:t>
      </w:r>
      <w:r w:rsidRPr="001B729F">
        <w:rPr>
          <w:rFonts w:ascii="GHEA Grapalat" w:hAnsi="GHEA Grapalat" w:cs="Arial"/>
          <w:b/>
          <w:sz w:val="20"/>
          <w:szCs w:val="20"/>
        </w:rPr>
        <w:t xml:space="preserve"> </w:t>
      </w:r>
      <w:r w:rsidRPr="001B729F">
        <w:rPr>
          <w:rFonts w:ascii="GHEA Grapalat" w:hAnsi="GHEA Grapalat" w:cs="Sylfaen"/>
          <w:b/>
          <w:sz w:val="20"/>
          <w:szCs w:val="20"/>
        </w:rPr>
        <w:t>մասին</w:t>
      </w:r>
      <w:r w:rsidRPr="001B729F">
        <w:rPr>
          <w:rFonts w:ascii="GHEA Grapalat" w:hAnsi="GHEA Grapalat" w:cs="Arial"/>
          <w:b/>
          <w:sz w:val="20"/>
          <w:szCs w:val="20"/>
        </w:rPr>
        <w:t xml:space="preserve">, </w:t>
      </w:r>
      <w:r w:rsidRPr="001B729F">
        <w:rPr>
          <w:rFonts w:ascii="GHEA Grapalat" w:hAnsi="GHEA Grapalat" w:cs="Sylfaen"/>
          <w:b/>
          <w:sz w:val="20"/>
          <w:szCs w:val="20"/>
        </w:rPr>
        <w:t>ինչպես</w:t>
      </w:r>
      <w:r w:rsidRPr="001B729F">
        <w:rPr>
          <w:rFonts w:ascii="GHEA Grapalat" w:hAnsi="GHEA Grapalat" w:cs="Arial"/>
          <w:b/>
          <w:sz w:val="20"/>
          <w:szCs w:val="20"/>
        </w:rPr>
        <w:t xml:space="preserve"> </w:t>
      </w:r>
      <w:r w:rsidRPr="001B729F">
        <w:rPr>
          <w:rFonts w:ascii="GHEA Grapalat" w:hAnsi="GHEA Grapalat" w:cs="Sylfaen"/>
          <w:b/>
          <w:sz w:val="20"/>
          <w:szCs w:val="20"/>
        </w:rPr>
        <w:t>նաև</w:t>
      </w:r>
      <w:r w:rsidRPr="001B729F">
        <w:rPr>
          <w:rFonts w:ascii="GHEA Grapalat" w:hAnsi="GHEA Grapalat" w:cs="Arial"/>
          <w:b/>
          <w:sz w:val="20"/>
          <w:szCs w:val="20"/>
        </w:rPr>
        <w:t xml:space="preserve"> </w:t>
      </w:r>
      <w:r w:rsidRPr="001B729F">
        <w:rPr>
          <w:rFonts w:ascii="GHEA Grapalat" w:hAnsi="GHEA Grapalat" w:cs="Sylfaen"/>
          <w:b/>
          <w:sz w:val="20"/>
          <w:szCs w:val="20"/>
        </w:rPr>
        <w:t>մասնագետների</w:t>
      </w:r>
      <w:r w:rsidRPr="001B729F">
        <w:rPr>
          <w:rFonts w:ascii="GHEA Grapalat" w:hAnsi="GHEA Grapalat" w:cs="Arial"/>
          <w:b/>
          <w:sz w:val="20"/>
          <w:szCs w:val="20"/>
        </w:rPr>
        <w:t xml:space="preserve"> </w:t>
      </w:r>
      <w:r w:rsidRPr="001B729F">
        <w:rPr>
          <w:rFonts w:ascii="GHEA Grapalat" w:hAnsi="GHEA Grapalat" w:cs="Sylfaen"/>
          <w:b/>
          <w:sz w:val="20"/>
          <w:szCs w:val="20"/>
        </w:rPr>
        <w:t>անձնագրերի</w:t>
      </w:r>
      <w:r w:rsidRPr="001B729F">
        <w:rPr>
          <w:rFonts w:ascii="GHEA Grapalat" w:hAnsi="GHEA Grapalat" w:cs="Arial"/>
          <w:b/>
          <w:sz w:val="20"/>
          <w:szCs w:val="20"/>
        </w:rPr>
        <w:t xml:space="preserve"> </w:t>
      </w:r>
      <w:r w:rsidRPr="001B729F">
        <w:rPr>
          <w:rFonts w:ascii="GHEA Grapalat" w:hAnsi="GHEA Grapalat" w:cs="Sylfaen"/>
          <w:b/>
          <w:sz w:val="20"/>
          <w:szCs w:val="20"/>
        </w:rPr>
        <w:t>և</w:t>
      </w:r>
      <w:r w:rsidRPr="001B729F">
        <w:rPr>
          <w:rFonts w:ascii="GHEA Grapalat" w:hAnsi="GHEA Grapalat" w:cs="Arial"/>
          <w:b/>
          <w:sz w:val="20"/>
          <w:szCs w:val="20"/>
        </w:rPr>
        <w:t xml:space="preserve"> </w:t>
      </w:r>
      <w:r w:rsidRPr="001B729F">
        <w:rPr>
          <w:rFonts w:ascii="GHEA Grapalat" w:hAnsi="GHEA Grapalat" w:cs="Sylfaen"/>
          <w:b/>
          <w:sz w:val="20"/>
          <w:szCs w:val="20"/>
        </w:rPr>
        <w:t>որակավորումը</w:t>
      </w:r>
      <w:r w:rsidRPr="001B729F">
        <w:rPr>
          <w:rFonts w:ascii="GHEA Grapalat" w:hAnsi="GHEA Grapalat" w:cs="Arial"/>
          <w:b/>
          <w:sz w:val="20"/>
          <w:szCs w:val="20"/>
        </w:rPr>
        <w:t xml:space="preserve"> </w:t>
      </w:r>
      <w:r w:rsidRPr="001B729F">
        <w:rPr>
          <w:rFonts w:ascii="GHEA Grapalat" w:hAnsi="GHEA Grapalat" w:cs="Sylfaen"/>
          <w:b/>
          <w:sz w:val="20"/>
          <w:szCs w:val="20"/>
        </w:rPr>
        <w:t>հավաստող</w:t>
      </w:r>
      <w:r w:rsidRPr="001B729F">
        <w:rPr>
          <w:rFonts w:ascii="GHEA Grapalat" w:hAnsi="GHEA Grapalat" w:cs="Arial"/>
          <w:b/>
          <w:sz w:val="20"/>
          <w:szCs w:val="20"/>
        </w:rPr>
        <w:t xml:space="preserve"> </w:t>
      </w:r>
      <w:r w:rsidRPr="001B729F">
        <w:rPr>
          <w:rFonts w:ascii="GHEA Grapalat" w:hAnsi="GHEA Grapalat" w:cs="Sylfaen"/>
          <w:b/>
          <w:sz w:val="20"/>
          <w:szCs w:val="20"/>
        </w:rPr>
        <w:t>փաստաթղթերի</w:t>
      </w:r>
      <w:r w:rsidRPr="001B729F">
        <w:rPr>
          <w:rFonts w:ascii="GHEA Grapalat" w:hAnsi="GHEA Grapalat" w:cs="Arial"/>
          <w:b/>
          <w:sz w:val="20"/>
          <w:szCs w:val="20"/>
        </w:rPr>
        <w:t xml:space="preserve"> (</w:t>
      </w:r>
      <w:r w:rsidRPr="001B729F">
        <w:rPr>
          <w:rFonts w:ascii="GHEA Grapalat" w:hAnsi="GHEA Grapalat" w:cs="Sylfaen"/>
          <w:b/>
          <w:sz w:val="20"/>
          <w:szCs w:val="20"/>
        </w:rPr>
        <w:t>դիպլոմ</w:t>
      </w:r>
      <w:r w:rsidRPr="001B729F">
        <w:rPr>
          <w:rFonts w:ascii="GHEA Grapalat" w:hAnsi="GHEA Grapalat" w:cs="Arial"/>
          <w:b/>
          <w:sz w:val="20"/>
          <w:szCs w:val="20"/>
        </w:rPr>
        <w:t xml:space="preserve">, </w:t>
      </w:r>
      <w:r w:rsidRPr="001B729F">
        <w:rPr>
          <w:rFonts w:ascii="GHEA Grapalat" w:hAnsi="GHEA Grapalat" w:cs="Sylfaen"/>
          <w:b/>
          <w:sz w:val="20"/>
          <w:szCs w:val="20"/>
        </w:rPr>
        <w:t>վկայագիր</w:t>
      </w:r>
      <w:r w:rsidRPr="001B729F">
        <w:rPr>
          <w:rFonts w:ascii="GHEA Grapalat" w:hAnsi="GHEA Grapalat" w:cs="Arial"/>
          <w:b/>
          <w:sz w:val="20"/>
          <w:szCs w:val="20"/>
        </w:rPr>
        <w:t xml:space="preserve">, </w:t>
      </w:r>
      <w:r w:rsidRPr="001B729F">
        <w:rPr>
          <w:rFonts w:ascii="GHEA Grapalat" w:hAnsi="GHEA Grapalat" w:cs="Sylfaen"/>
          <w:b/>
          <w:sz w:val="20"/>
          <w:szCs w:val="20"/>
        </w:rPr>
        <w:t>հավաստագիր</w:t>
      </w:r>
      <w:r w:rsidRPr="001B729F">
        <w:rPr>
          <w:rFonts w:ascii="GHEA Grapalat" w:hAnsi="GHEA Grapalat" w:cs="Arial"/>
          <w:b/>
          <w:sz w:val="20"/>
          <w:szCs w:val="20"/>
        </w:rPr>
        <w:t xml:space="preserve"> </w:t>
      </w:r>
      <w:r w:rsidRPr="001B729F">
        <w:rPr>
          <w:rFonts w:ascii="GHEA Grapalat" w:hAnsi="GHEA Grapalat" w:cs="Sylfaen"/>
          <w:b/>
          <w:sz w:val="20"/>
          <w:szCs w:val="20"/>
        </w:rPr>
        <w:t>և</w:t>
      </w:r>
      <w:r w:rsidRPr="001B729F">
        <w:rPr>
          <w:rFonts w:ascii="GHEA Grapalat" w:hAnsi="GHEA Grapalat" w:cs="Arial"/>
          <w:b/>
          <w:sz w:val="20"/>
          <w:szCs w:val="20"/>
        </w:rPr>
        <w:t xml:space="preserve"> </w:t>
      </w:r>
      <w:r w:rsidRPr="001B729F">
        <w:rPr>
          <w:rFonts w:ascii="GHEA Grapalat" w:hAnsi="GHEA Grapalat" w:cs="Sylfaen"/>
          <w:b/>
          <w:sz w:val="20"/>
          <w:szCs w:val="20"/>
        </w:rPr>
        <w:t>այլն</w:t>
      </w:r>
      <w:r w:rsidRPr="001B729F">
        <w:rPr>
          <w:rFonts w:ascii="GHEA Grapalat" w:hAnsi="GHEA Grapalat" w:cs="Arial"/>
          <w:b/>
          <w:sz w:val="20"/>
          <w:szCs w:val="20"/>
        </w:rPr>
        <w:t xml:space="preserve">) </w:t>
      </w:r>
      <w:r w:rsidRPr="001B729F">
        <w:rPr>
          <w:rFonts w:ascii="GHEA Grapalat" w:hAnsi="GHEA Grapalat" w:cs="Sylfaen"/>
          <w:b/>
          <w:sz w:val="20"/>
          <w:szCs w:val="20"/>
        </w:rPr>
        <w:t>պատճենները</w:t>
      </w:r>
      <w:r w:rsidRPr="001B729F">
        <w:rPr>
          <w:rFonts w:ascii="GHEA Grapalat" w:hAnsi="GHEA Grapalat" w:cs="Arial"/>
          <w:b/>
          <w:sz w:val="20"/>
          <w:szCs w:val="20"/>
        </w:rPr>
        <w:t>.</w:t>
      </w:r>
    </w:p>
    <w:p w:rsidR="00D8710B" w:rsidRPr="001B729F" w:rsidRDefault="00D8710B" w:rsidP="00D8710B">
      <w:pPr>
        <w:ind w:firstLine="567"/>
        <w:jc w:val="both"/>
        <w:rPr>
          <w:rFonts w:ascii="GHEA Grapalat" w:hAnsi="GHEA Grapalat" w:cs="Arial"/>
          <w:b/>
          <w:sz w:val="20"/>
          <w:szCs w:val="20"/>
        </w:rPr>
      </w:pPr>
      <w:r w:rsidRPr="001B729F">
        <w:rPr>
          <w:rFonts w:ascii="GHEA Grapalat" w:hAnsi="GHEA Grapalat"/>
          <w:b/>
          <w:color w:val="000000"/>
          <w:sz w:val="20"/>
          <w:szCs w:val="20"/>
          <w:lang w:val="hy-AM"/>
        </w:rPr>
        <w:t>Հ</w:t>
      </w:r>
      <w:r w:rsidRPr="001B729F">
        <w:rPr>
          <w:rFonts w:ascii="GHEA Grapalat" w:hAnsi="GHEA Grapalat"/>
          <w:b/>
          <w:color w:val="000000"/>
          <w:sz w:val="20"/>
          <w:szCs w:val="20"/>
        </w:rPr>
        <w:t>այտեր</w:t>
      </w:r>
      <w:r w:rsidRPr="001B729F">
        <w:rPr>
          <w:rFonts w:ascii="GHEA Grapalat" w:hAnsi="GHEA Grapalat"/>
          <w:b/>
          <w:color w:val="000000"/>
          <w:sz w:val="20"/>
          <w:szCs w:val="20"/>
          <w:lang w:val="hy-AM"/>
        </w:rPr>
        <w:t>ի</w:t>
      </w:r>
      <w:r w:rsidRPr="001B729F">
        <w:rPr>
          <w:rFonts w:ascii="GHEA Grapalat" w:hAnsi="GHEA Grapalat"/>
          <w:b/>
          <w:color w:val="000000"/>
          <w:sz w:val="20"/>
          <w:szCs w:val="20"/>
        </w:rPr>
        <w:t xml:space="preserve"> գնահատ</w:t>
      </w:r>
      <w:r w:rsidRPr="001B729F">
        <w:rPr>
          <w:rFonts w:ascii="GHEA Grapalat" w:hAnsi="GHEA Grapalat"/>
          <w:b/>
          <w:color w:val="000000"/>
          <w:sz w:val="20"/>
          <w:szCs w:val="20"/>
          <w:lang w:val="hy-AM"/>
        </w:rPr>
        <w:t>ման</w:t>
      </w:r>
      <w:r w:rsidRPr="001B729F">
        <w:rPr>
          <w:rFonts w:ascii="GHEA Grapalat" w:hAnsi="GHEA Grapalat"/>
          <w:b/>
          <w:color w:val="000000"/>
          <w:sz w:val="20"/>
          <w:szCs w:val="20"/>
        </w:rPr>
        <w:t xml:space="preserve"> </w:t>
      </w:r>
      <w:r w:rsidRPr="001B729F">
        <w:rPr>
          <w:rFonts w:ascii="GHEA Grapalat" w:hAnsi="GHEA Grapalat"/>
          <w:b/>
          <w:color w:val="000000"/>
          <w:sz w:val="20"/>
          <w:szCs w:val="20"/>
          <w:lang w:val="hy-AM"/>
        </w:rPr>
        <w:t>չափանիշները</w:t>
      </w:r>
      <w:r w:rsidRPr="001B729F">
        <w:rPr>
          <w:rFonts w:ascii="GHEA Grapalat" w:hAnsi="GHEA Grapalat"/>
          <w:b/>
          <w:color w:val="000000"/>
          <w:sz w:val="20"/>
          <w:szCs w:val="20"/>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5184"/>
        <w:gridCol w:w="3448"/>
      </w:tblGrid>
      <w:tr w:rsidR="00D8710B" w:rsidRPr="001B729F" w:rsidTr="00C07C0C">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D8710B" w:rsidRPr="001B729F" w:rsidRDefault="00D8710B" w:rsidP="00D8710B">
            <w:pPr>
              <w:spacing w:before="100" w:beforeAutospacing="1"/>
              <w:jc w:val="center"/>
              <w:rPr>
                <w:rFonts w:ascii="GHEA Grapalat" w:hAnsi="GHEA Grapalat"/>
                <w:b/>
                <w:color w:val="000000"/>
                <w:sz w:val="20"/>
                <w:szCs w:val="20"/>
              </w:rPr>
            </w:pPr>
            <w:r w:rsidRPr="001B729F">
              <w:rPr>
                <w:rFonts w:ascii="GHEA Grapalat" w:hAnsi="GHEA Grapalat"/>
                <w:b/>
                <w:color w:val="000000"/>
                <w:sz w:val="20"/>
                <w:szCs w:val="20"/>
              </w:rPr>
              <w:t>Գնահատման չափանիշը</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D8710B" w:rsidRPr="001B729F" w:rsidRDefault="00D8710B" w:rsidP="00D8710B">
            <w:pPr>
              <w:spacing w:before="100" w:beforeAutospacing="1"/>
              <w:jc w:val="center"/>
              <w:rPr>
                <w:rFonts w:ascii="GHEA Grapalat" w:hAnsi="GHEA Grapalat"/>
                <w:b/>
                <w:color w:val="000000"/>
                <w:sz w:val="20"/>
                <w:szCs w:val="20"/>
              </w:rPr>
            </w:pPr>
            <w:r w:rsidRPr="001B729F">
              <w:rPr>
                <w:rFonts w:ascii="GHEA Grapalat" w:hAnsi="GHEA Grapalat"/>
                <w:b/>
                <w:color w:val="000000"/>
                <w:sz w:val="20"/>
                <w:szCs w:val="20"/>
              </w:rPr>
              <w:t>Առավելագույն միավորը</w:t>
            </w:r>
          </w:p>
        </w:tc>
      </w:tr>
      <w:tr w:rsidR="00D8710B" w:rsidRPr="001B729F" w:rsidTr="00C07C0C">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D8710B" w:rsidRPr="001B729F" w:rsidRDefault="00D8710B" w:rsidP="00D8710B">
            <w:pPr>
              <w:spacing w:before="100" w:beforeAutospacing="1"/>
              <w:jc w:val="center"/>
              <w:rPr>
                <w:rFonts w:ascii="GHEA Grapalat" w:hAnsi="GHEA Grapalat"/>
                <w:b/>
                <w:color w:val="000000"/>
                <w:sz w:val="20"/>
                <w:szCs w:val="20"/>
              </w:rPr>
            </w:pPr>
            <w:r w:rsidRPr="001B729F">
              <w:rPr>
                <w:rFonts w:ascii="GHEA Grapalat" w:hAnsi="GHEA Grapalat"/>
                <w:b/>
                <w:color w:val="000000"/>
                <w:sz w:val="20"/>
                <w:szCs w:val="20"/>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D8710B" w:rsidRPr="001B729F" w:rsidRDefault="00D8710B" w:rsidP="00D8710B">
            <w:pPr>
              <w:spacing w:before="100" w:beforeAutospacing="1"/>
              <w:jc w:val="center"/>
              <w:rPr>
                <w:rFonts w:ascii="GHEA Grapalat" w:hAnsi="GHEA Grapalat"/>
                <w:b/>
                <w:color w:val="000000"/>
                <w:sz w:val="20"/>
                <w:szCs w:val="20"/>
                <w:lang w:val="hy-AM"/>
              </w:rPr>
            </w:pPr>
            <w:r w:rsidRPr="001B729F">
              <w:rPr>
                <w:rFonts w:ascii="GHEA Grapalat" w:hAnsi="GHEA Grapalat"/>
                <w:b/>
                <w:color w:val="000000"/>
                <w:sz w:val="20"/>
                <w:szCs w:val="20"/>
                <w:lang w:val="hy-AM"/>
              </w:rPr>
              <w:t>2</w:t>
            </w:r>
          </w:p>
        </w:tc>
      </w:tr>
      <w:tr w:rsidR="00D8710B" w:rsidRPr="001B729F" w:rsidTr="00C07C0C">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rsidR="00D8710B" w:rsidRPr="001B729F" w:rsidRDefault="00D8710B" w:rsidP="00D8710B">
            <w:pPr>
              <w:spacing w:before="100" w:beforeAutospacing="1"/>
              <w:jc w:val="center"/>
              <w:rPr>
                <w:rFonts w:ascii="GHEA Grapalat" w:hAnsi="GHEA Grapalat"/>
                <w:b/>
                <w:color w:val="000000"/>
                <w:sz w:val="20"/>
                <w:szCs w:val="20"/>
              </w:rPr>
            </w:pPr>
            <w:r w:rsidRPr="001B729F">
              <w:rPr>
                <w:rFonts w:ascii="GHEA Grapalat" w:hAnsi="GHEA Grapalat"/>
                <w:b/>
                <w:color w:val="000000"/>
                <w:sz w:val="20"/>
                <w:szCs w:val="20"/>
              </w:rPr>
              <w:t>Մասնագիտական փորձառություն</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rsidR="00D8710B" w:rsidRPr="001B729F" w:rsidRDefault="00D8710B" w:rsidP="00D8710B">
            <w:pPr>
              <w:spacing w:before="100" w:beforeAutospacing="1"/>
              <w:jc w:val="center"/>
              <w:rPr>
                <w:rFonts w:ascii="GHEA Grapalat" w:hAnsi="GHEA Grapalat"/>
                <w:b/>
                <w:color w:val="000000"/>
                <w:sz w:val="20"/>
                <w:szCs w:val="20"/>
                <w:lang w:val="hy-AM"/>
              </w:rPr>
            </w:pPr>
            <w:r w:rsidRPr="001B729F">
              <w:rPr>
                <w:rFonts w:ascii="GHEA Grapalat" w:hAnsi="GHEA Grapalat"/>
                <w:b/>
                <w:color w:val="000000"/>
                <w:sz w:val="20"/>
                <w:szCs w:val="20"/>
                <w:lang w:val="hy-AM"/>
              </w:rPr>
              <w:t>40</w:t>
            </w:r>
          </w:p>
        </w:tc>
      </w:tr>
      <w:tr w:rsidR="00D8710B" w:rsidRPr="001B729F" w:rsidTr="00C07C0C">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rsidR="00D8710B" w:rsidRPr="001B729F" w:rsidRDefault="00D8710B" w:rsidP="00D8710B">
            <w:pPr>
              <w:spacing w:before="100" w:beforeAutospacing="1"/>
              <w:jc w:val="center"/>
              <w:rPr>
                <w:rFonts w:ascii="GHEA Grapalat" w:hAnsi="GHEA Grapalat"/>
                <w:b/>
                <w:color w:val="000000"/>
                <w:sz w:val="20"/>
                <w:szCs w:val="20"/>
              </w:rPr>
            </w:pPr>
            <w:r w:rsidRPr="001B729F">
              <w:rPr>
                <w:rFonts w:ascii="GHEA Grapalat" w:hAnsi="GHEA Grapalat"/>
                <w:b/>
                <w:color w:val="000000"/>
                <w:sz w:val="20"/>
                <w:szCs w:val="20"/>
              </w:rPr>
              <w:t>Աշխատանքային ռեսուրսներ</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rsidR="00D8710B" w:rsidRPr="001B729F" w:rsidRDefault="00D8710B" w:rsidP="00D8710B">
            <w:pPr>
              <w:spacing w:before="100" w:beforeAutospacing="1"/>
              <w:jc w:val="center"/>
              <w:rPr>
                <w:rFonts w:ascii="GHEA Grapalat" w:hAnsi="GHEA Grapalat"/>
                <w:b/>
                <w:color w:val="000000"/>
                <w:sz w:val="20"/>
                <w:szCs w:val="20"/>
                <w:lang w:val="hy-AM"/>
              </w:rPr>
            </w:pPr>
            <w:r w:rsidRPr="001B729F">
              <w:rPr>
                <w:rFonts w:ascii="GHEA Grapalat" w:hAnsi="GHEA Grapalat"/>
                <w:b/>
                <w:color w:val="000000"/>
                <w:sz w:val="20"/>
                <w:szCs w:val="20"/>
                <w:lang w:val="hy-AM"/>
              </w:rPr>
              <w:t>30</w:t>
            </w:r>
          </w:p>
        </w:tc>
      </w:tr>
      <w:tr w:rsidR="00D8710B" w:rsidRPr="001B729F" w:rsidTr="00C07C0C">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D8710B" w:rsidRPr="001B729F" w:rsidRDefault="00D8710B" w:rsidP="00D8710B">
            <w:pPr>
              <w:spacing w:before="100" w:beforeAutospacing="1"/>
              <w:jc w:val="center"/>
              <w:rPr>
                <w:rFonts w:ascii="GHEA Grapalat" w:hAnsi="GHEA Grapalat"/>
                <w:b/>
                <w:color w:val="000000"/>
                <w:sz w:val="20"/>
                <w:szCs w:val="20"/>
              </w:rPr>
            </w:pPr>
            <w:r w:rsidRPr="001B729F">
              <w:rPr>
                <w:rFonts w:ascii="GHEA Grapalat" w:hAnsi="GHEA Grapalat"/>
                <w:b/>
                <w:color w:val="000000"/>
                <w:sz w:val="20"/>
                <w:szCs w:val="20"/>
              </w:rPr>
              <w:t>Գնային պայման</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D8710B" w:rsidRPr="001B729F" w:rsidRDefault="00D8710B" w:rsidP="00D8710B">
            <w:pPr>
              <w:spacing w:before="100" w:beforeAutospacing="1"/>
              <w:jc w:val="center"/>
              <w:rPr>
                <w:rFonts w:ascii="GHEA Grapalat" w:hAnsi="GHEA Grapalat"/>
                <w:b/>
                <w:color w:val="000000"/>
                <w:sz w:val="20"/>
                <w:szCs w:val="20"/>
              </w:rPr>
            </w:pPr>
            <w:r w:rsidRPr="001B729F">
              <w:rPr>
                <w:rFonts w:ascii="GHEA Grapalat" w:hAnsi="GHEA Grapalat"/>
                <w:b/>
                <w:i/>
                <w:iCs/>
                <w:color w:val="000000"/>
                <w:sz w:val="20"/>
                <w:szCs w:val="20"/>
              </w:rPr>
              <w:t>30</w:t>
            </w:r>
          </w:p>
        </w:tc>
      </w:tr>
      <w:tr w:rsidR="00D8710B" w:rsidRPr="001B729F" w:rsidTr="00C07C0C">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rsidR="00D8710B" w:rsidRPr="001B729F" w:rsidRDefault="00D8710B" w:rsidP="00D8710B">
            <w:pPr>
              <w:spacing w:before="100" w:beforeAutospacing="1"/>
              <w:jc w:val="center"/>
              <w:rPr>
                <w:rFonts w:ascii="GHEA Grapalat" w:hAnsi="GHEA Grapalat"/>
                <w:b/>
                <w:i/>
                <w:iCs/>
                <w:color w:val="000000"/>
                <w:sz w:val="20"/>
                <w:szCs w:val="20"/>
                <w:lang w:val="hy-AM"/>
              </w:rPr>
            </w:pPr>
            <w:r w:rsidRPr="001B729F">
              <w:rPr>
                <w:rFonts w:ascii="GHEA Grapalat" w:hAnsi="GHEA Grapalat"/>
                <w:b/>
                <w:i/>
                <w:iCs/>
                <w:color w:val="000000"/>
                <w:sz w:val="20"/>
                <w:szCs w:val="20"/>
                <w:lang w:val="hy-AM"/>
              </w:rPr>
              <w:t>Ընդամենը</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rsidR="00D8710B" w:rsidRPr="001B729F" w:rsidRDefault="00D8710B" w:rsidP="00D8710B">
            <w:pPr>
              <w:spacing w:before="100" w:beforeAutospacing="1"/>
              <w:jc w:val="center"/>
              <w:rPr>
                <w:rFonts w:ascii="GHEA Grapalat" w:hAnsi="GHEA Grapalat"/>
                <w:b/>
                <w:i/>
                <w:iCs/>
                <w:color w:val="000000"/>
                <w:sz w:val="20"/>
                <w:szCs w:val="20"/>
                <w:lang w:val="hy-AM"/>
              </w:rPr>
            </w:pPr>
            <w:r w:rsidRPr="001B729F">
              <w:rPr>
                <w:rFonts w:ascii="GHEA Grapalat" w:hAnsi="GHEA Grapalat"/>
                <w:b/>
                <w:i/>
                <w:iCs/>
                <w:color w:val="000000"/>
                <w:sz w:val="20"/>
                <w:szCs w:val="20"/>
                <w:lang w:val="hy-AM"/>
              </w:rPr>
              <w:t>100</w:t>
            </w:r>
          </w:p>
        </w:tc>
      </w:tr>
    </w:tbl>
    <w:p w:rsidR="00D8710B" w:rsidRPr="001B729F" w:rsidRDefault="00D8710B" w:rsidP="00D8710B">
      <w:pPr>
        <w:shd w:val="clear" w:color="auto" w:fill="FFFFFF"/>
        <w:ind w:firstLine="375"/>
        <w:jc w:val="both"/>
        <w:rPr>
          <w:rFonts w:ascii="GHEA Grapalat" w:hAnsi="GHEA Grapalat"/>
          <w:b/>
          <w:color w:val="000000"/>
          <w:sz w:val="20"/>
          <w:szCs w:val="20"/>
        </w:rPr>
      </w:pPr>
    </w:p>
    <w:p w:rsidR="00D8710B" w:rsidRPr="001B729F" w:rsidRDefault="00D8710B" w:rsidP="00D8710B">
      <w:pPr>
        <w:shd w:val="clear" w:color="auto" w:fill="FFFFFF"/>
        <w:ind w:firstLine="375"/>
        <w:jc w:val="both"/>
        <w:rPr>
          <w:rFonts w:ascii="GHEA Grapalat" w:hAnsi="GHEA Grapalat"/>
          <w:b/>
          <w:color w:val="000000"/>
          <w:sz w:val="20"/>
          <w:szCs w:val="20"/>
        </w:rPr>
      </w:pPr>
      <w:r w:rsidRPr="001B729F">
        <w:rPr>
          <w:rFonts w:ascii="GHEA Grapalat" w:hAnsi="GHEA Grapalat"/>
          <w:b/>
          <w:color w:val="000000"/>
          <w:sz w:val="20"/>
          <w:szCs w:val="20"/>
          <w:lang w:val="hy-AM"/>
        </w:rPr>
        <w:t>Մասնակցի կողմից ներկայացված հայտում ոչ գնային պայմանների բացակայությունը չի հանդիսանում հայտի մերժման հիմք, ոչ գնային պայմաններին տրված գնահատականը ազդում է մասնակիցներին տրվող ընդհանուր գնահատականի վրա:</w:t>
      </w:r>
    </w:p>
    <w:p w:rsidR="00D8710B" w:rsidRPr="001B729F" w:rsidRDefault="00D8710B" w:rsidP="00D8710B">
      <w:pPr>
        <w:shd w:val="clear" w:color="auto" w:fill="FFFFFF"/>
        <w:ind w:firstLine="375"/>
        <w:jc w:val="both"/>
        <w:rPr>
          <w:rFonts w:ascii="GHEA Grapalat" w:hAnsi="GHEA Grapalat"/>
          <w:b/>
          <w:color w:val="000000"/>
          <w:sz w:val="20"/>
          <w:szCs w:val="20"/>
        </w:rPr>
      </w:pPr>
      <w:r w:rsidRPr="001B729F">
        <w:rPr>
          <w:rFonts w:ascii="GHEA Grapalat" w:hAnsi="GHEA Grapalat"/>
          <w:b/>
          <w:color w:val="000000"/>
          <w:sz w:val="20"/>
          <w:szCs w:val="20"/>
          <w:lang w:val="hy-AM"/>
        </w:rPr>
        <w:t>Մ</w:t>
      </w:r>
      <w:r w:rsidRPr="001B729F">
        <w:rPr>
          <w:rFonts w:ascii="GHEA Grapalat" w:hAnsi="GHEA Grapalat"/>
          <w:b/>
          <w:color w:val="000000"/>
          <w:sz w:val="20"/>
          <w:szCs w:val="20"/>
        </w:rPr>
        <w:t>ասնակիցների հայտերը գնահատվում են հետևյալ կարգով`</w:t>
      </w:r>
    </w:p>
    <w:p w:rsidR="00D8710B" w:rsidRPr="001B729F" w:rsidRDefault="00D8710B" w:rsidP="00D8710B">
      <w:pPr>
        <w:shd w:val="clear" w:color="auto" w:fill="FFFFFF"/>
        <w:ind w:firstLine="375"/>
        <w:jc w:val="both"/>
        <w:rPr>
          <w:rFonts w:ascii="GHEA Grapalat" w:hAnsi="GHEA Grapalat"/>
          <w:b/>
          <w:color w:val="000000"/>
          <w:sz w:val="20"/>
          <w:szCs w:val="20"/>
        </w:rPr>
      </w:pPr>
      <w:r w:rsidRPr="001B729F">
        <w:rPr>
          <w:rFonts w:ascii="GHEA Grapalat" w:hAnsi="GHEA Grapalat"/>
          <w:b/>
          <w:color w:val="000000"/>
          <w:sz w:val="20"/>
          <w:szCs w:val="20"/>
        </w:rPr>
        <w:t xml:space="preserve">ա. նվազագույն գնային առաջարկ ներկայացրած մասնակցի ֆինանսական առաջարկը գնահատվում է </w:t>
      </w:r>
      <w:r w:rsidRPr="001B729F">
        <w:rPr>
          <w:rFonts w:ascii="GHEA Grapalat" w:hAnsi="GHEA Grapalat"/>
          <w:b/>
          <w:color w:val="000000"/>
          <w:sz w:val="20"/>
          <w:szCs w:val="20"/>
          <w:lang w:val="hy-AM"/>
        </w:rPr>
        <w:t>երեսուն</w:t>
      </w:r>
      <w:r w:rsidRPr="001B729F">
        <w:rPr>
          <w:rFonts w:ascii="GHEA Grapalat" w:hAnsi="GHEA Grapalat"/>
          <w:b/>
          <w:color w:val="000000"/>
          <w:sz w:val="20"/>
          <w:szCs w:val="20"/>
        </w:rPr>
        <w:t xml:space="preserve"> միավոր, իսկ մյուս մասնակիցների ֆինանսական առաջարկներին տրվող միավորները հաշվարկվում են հետևյալ բանաձևով`</w:t>
      </w:r>
    </w:p>
    <w:p w:rsidR="00D8710B" w:rsidRPr="001B729F" w:rsidRDefault="00D8710B" w:rsidP="00D8710B">
      <w:pPr>
        <w:shd w:val="clear" w:color="auto" w:fill="FFFFFF"/>
        <w:ind w:firstLine="375"/>
        <w:jc w:val="both"/>
        <w:rPr>
          <w:rFonts w:ascii="GHEA Grapalat" w:hAnsi="GHEA Grapalat"/>
          <w:b/>
          <w:color w:val="000000"/>
          <w:sz w:val="20"/>
          <w:szCs w:val="20"/>
        </w:rPr>
      </w:pPr>
      <w:r w:rsidRPr="001B729F">
        <w:rPr>
          <w:rFonts w:ascii="Arial" w:hAnsi="Arial" w:cs="Arial"/>
          <w:b/>
          <w:color w:val="000000"/>
          <w:sz w:val="20"/>
          <w:szCs w:val="20"/>
        </w:rPr>
        <w:t> </w:t>
      </w:r>
    </w:p>
    <w:p w:rsidR="00D8710B" w:rsidRPr="001B729F" w:rsidRDefault="00D8710B" w:rsidP="00D8710B">
      <w:pPr>
        <w:shd w:val="clear" w:color="auto" w:fill="FFFFFF"/>
        <w:ind w:left="750"/>
        <w:jc w:val="both"/>
        <w:rPr>
          <w:rFonts w:ascii="GHEA Grapalat" w:hAnsi="GHEA Grapalat"/>
          <w:b/>
          <w:color w:val="000000"/>
          <w:sz w:val="20"/>
          <w:szCs w:val="20"/>
        </w:rPr>
      </w:pPr>
      <w:r w:rsidRPr="001B729F">
        <w:rPr>
          <w:rFonts w:ascii="GHEA Grapalat" w:hAnsi="GHEA Grapalat"/>
          <w:b/>
          <w:color w:val="000000"/>
          <w:sz w:val="20"/>
          <w:szCs w:val="20"/>
        </w:rPr>
        <w:t xml:space="preserve">ԳՄ= ՆԳ X </w:t>
      </w:r>
      <w:r w:rsidRPr="001B729F">
        <w:rPr>
          <w:rFonts w:ascii="GHEA Grapalat" w:hAnsi="GHEA Grapalat"/>
          <w:b/>
          <w:color w:val="000000"/>
          <w:sz w:val="20"/>
          <w:szCs w:val="20"/>
          <w:lang w:val="hy-AM"/>
        </w:rPr>
        <w:t>30</w:t>
      </w:r>
      <w:r w:rsidRPr="001B729F">
        <w:rPr>
          <w:rFonts w:ascii="GHEA Grapalat" w:hAnsi="GHEA Grapalat"/>
          <w:b/>
          <w:color w:val="000000"/>
          <w:sz w:val="20"/>
          <w:szCs w:val="20"/>
        </w:rPr>
        <w:t>/ԳԳ,</w:t>
      </w:r>
    </w:p>
    <w:p w:rsidR="00D8710B" w:rsidRPr="001B729F" w:rsidRDefault="00D8710B" w:rsidP="00D8710B">
      <w:pPr>
        <w:shd w:val="clear" w:color="auto" w:fill="FFFFFF"/>
        <w:ind w:firstLine="375"/>
        <w:jc w:val="both"/>
        <w:rPr>
          <w:rFonts w:ascii="GHEA Grapalat" w:hAnsi="GHEA Grapalat"/>
          <w:b/>
          <w:color w:val="000000"/>
          <w:sz w:val="20"/>
          <w:szCs w:val="20"/>
        </w:rPr>
      </w:pPr>
      <w:r w:rsidRPr="001B729F">
        <w:rPr>
          <w:rFonts w:ascii="Arial" w:hAnsi="Arial" w:cs="Arial"/>
          <w:b/>
          <w:color w:val="000000"/>
          <w:sz w:val="20"/>
          <w:szCs w:val="20"/>
        </w:rPr>
        <w:t> </w:t>
      </w:r>
      <w:r w:rsidRPr="001B729F">
        <w:rPr>
          <w:rFonts w:ascii="GHEA Grapalat" w:hAnsi="GHEA Grapalat"/>
          <w:b/>
          <w:color w:val="000000"/>
          <w:sz w:val="20"/>
          <w:szCs w:val="20"/>
        </w:rPr>
        <w:t>որտեղ`</w:t>
      </w:r>
    </w:p>
    <w:p w:rsidR="00D8710B" w:rsidRPr="001B729F" w:rsidRDefault="00D8710B" w:rsidP="00D8710B">
      <w:pPr>
        <w:shd w:val="clear" w:color="auto" w:fill="FFFFFF"/>
        <w:ind w:firstLine="375"/>
        <w:jc w:val="both"/>
        <w:rPr>
          <w:rFonts w:ascii="GHEA Grapalat" w:hAnsi="GHEA Grapalat"/>
          <w:b/>
          <w:color w:val="000000"/>
          <w:sz w:val="20"/>
          <w:szCs w:val="20"/>
        </w:rPr>
      </w:pPr>
      <w:r w:rsidRPr="001B729F">
        <w:rPr>
          <w:rFonts w:ascii="GHEA Grapalat" w:hAnsi="GHEA Grapalat"/>
          <w:b/>
          <w:color w:val="000000"/>
          <w:sz w:val="20"/>
          <w:szCs w:val="20"/>
        </w:rPr>
        <w:t>ԳՄ-ն գնային առաջարկին տրվող միավորն է,</w:t>
      </w:r>
    </w:p>
    <w:p w:rsidR="00D8710B" w:rsidRPr="001B729F" w:rsidRDefault="00D8710B" w:rsidP="00D8710B">
      <w:pPr>
        <w:shd w:val="clear" w:color="auto" w:fill="FFFFFF"/>
        <w:ind w:firstLine="375"/>
        <w:jc w:val="both"/>
        <w:rPr>
          <w:rFonts w:ascii="GHEA Grapalat" w:hAnsi="GHEA Grapalat"/>
          <w:b/>
          <w:color w:val="000000"/>
          <w:sz w:val="20"/>
          <w:szCs w:val="20"/>
        </w:rPr>
      </w:pPr>
      <w:r w:rsidRPr="001B729F">
        <w:rPr>
          <w:rFonts w:ascii="GHEA Grapalat" w:hAnsi="GHEA Grapalat"/>
          <w:b/>
          <w:color w:val="000000"/>
          <w:sz w:val="20"/>
          <w:szCs w:val="20"/>
        </w:rPr>
        <w:t>ՆԳ-ն նվազագույն գինն է,</w:t>
      </w:r>
    </w:p>
    <w:p w:rsidR="00D8710B" w:rsidRPr="001B729F" w:rsidRDefault="00D8710B" w:rsidP="00D8710B">
      <w:pPr>
        <w:shd w:val="clear" w:color="auto" w:fill="FFFFFF"/>
        <w:ind w:firstLine="375"/>
        <w:jc w:val="both"/>
        <w:rPr>
          <w:rFonts w:ascii="GHEA Grapalat" w:hAnsi="GHEA Grapalat"/>
          <w:b/>
          <w:color w:val="000000"/>
          <w:sz w:val="20"/>
          <w:szCs w:val="20"/>
        </w:rPr>
      </w:pPr>
      <w:r w:rsidRPr="001B729F">
        <w:rPr>
          <w:rFonts w:ascii="GHEA Grapalat" w:hAnsi="GHEA Grapalat"/>
          <w:b/>
          <w:color w:val="000000"/>
          <w:sz w:val="20"/>
          <w:szCs w:val="20"/>
        </w:rPr>
        <w:t>ԳԳ-ն գնահատվող մասնակցի առաջարկած գինն է,</w:t>
      </w:r>
    </w:p>
    <w:p w:rsidR="00D8710B" w:rsidRPr="001B729F" w:rsidRDefault="00D8710B" w:rsidP="00D8710B">
      <w:pPr>
        <w:shd w:val="clear" w:color="auto" w:fill="FFFFFF"/>
        <w:ind w:firstLine="375"/>
        <w:jc w:val="both"/>
        <w:rPr>
          <w:rFonts w:ascii="GHEA Grapalat" w:hAnsi="GHEA Grapalat"/>
          <w:b/>
          <w:color w:val="000000"/>
          <w:sz w:val="20"/>
          <w:szCs w:val="20"/>
        </w:rPr>
      </w:pPr>
      <w:r w:rsidRPr="001B729F">
        <w:rPr>
          <w:rFonts w:ascii="GHEA Grapalat" w:hAnsi="GHEA Grapalat"/>
          <w:b/>
          <w:color w:val="000000"/>
          <w:sz w:val="20"/>
          <w:szCs w:val="20"/>
        </w:rPr>
        <w:t>բ. բավարար գնահատված յուրաքանչյուր մասնակցին տրվող գնահատականը հաշվարկվում է հետևյալ բանաձևով`</w:t>
      </w:r>
    </w:p>
    <w:p w:rsidR="00D8710B" w:rsidRPr="001B729F" w:rsidRDefault="00D8710B" w:rsidP="00D8710B">
      <w:pPr>
        <w:shd w:val="clear" w:color="auto" w:fill="FFFFFF"/>
        <w:ind w:firstLine="375"/>
        <w:jc w:val="both"/>
        <w:rPr>
          <w:rFonts w:ascii="GHEA Grapalat" w:hAnsi="GHEA Grapalat"/>
          <w:b/>
          <w:color w:val="000000"/>
          <w:sz w:val="20"/>
          <w:szCs w:val="20"/>
        </w:rPr>
      </w:pPr>
      <w:r w:rsidRPr="001B729F">
        <w:rPr>
          <w:rFonts w:ascii="Arial" w:hAnsi="Arial" w:cs="Arial"/>
          <w:b/>
          <w:color w:val="000000"/>
          <w:sz w:val="20"/>
          <w:szCs w:val="20"/>
        </w:rPr>
        <w:t> </w:t>
      </w:r>
    </w:p>
    <w:p w:rsidR="00D8710B" w:rsidRPr="001B729F" w:rsidRDefault="00D8710B" w:rsidP="00D8710B">
      <w:pPr>
        <w:shd w:val="clear" w:color="auto" w:fill="FFFFFF"/>
        <w:ind w:left="750"/>
        <w:jc w:val="both"/>
        <w:rPr>
          <w:rFonts w:ascii="GHEA Grapalat" w:hAnsi="GHEA Grapalat"/>
          <w:b/>
          <w:color w:val="000000"/>
          <w:sz w:val="20"/>
          <w:szCs w:val="20"/>
        </w:rPr>
      </w:pPr>
      <w:r w:rsidRPr="001B729F">
        <w:rPr>
          <w:rFonts w:ascii="Arial" w:hAnsi="Arial" w:cs="Arial"/>
          <w:b/>
          <w:color w:val="000000"/>
          <w:sz w:val="20"/>
          <w:szCs w:val="20"/>
        </w:rPr>
        <w:t> </w:t>
      </w:r>
      <w:r w:rsidRPr="001B729F">
        <w:rPr>
          <w:rFonts w:ascii="GHEA Grapalat" w:hAnsi="GHEA Grapalat" w:cs="Arial Unicode"/>
          <w:b/>
          <w:color w:val="000000"/>
          <w:sz w:val="20"/>
          <w:szCs w:val="20"/>
        </w:rPr>
        <w:t>ՄԳ = (ԳՄ X 0.7) + (ՏԱ X 0.3),</w:t>
      </w:r>
    </w:p>
    <w:p w:rsidR="00D8710B" w:rsidRPr="001B729F" w:rsidRDefault="00D8710B" w:rsidP="00D8710B">
      <w:pPr>
        <w:shd w:val="clear" w:color="auto" w:fill="FFFFFF"/>
        <w:ind w:firstLine="375"/>
        <w:jc w:val="both"/>
        <w:rPr>
          <w:rFonts w:ascii="GHEA Grapalat" w:hAnsi="GHEA Grapalat"/>
          <w:b/>
          <w:color w:val="000000"/>
          <w:sz w:val="20"/>
          <w:szCs w:val="20"/>
        </w:rPr>
      </w:pPr>
      <w:r w:rsidRPr="001B729F">
        <w:rPr>
          <w:rFonts w:ascii="Arial" w:hAnsi="Arial" w:cs="Arial"/>
          <w:b/>
          <w:color w:val="000000"/>
          <w:sz w:val="20"/>
          <w:szCs w:val="20"/>
        </w:rPr>
        <w:t> </w:t>
      </w:r>
    </w:p>
    <w:p w:rsidR="00D8710B" w:rsidRPr="001B729F" w:rsidRDefault="00D8710B" w:rsidP="00D8710B">
      <w:pPr>
        <w:shd w:val="clear" w:color="auto" w:fill="FFFFFF"/>
        <w:ind w:firstLine="375"/>
        <w:jc w:val="both"/>
        <w:rPr>
          <w:rFonts w:ascii="GHEA Grapalat" w:hAnsi="GHEA Grapalat"/>
          <w:b/>
          <w:color w:val="000000"/>
          <w:sz w:val="20"/>
          <w:szCs w:val="20"/>
        </w:rPr>
      </w:pPr>
      <w:r w:rsidRPr="001B729F">
        <w:rPr>
          <w:rFonts w:ascii="GHEA Grapalat" w:hAnsi="GHEA Grapalat"/>
          <w:b/>
          <w:color w:val="000000"/>
          <w:sz w:val="20"/>
          <w:szCs w:val="20"/>
        </w:rPr>
        <w:t>որտեղ`</w:t>
      </w:r>
    </w:p>
    <w:p w:rsidR="00D8710B" w:rsidRPr="001B729F" w:rsidRDefault="00D8710B" w:rsidP="00D8710B">
      <w:pPr>
        <w:shd w:val="clear" w:color="auto" w:fill="FFFFFF"/>
        <w:ind w:firstLine="375"/>
        <w:jc w:val="both"/>
        <w:rPr>
          <w:rFonts w:ascii="GHEA Grapalat" w:hAnsi="GHEA Grapalat"/>
          <w:b/>
          <w:color w:val="000000"/>
          <w:sz w:val="20"/>
          <w:szCs w:val="20"/>
        </w:rPr>
      </w:pPr>
      <w:r w:rsidRPr="001B729F">
        <w:rPr>
          <w:rFonts w:ascii="GHEA Grapalat" w:hAnsi="GHEA Grapalat"/>
          <w:b/>
          <w:color w:val="000000"/>
          <w:sz w:val="20"/>
          <w:szCs w:val="20"/>
        </w:rPr>
        <w:t>ՄԳ-ն մասնակցին տրվող գնահատականն է,</w:t>
      </w:r>
    </w:p>
    <w:p w:rsidR="00D8710B" w:rsidRPr="001B729F" w:rsidRDefault="00D8710B" w:rsidP="00D8710B">
      <w:pPr>
        <w:shd w:val="clear" w:color="auto" w:fill="FFFFFF"/>
        <w:ind w:firstLine="375"/>
        <w:jc w:val="both"/>
        <w:rPr>
          <w:rFonts w:ascii="GHEA Grapalat" w:hAnsi="GHEA Grapalat"/>
          <w:b/>
          <w:color w:val="000000"/>
          <w:sz w:val="20"/>
          <w:szCs w:val="20"/>
        </w:rPr>
      </w:pPr>
      <w:r w:rsidRPr="001B729F">
        <w:rPr>
          <w:rFonts w:ascii="GHEA Grapalat" w:hAnsi="GHEA Grapalat"/>
          <w:b/>
          <w:color w:val="000000"/>
          <w:sz w:val="20"/>
          <w:szCs w:val="20"/>
        </w:rPr>
        <w:t>ԳՄ-ն մասնակցի գնային առաջարկին տրված միավորն է,</w:t>
      </w:r>
    </w:p>
    <w:p w:rsidR="00D8710B" w:rsidRPr="001B729F" w:rsidRDefault="00D8710B" w:rsidP="00D8710B">
      <w:pPr>
        <w:shd w:val="clear" w:color="auto" w:fill="FFFFFF"/>
        <w:ind w:firstLine="375"/>
        <w:jc w:val="both"/>
        <w:rPr>
          <w:rFonts w:ascii="GHEA Grapalat" w:hAnsi="GHEA Grapalat"/>
          <w:b/>
          <w:color w:val="000000"/>
          <w:sz w:val="20"/>
          <w:szCs w:val="20"/>
        </w:rPr>
      </w:pPr>
      <w:r w:rsidRPr="001B729F">
        <w:rPr>
          <w:rFonts w:ascii="GHEA Grapalat" w:hAnsi="GHEA Grapalat"/>
          <w:b/>
          <w:color w:val="000000"/>
          <w:sz w:val="20"/>
          <w:szCs w:val="20"/>
        </w:rPr>
        <w:t>ՏԱ-ն մասնակցի որակավորման հատկանիշներին և տեխնիկական առաջարկին տրված միավորն է.</w:t>
      </w:r>
    </w:p>
    <w:p w:rsidR="00D8710B" w:rsidRPr="001B729F" w:rsidRDefault="00D8710B" w:rsidP="001B729F">
      <w:pPr>
        <w:shd w:val="clear" w:color="auto" w:fill="FFFFFF"/>
        <w:jc w:val="both"/>
        <w:rPr>
          <w:rFonts w:ascii="GHEA Grapalat" w:hAnsi="GHEA Grapalat"/>
          <w:b/>
          <w:color w:val="000000"/>
          <w:sz w:val="20"/>
          <w:szCs w:val="20"/>
        </w:rPr>
      </w:pPr>
      <w:r w:rsidRPr="001B729F">
        <w:rPr>
          <w:rFonts w:ascii="GHEA Grapalat" w:hAnsi="GHEA Grapalat"/>
          <w:b/>
          <w:color w:val="000000"/>
          <w:sz w:val="20"/>
          <w:szCs w:val="20"/>
        </w:rPr>
        <w:t>ընտրված մասնակից է ճանաչվում այն մասնակիցը, որին տրված գնահատականը (ՄԳ) ամենաբարձրն է.</w:t>
      </w:r>
    </w:p>
    <w:p w:rsidR="00D8710B" w:rsidRPr="001B729F" w:rsidRDefault="00D8710B" w:rsidP="00D8710B">
      <w:pPr>
        <w:pStyle w:val="norm"/>
        <w:spacing w:line="240" w:lineRule="auto"/>
        <w:ind w:firstLine="540"/>
        <w:rPr>
          <w:rFonts w:ascii="GHEA Grapalat" w:hAnsi="GHEA Grapalat" w:cs="Arial"/>
          <w:b/>
          <w:sz w:val="20"/>
          <w:lang w:val="hy-AM"/>
        </w:rPr>
      </w:pPr>
      <w:r w:rsidRPr="001B729F">
        <w:rPr>
          <w:rFonts w:ascii="GHEA Grapalat" w:hAnsi="GHEA Grapalat" w:cs="Arial Armenian"/>
          <w:b/>
          <w:sz w:val="20"/>
          <w:lang w:val="hy-AM"/>
        </w:rPr>
        <w:t xml:space="preserve">2.5 </w:t>
      </w:r>
      <w:r w:rsidRPr="001B729F">
        <w:rPr>
          <w:rFonts w:ascii="GHEA Grapalat" w:hAnsi="GHEA Grapalat" w:cs="Sylfaen"/>
          <w:b/>
          <w:sz w:val="20"/>
          <w:lang w:val="hy-AM"/>
        </w:rPr>
        <w:t>Մասնակիցը</w:t>
      </w:r>
      <w:r w:rsidRPr="001B729F">
        <w:rPr>
          <w:rFonts w:ascii="GHEA Grapalat" w:hAnsi="GHEA Grapalat" w:cs="Arial"/>
          <w:b/>
          <w:sz w:val="20"/>
          <w:lang w:val="hy-AM"/>
        </w:rPr>
        <w:t xml:space="preserve"> ընտրված մասնակից ճանաչվելու դեպքում, Օրենքի 35-րդ հոդվածով սահմանված ժամկետում ներկայացնում է որակավորման ապահովում սույն հրավերով սահմանված կարգով, որը </w:t>
      </w:r>
      <w:r w:rsidRPr="001B729F">
        <w:rPr>
          <w:rFonts w:ascii="GHEA Grapalat" w:hAnsi="GHEA Grapalat"/>
          <w:b/>
          <w:color w:val="000000"/>
          <w:sz w:val="20"/>
        </w:rPr>
        <w:t>հավասար է մասնակցի գնային առաջարկի չափին, իսկ գնային առաջարկը գնման հայտով սահմանված ծառայության ձեռքբերման նախահաշվային արժեքից պակաս լինելու դեպքում՝ նախահաշվային արժեքին</w:t>
      </w:r>
      <w:r w:rsidRPr="001B729F">
        <w:rPr>
          <w:rFonts w:ascii="GHEA Grapalat" w:hAnsi="GHEA Grapalat" w:cs="Arial"/>
          <w:b/>
          <w:sz w:val="20"/>
          <w:lang w:val="hy-AM"/>
        </w:rPr>
        <w:t>:</w:t>
      </w:r>
    </w:p>
    <w:p w:rsidR="000A6B75" w:rsidRPr="00712340" w:rsidRDefault="000A6B75" w:rsidP="00D8710B">
      <w:pPr>
        <w:ind w:firstLine="567"/>
        <w:jc w:val="both"/>
        <w:rPr>
          <w:rFonts w:ascii="GHEA Grapalat" w:hAnsi="GHEA Grapalat" w:cs="Sylfaen"/>
          <w:sz w:val="20"/>
          <w:lang w:val="af-ZA"/>
        </w:rPr>
      </w:pPr>
      <w:r w:rsidRPr="00E81BDB">
        <w:rPr>
          <w:rFonts w:ascii="GHEA Grapalat" w:hAnsi="GHEA Grapalat" w:cs="Sylfaen"/>
          <w:sz w:val="20"/>
          <w:lang w:val="hy-AM"/>
        </w:rPr>
        <w:lastRenderedPageBreak/>
        <w:t>2.</w:t>
      </w:r>
      <w:r w:rsidR="00D8710B" w:rsidRPr="002305DE">
        <w:rPr>
          <w:rFonts w:ascii="GHEA Grapalat" w:hAnsi="GHEA Grapalat" w:cs="Sylfaen"/>
          <w:sz w:val="20"/>
          <w:lang w:val="hy-AM"/>
        </w:rPr>
        <w:t>6</w:t>
      </w:r>
      <w:r w:rsidR="00712340" w:rsidRPr="00E81BDB">
        <w:rPr>
          <w:rFonts w:ascii="GHEA Grapalat" w:hAnsi="GHEA Grapalat" w:cs="Sylfaen"/>
          <w:sz w:val="20"/>
          <w:lang w:val="hy-AM"/>
        </w:rPr>
        <w:t xml:space="preserve"> </w:t>
      </w:r>
      <w:r w:rsidRPr="00E81BDB">
        <w:rPr>
          <w:rFonts w:ascii="GHEA Grapalat" w:hAnsi="GHEA Grapalat" w:cs="Sylfaen"/>
          <w:sz w:val="20"/>
          <w:lang w:val="hy-AM"/>
        </w:rPr>
        <w:t>Սույն ընթացակարգի շրջանակում կնքվելիք պայմանագիրը</w:t>
      </w:r>
      <w:r w:rsidRPr="00712340">
        <w:rPr>
          <w:rFonts w:ascii="GHEA Grapalat" w:hAnsi="GHEA Grapalat" w:cs="Sylfaen"/>
          <w:sz w:val="20"/>
          <w:lang w:val="af-ZA"/>
        </w:rPr>
        <w:t xml:space="preserve"> </w:t>
      </w:r>
      <w:r w:rsidRPr="00E81BDB">
        <w:rPr>
          <w:rFonts w:ascii="GHEA Grapalat" w:hAnsi="GHEA Grapalat" w:cs="Sylfaen"/>
          <w:sz w:val="20"/>
          <w:lang w:val="hy-AM"/>
        </w:rPr>
        <w:t>կարող</w:t>
      </w:r>
      <w:r w:rsidRPr="00712340">
        <w:rPr>
          <w:rFonts w:ascii="GHEA Grapalat" w:hAnsi="GHEA Grapalat" w:cs="Sylfaen"/>
          <w:sz w:val="20"/>
          <w:lang w:val="af-ZA"/>
        </w:rPr>
        <w:t xml:space="preserve"> է </w:t>
      </w:r>
      <w:r w:rsidRPr="00E81BDB">
        <w:rPr>
          <w:rFonts w:ascii="GHEA Grapalat" w:hAnsi="GHEA Grapalat" w:cs="Sylfaen"/>
          <w:sz w:val="20"/>
          <w:lang w:val="hy-AM"/>
        </w:rPr>
        <w:t>իրականացվել</w:t>
      </w:r>
      <w:r w:rsidRPr="00712340">
        <w:rPr>
          <w:rFonts w:ascii="GHEA Grapalat" w:hAnsi="GHEA Grapalat" w:cs="Sylfaen"/>
          <w:sz w:val="20"/>
          <w:lang w:val="af-ZA"/>
        </w:rPr>
        <w:t xml:space="preserve"> </w:t>
      </w:r>
      <w:r w:rsidRPr="00E81BDB">
        <w:rPr>
          <w:rFonts w:ascii="GHEA Grapalat" w:hAnsi="GHEA Grapalat" w:cs="Sylfaen"/>
          <w:sz w:val="20"/>
          <w:lang w:val="hy-AM"/>
        </w:rPr>
        <w:t>գործակալության</w:t>
      </w:r>
      <w:r w:rsidRPr="00712340">
        <w:rPr>
          <w:rFonts w:ascii="GHEA Grapalat" w:hAnsi="GHEA Grapalat" w:cs="Sylfaen"/>
          <w:sz w:val="20"/>
          <w:lang w:val="af-ZA"/>
        </w:rPr>
        <w:t xml:space="preserve"> </w:t>
      </w:r>
      <w:r w:rsidRPr="00E81BDB">
        <w:rPr>
          <w:rFonts w:ascii="GHEA Grapalat" w:hAnsi="GHEA Grapalat" w:cs="Sylfaen"/>
          <w:sz w:val="20"/>
          <w:lang w:val="hy-AM"/>
        </w:rPr>
        <w:t>պայմանագիր</w:t>
      </w:r>
      <w:r w:rsidRPr="00712340">
        <w:rPr>
          <w:rFonts w:ascii="GHEA Grapalat" w:hAnsi="GHEA Grapalat" w:cs="Sylfaen"/>
          <w:sz w:val="20"/>
          <w:lang w:val="af-ZA"/>
        </w:rPr>
        <w:t xml:space="preserve"> </w:t>
      </w:r>
      <w:r w:rsidRPr="00E81BDB">
        <w:rPr>
          <w:rFonts w:ascii="GHEA Grapalat" w:hAnsi="GHEA Grapalat" w:cs="Sylfaen"/>
          <w:sz w:val="20"/>
          <w:lang w:val="hy-AM"/>
        </w:rPr>
        <w:t>կնքելու</w:t>
      </w:r>
      <w:r w:rsidRPr="00712340">
        <w:rPr>
          <w:rFonts w:ascii="GHEA Grapalat" w:hAnsi="GHEA Grapalat" w:cs="Sylfaen"/>
          <w:sz w:val="20"/>
          <w:lang w:val="af-ZA"/>
        </w:rPr>
        <w:t xml:space="preserve"> </w:t>
      </w:r>
      <w:r w:rsidRPr="00E81BDB">
        <w:rPr>
          <w:rFonts w:ascii="GHEA Grapalat" w:hAnsi="GHEA Grapalat" w:cs="Sylfaen"/>
          <w:sz w:val="20"/>
          <w:lang w:val="hy-AM"/>
        </w:rPr>
        <w:t>միջոցով։</w:t>
      </w:r>
      <w:r w:rsidRPr="00712340">
        <w:rPr>
          <w:rFonts w:ascii="GHEA Grapalat" w:hAnsi="GHEA Grapalat" w:cs="Sylfaen"/>
          <w:sz w:val="20"/>
          <w:lang w:val="af-ZA"/>
        </w:rPr>
        <w:t xml:space="preserve"> </w:t>
      </w:r>
      <w:r w:rsidRPr="00712340">
        <w:rPr>
          <w:rFonts w:ascii="GHEA Grapalat" w:hAnsi="GHEA Grapalat" w:cs="Sylfaen"/>
          <w:sz w:val="20"/>
        </w:rPr>
        <w:t>Գործակալության</w:t>
      </w:r>
      <w:r w:rsidRPr="00712340">
        <w:rPr>
          <w:rFonts w:ascii="GHEA Grapalat" w:hAnsi="GHEA Grapalat" w:cs="Sylfaen"/>
          <w:sz w:val="20"/>
          <w:lang w:val="af-ZA"/>
        </w:rPr>
        <w:t xml:space="preserve"> </w:t>
      </w:r>
      <w:r w:rsidRPr="00712340">
        <w:rPr>
          <w:rFonts w:ascii="GHEA Grapalat" w:hAnsi="GHEA Grapalat" w:cs="Sylfaen"/>
          <w:sz w:val="20"/>
        </w:rPr>
        <w:t>պայմանագրի</w:t>
      </w:r>
      <w:r w:rsidRPr="00712340">
        <w:rPr>
          <w:rFonts w:ascii="GHEA Grapalat" w:hAnsi="GHEA Grapalat" w:cs="Sylfaen"/>
          <w:sz w:val="20"/>
          <w:lang w:val="af-ZA"/>
        </w:rPr>
        <w:t xml:space="preserve"> </w:t>
      </w:r>
      <w:r w:rsidRPr="00712340">
        <w:rPr>
          <w:rFonts w:ascii="GHEA Grapalat" w:hAnsi="GHEA Grapalat" w:cs="Sylfaen"/>
          <w:sz w:val="20"/>
        </w:rPr>
        <w:t>կողմ</w:t>
      </w:r>
      <w:r w:rsidRPr="00712340">
        <w:rPr>
          <w:rFonts w:ascii="GHEA Grapalat" w:hAnsi="GHEA Grapalat" w:cs="Sylfaen"/>
          <w:sz w:val="20"/>
          <w:lang w:val="af-ZA"/>
        </w:rPr>
        <w:t xml:space="preserve"> </w:t>
      </w:r>
      <w:r w:rsidRPr="00712340">
        <w:rPr>
          <w:rFonts w:ascii="GHEA Grapalat" w:hAnsi="GHEA Grapalat" w:cs="Sylfaen"/>
          <w:sz w:val="20"/>
        </w:rPr>
        <w:t>չի</w:t>
      </w:r>
      <w:r w:rsidRPr="00712340">
        <w:rPr>
          <w:rFonts w:ascii="GHEA Grapalat" w:hAnsi="GHEA Grapalat" w:cs="Sylfaen"/>
          <w:sz w:val="20"/>
          <w:lang w:val="af-ZA"/>
        </w:rPr>
        <w:t xml:space="preserve"> </w:t>
      </w:r>
      <w:r w:rsidRPr="00712340">
        <w:rPr>
          <w:rFonts w:ascii="GHEA Grapalat" w:hAnsi="GHEA Grapalat" w:cs="Sylfaen"/>
          <w:sz w:val="20"/>
        </w:rPr>
        <w:t>կարող</w:t>
      </w:r>
      <w:r w:rsidRPr="00712340">
        <w:rPr>
          <w:rFonts w:ascii="GHEA Grapalat" w:hAnsi="GHEA Grapalat" w:cs="Sylfaen"/>
          <w:sz w:val="20"/>
          <w:lang w:val="af-ZA"/>
        </w:rPr>
        <w:t xml:space="preserve"> </w:t>
      </w:r>
      <w:r w:rsidRPr="00712340">
        <w:rPr>
          <w:rFonts w:ascii="GHEA Grapalat" w:hAnsi="GHEA Grapalat" w:cs="Sylfaen"/>
          <w:sz w:val="20"/>
        </w:rPr>
        <w:t>հանդիսանալ</w:t>
      </w:r>
      <w:r w:rsidRPr="00712340">
        <w:rPr>
          <w:rFonts w:ascii="GHEA Grapalat" w:hAnsi="GHEA Grapalat" w:cs="Sylfaen"/>
          <w:sz w:val="20"/>
          <w:lang w:val="af-ZA"/>
        </w:rPr>
        <w:t xml:space="preserve"> </w:t>
      </w:r>
      <w:r w:rsidRPr="00712340">
        <w:rPr>
          <w:rFonts w:ascii="GHEA Grapalat" w:hAnsi="GHEA Grapalat" w:cs="Sylfaen"/>
          <w:sz w:val="20"/>
        </w:rPr>
        <w:t>սույն</w:t>
      </w:r>
      <w:r w:rsidRPr="00712340">
        <w:rPr>
          <w:rFonts w:ascii="GHEA Grapalat" w:hAnsi="GHEA Grapalat" w:cs="Sylfaen"/>
          <w:sz w:val="20"/>
          <w:lang w:val="af-ZA"/>
        </w:rPr>
        <w:t xml:space="preserve"> </w:t>
      </w:r>
      <w:r w:rsidRPr="00712340">
        <w:rPr>
          <w:rFonts w:ascii="GHEA Grapalat" w:hAnsi="GHEA Grapalat" w:cs="Sylfaen"/>
          <w:sz w:val="20"/>
        </w:rPr>
        <w:t>ընթացակարգին</w:t>
      </w:r>
      <w:r w:rsidRPr="00712340">
        <w:rPr>
          <w:rFonts w:ascii="GHEA Grapalat" w:hAnsi="GHEA Grapalat" w:cs="Sylfaen"/>
          <w:sz w:val="20"/>
          <w:lang w:val="af-ZA"/>
        </w:rPr>
        <w:t xml:space="preserve"> </w:t>
      </w:r>
      <w:r w:rsidR="003A7A32" w:rsidRPr="00712340">
        <w:rPr>
          <w:rFonts w:ascii="GHEA Grapalat" w:hAnsi="GHEA Grapalat" w:cs="Sylfaen"/>
          <w:sz w:val="20"/>
          <w:lang w:val="af-ZA"/>
        </w:rPr>
        <w:t>(</w:t>
      </w:r>
      <w:r w:rsidR="003A7A32" w:rsidRPr="00712340">
        <w:rPr>
          <w:rFonts w:ascii="GHEA Grapalat" w:hAnsi="GHEA Grapalat" w:cs="Sylfaen"/>
          <w:sz w:val="20"/>
        </w:rPr>
        <w:t>միևնույն</w:t>
      </w:r>
      <w:r w:rsidR="003A7A32" w:rsidRPr="00712340">
        <w:rPr>
          <w:rFonts w:ascii="GHEA Grapalat" w:hAnsi="GHEA Grapalat" w:cs="Sylfaen"/>
          <w:sz w:val="20"/>
          <w:lang w:val="af-ZA"/>
        </w:rPr>
        <w:t xml:space="preserve"> </w:t>
      </w:r>
      <w:r w:rsidR="003A7A32" w:rsidRPr="00712340">
        <w:rPr>
          <w:rFonts w:ascii="GHEA Grapalat" w:hAnsi="GHEA Grapalat" w:cs="Sylfaen"/>
          <w:sz w:val="20"/>
        </w:rPr>
        <w:t>չափաբաժնին</w:t>
      </w:r>
      <w:r w:rsidR="003A7A32" w:rsidRPr="00712340">
        <w:rPr>
          <w:rFonts w:ascii="GHEA Grapalat" w:hAnsi="GHEA Grapalat" w:cs="Sylfaen"/>
          <w:sz w:val="20"/>
          <w:lang w:val="af-ZA"/>
        </w:rPr>
        <w:t xml:space="preserve">) </w:t>
      </w:r>
      <w:r w:rsidRPr="00712340">
        <w:rPr>
          <w:rFonts w:ascii="GHEA Grapalat" w:hAnsi="GHEA Grapalat" w:cs="Sylfaen"/>
          <w:sz w:val="20"/>
        </w:rPr>
        <w:t>մասնակցելու</w:t>
      </w:r>
      <w:r w:rsidRPr="00712340">
        <w:rPr>
          <w:rFonts w:ascii="GHEA Grapalat" w:hAnsi="GHEA Grapalat" w:cs="Sylfaen"/>
          <w:sz w:val="20"/>
          <w:lang w:val="af-ZA"/>
        </w:rPr>
        <w:t xml:space="preserve"> </w:t>
      </w:r>
      <w:r w:rsidRPr="00712340">
        <w:rPr>
          <w:rFonts w:ascii="GHEA Grapalat" w:hAnsi="GHEA Grapalat" w:cs="Sylfaen"/>
          <w:sz w:val="20"/>
        </w:rPr>
        <w:t>նպատակով</w:t>
      </w:r>
      <w:r w:rsidRPr="00712340">
        <w:rPr>
          <w:rFonts w:ascii="GHEA Grapalat" w:hAnsi="GHEA Grapalat" w:cs="Sylfaen"/>
          <w:sz w:val="20"/>
          <w:lang w:val="af-ZA"/>
        </w:rPr>
        <w:t xml:space="preserve"> </w:t>
      </w:r>
      <w:r w:rsidRPr="00712340">
        <w:rPr>
          <w:rFonts w:ascii="GHEA Grapalat" w:hAnsi="GHEA Grapalat" w:cs="Sylfaen"/>
          <w:sz w:val="20"/>
        </w:rPr>
        <w:t>հայտ</w:t>
      </w:r>
      <w:r w:rsidRPr="00712340">
        <w:rPr>
          <w:rFonts w:ascii="GHEA Grapalat" w:hAnsi="GHEA Grapalat" w:cs="Sylfaen"/>
          <w:sz w:val="20"/>
          <w:lang w:val="af-ZA"/>
        </w:rPr>
        <w:t xml:space="preserve"> </w:t>
      </w:r>
      <w:r w:rsidRPr="00712340">
        <w:rPr>
          <w:rFonts w:ascii="GHEA Grapalat" w:hAnsi="GHEA Grapalat" w:cs="Sylfaen"/>
          <w:sz w:val="20"/>
        </w:rPr>
        <w:t>ներկայացրած</w:t>
      </w:r>
      <w:r w:rsidRPr="00712340">
        <w:rPr>
          <w:rFonts w:ascii="GHEA Grapalat" w:hAnsi="GHEA Grapalat" w:cs="Sylfaen"/>
          <w:sz w:val="20"/>
          <w:lang w:val="af-ZA"/>
        </w:rPr>
        <w:t xml:space="preserve"> </w:t>
      </w:r>
      <w:r w:rsidRPr="00712340">
        <w:rPr>
          <w:rFonts w:ascii="GHEA Grapalat" w:hAnsi="GHEA Grapalat" w:cs="Sylfaen"/>
          <w:sz w:val="20"/>
        </w:rPr>
        <w:t>մասնակիցը</w:t>
      </w:r>
      <w:r w:rsidRPr="00712340">
        <w:rPr>
          <w:rFonts w:ascii="GHEA Grapalat" w:hAnsi="GHEA Grapalat" w:cs="Sylfaen"/>
          <w:sz w:val="20"/>
          <w:lang w:val="af-ZA"/>
        </w:rPr>
        <w:t xml:space="preserve">: </w:t>
      </w:r>
    </w:p>
    <w:p w:rsidR="000A6B75" w:rsidRPr="00712340" w:rsidRDefault="000A6B75" w:rsidP="00EF3662">
      <w:pPr>
        <w:pStyle w:val="BodyTextIndent2"/>
        <w:spacing w:line="240" w:lineRule="auto"/>
        <w:rPr>
          <w:rFonts w:ascii="GHEA Grapalat" w:hAnsi="GHEA Grapalat" w:cs="Sylfaen"/>
          <w:szCs w:val="24"/>
        </w:rPr>
      </w:pPr>
      <w:r w:rsidRPr="00712340">
        <w:rPr>
          <w:rFonts w:ascii="GHEA Grapalat" w:hAnsi="GHEA Grapalat" w:cs="Sylfaen"/>
          <w:szCs w:val="24"/>
        </w:rPr>
        <w:t xml:space="preserve"> 2</w:t>
      </w:r>
      <w:r w:rsidRPr="00712340">
        <w:rPr>
          <w:rFonts w:ascii="GHEA Grapalat" w:hAnsi="GHEA Grapalat" w:cs="Sylfaen"/>
          <w:szCs w:val="24"/>
          <w:lang w:val="hy-AM"/>
        </w:rPr>
        <w:t>.</w:t>
      </w:r>
      <w:r w:rsidR="00D8710B">
        <w:rPr>
          <w:rFonts w:ascii="GHEA Grapalat" w:hAnsi="GHEA Grapalat" w:cs="Sylfaen"/>
          <w:szCs w:val="24"/>
        </w:rPr>
        <w:t>7</w:t>
      </w:r>
      <w:r w:rsidR="00712340" w:rsidRPr="00E81BDB">
        <w:rPr>
          <w:rFonts w:ascii="GHEA Grapalat" w:hAnsi="GHEA Grapalat" w:cs="Sylfaen"/>
          <w:szCs w:val="24"/>
        </w:rPr>
        <w:t xml:space="preserve"> </w:t>
      </w:r>
      <w:r w:rsidRPr="00712340">
        <w:rPr>
          <w:rFonts w:ascii="GHEA Grapalat" w:hAnsi="GHEA Grapalat" w:cs="Sylfaen"/>
          <w:szCs w:val="24"/>
          <w:lang w:val="ru-RU"/>
        </w:rPr>
        <w:t>Մասնակիցները</w:t>
      </w:r>
      <w:r w:rsidRPr="00712340">
        <w:rPr>
          <w:rFonts w:ascii="GHEA Grapalat" w:hAnsi="GHEA Grapalat" w:cs="Sylfaen"/>
          <w:szCs w:val="24"/>
        </w:rPr>
        <w:t xml:space="preserve"> </w:t>
      </w:r>
      <w:r w:rsidRPr="00712340">
        <w:rPr>
          <w:rFonts w:ascii="GHEA Grapalat" w:hAnsi="GHEA Grapalat" w:cs="Sylfaen"/>
          <w:szCs w:val="24"/>
          <w:lang w:val="ru-RU"/>
        </w:rPr>
        <w:t>կարող</w:t>
      </w:r>
      <w:r w:rsidRPr="00712340">
        <w:rPr>
          <w:rFonts w:ascii="GHEA Grapalat" w:hAnsi="GHEA Grapalat" w:cs="Sylfaen"/>
          <w:szCs w:val="24"/>
        </w:rPr>
        <w:t xml:space="preserve"> </w:t>
      </w:r>
      <w:r w:rsidRPr="00712340">
        <w:rPr>
          <w:rFonts w:ascii="GHEA Grapalat" w:hAnsi="GHEA Grapalat" w:cs="Sylfaen"/>
          <w:szCs w:val="24"/>
          <w:lang w:val="ru-RU"/>
        </w:rPr>
        <w:t>են</w:t>
      </w:r>
      <w:r w:rsidRPr="00712340">
        <w:rPr>
          <w:rFonts w:ascii="GHEA Grapalat" w:hAnsi="GHEA Grapalat" w:cs="Sylfaen"/>
          <w:szCs w:val="24"/>
        </w:rPr>
        <w:t xml:space="preserve"> </w:t>
      </w:r>
      <w:r w:rsidRPr="00712340">
        <w:rPr>
          <w:rFonts w:ascii="GHEA Grapalat" w:hAnsi="GHEA Grapalat" w:cs="Sylfaen"/>
          <w:szCs w:val="24"/>
          <w:lang w:val="ru-RU"/>
        </w:rPr>
        <w:t>սույն</w:t>
      </w:r>
      <w:r w:rsidRPr="00712340">
        <w:rPr>
          <w:rFonts w:ascii="GHEA Grapalat" w:hAnsi="GHEA Grapalat" w:cs="Sylfaen"/>
          <w:szCs w:val="24"/>
        </w:rPr>
        <w:t xml:space="preserve"> </w:t>
      </w:r>
      <w:r w:rsidRPr="00712340">
        <w:rPr>
          <w:rFonts w:ascii="GHEA Grapalat" w:hAnsi="GHEA Grapalat" w:cs="Sylfaen"/>
          <w:szCs w:val="24"/>
          <w:lang w:val="ru-RU"/>
        </w:rPr>
        <w:t>ընթացակարգին</w:t>
      </w:r>
      <w:r w:rsidRPr="00712340">
        <w:rPr>
          <w:rFonts w:ascii="GHEA Grapalat" w:hAnsi="GHEA Grapalat" w:cs="Sylfaen"/>
          <w:szCs w:val="24"/>
        </w:rPr>
        <w:t xml:space="preserve"> </w:t>
      </w:r>
      <w:r w:rsidRPr="00712340">
        <w:rPr>
          <w:rFonts w:ascii="GHEA Grapalat" w:hAnsi="GHEA Grapalat" w:cs="Sylfaen"/>
          <w:szCs w:val="24"/>
          <w:lang w:val="ru-RU"/>
        </w:rPr>
        <w:t>մասնակցել</w:t>
      </w:r>
      <w:r w:rsidRPr="00712340">
        <w:rPr>
          <w:rFonts w:ascii="GHEA Grapalat" w:hAnsi="GHEA Grapalat" w:cs="Sylfaen"/>
          <w:szCs w:val="24"/>
        </w:rPr>
        <w:t xml:space="preserve"> </w:t>
      </w:r>
      <w:r w:rsidRPr="00712340">
        <w:rPr>
          <w:rFonts w:ascii="GHEA Grapalat" w:hAnsi="GHEA Grapalat" w:cs="Sylfaen"/>
          <w:szCs w:val="24"/>
          <w:lang w:val="ru-RU"/>
        </w:rPr>
        <w:t>համատեղ</w:t>
      </w:r>
      <w:r w:rsidRPr="00712340">
        <w:rPr>
          <w:rFonts w:ascii="GHEA Grapalat" w:hAnsi="GHEA Grapalat" w:cs="Sylfaen"/>
          <w:szCs w:val="24"/>
        </w:rPr>
        <w:t xml:space="preserve"> </w:t>
      </w:r>
      <w:r w:rsidRPr="00712340">
        <w:rPr>
          <w:rFonts w:ascii="GHEA Grapalat" w:hAnsi="GHEA Grapalat" w:cs="Sylfaen"/>
          <w:szCs w:val="24"/>
          <w:lang w:val="ru-RU"/>
        </w:rPr>
        <w:t>գործունեության</w:t>
      </w:r>
      <w:r w:rsidRPr="00712340">
        <w:rPr>
          <w:rFonts w:ascii="GHEA Grapalat" w:hAnsi="GHEA Grapalat" w:cs="Sylfaen"/>
          <w:szCs w:val="24"/>
        </w:rPr>
        <w:t xml:space="preserve"> </w:t>
      </w:r>
      <w:r w:rsidRPr="00712340">
        <w:rPr>
          <w:rFonts w:ascii="GHEA Grapalat" w:hAnsi="GHEA Grapalat" w:cs="Sylfaen"/>
          <w:szCs w:val="24"/>
          <w:lang w:val="ru-RU"/>
        </w:rPr>
        <w:t>կարգով</w:t>
      </w:r>
      <w:r w:rsidRPr="00712340">
        <w:rPr>
          <w:rFonts w:ascii="GHEA Grapalat" w:hAnsi="GHEA Grapalat" w:cs="Sylfaen"/>
          <w:szCs w:val="24"/>
        </w:rPr>
        <w:t xml:space="preserve"> (</w:t>
      </w:r>
      <w:r w:rsidRPr="00712340">
        <w:rPr>
          <w:rFonts w:ascii="GHEA Grapalat" w:hAnsi="GHEA Grapalat" w:cs="Sylfaen"/>
          <w:szCs w:val="24"/>
          <w:lang w:val="ru-RU"/>
        </w:rPr>
        <w:t>կոնսորցիումով</w:t>
      </w:r>
      <w:r w:rsidRPr="00712340">
        <w:rPr>
          <w:rFonts w:ascii="GHEA Grapalat" w:hAnsi="GHEA Grapalat" w:cs="Sylfaen"/>
          <w:szCs w:val="24"/>
        </w:rPr>
        <w:t>)</w:t>
      </w:r>
      <w:r w:rsidRPr="00712340">
        <w:rPr>
          <w:rFonts w:ascii="GHEA Grapalat" w:hAnsi="GHEA Grapalat" w:cs="Sylfaen"/>
          <w:szCs w:val="24"/>
          <w:lang w:val="ru-RU"/>
        </w:rPr>
        <w:t>։</w:t>
      </w:r>
      <w:r w:rsidRPr="00712340">
        <w:rPr>
          <w:rFonts w:ascii="GHEA Grapalat" w:hAnsi="GHEA Grapalat" w:cs="Sylfaen"/>
          <w:szCs w:val="24"/>
        </w:rPr>
        <w:t xml:space="preserve"> </w:t>
      </w:r>
      <w:r w:rsidRPr="00712340">
        <w:rPr>
          <w:rFonts w:ascii="GHEA Grapalat" w:hAnsi="GHEA Grapalat" w:cs="Sylfaen"/>
          <w:szCs w:val="24"/>
          <w:lang w:val="ru-RU"/>
        </w:rPr>
        <w:t>Նման</w:t>
      </w:r>
      <w:r w:rsidRPr="00712340">
        <w:rPr>
          <w:rFonts w:ascii="GHEA Grapalat" w:hAnsi="GHEA Grapalat" w:cs="Sylfaen"/>
          <w:szCs w:val="24"/>
        </w:rPr>
        <w:t xml:space="preserve"> </w:t>
      </w:r>
      <w:r w:rsidRPr="00712340">
        <w:rPr>
          <w:rFonts w:ascii="GHEA Grapalat" w:hAnsi="GHEA Grapalat" w:cs="Sylfaen"/>
          <w:szCs w:val="24"/>
          <w:lang w:val="ru-RU"/>
        </w:rPr>
        <w:t>դեպքում</w:t>
      </w:r>
      <w:r w:rsidRPr="00712340">
        <w:rPr>
          <w:rFonts w:ascii="GHEA Grapalat" w:hAnsi="GHEA Grapalat" w:cs="Sylfaen"/>
          <w:szCs w:val="24"/>
        </w:rPr>
        <w:t>`</w:t>
      </w:r>
    </w:p>
    <w:p w:rsidR="000A6B75" w:rsidRPr="00712340" w:rsidRDefault="00712340" w:rsidP="00EF3662">
      <w:pPr>
        <w:pStyle w:val="BodyTextIndent2"/>
        <w:spacing w:line="240" w:lineRule="auto"/>
        <w:rPr>
          <w:rFonts w:ascii="GHEA Grapalat" w:hAnsi="GHEA Grapalat" w:cs="Sylfaen"/>
          <w:szCs w:val="24"/>
        </w:rPr>
      </w:pPr>
      <w:r>
        <w:rPr>
          <w:rFonts w:ascii="GHEA Grapalat" w:hAnsi="GHEA Grapalat" w:cs="Sylfaen"/>
          <w:szCs w:val="24"/>
        </w:rPr>
        <w:t>1</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համատեղ</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գործունեության</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պայմանագրի</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կողմերից</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որևէ</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մեկը</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չի</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կարող</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նույն</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ընթացակարգին</w:t>
      </w:r>
      <w:r w:rsidR="000A6B75" w:rsidRPr="00712340">
        <w:rPr>
          <w:rFonts w:ascii="GHEA Grapalat" w:hAnsi="GHEA Grapalat" w:cs="Sylfaen"/>
          <w:szCs w:val="24"/>
        </w:rPr>
        <w:t xml:space="preserve"> </w:t>
      </w:r>
      <w:r w:rsidR="003A7A32" w:rsidRPr="00712340">
        <w:rPr>
          <w:rFonts w:ascii="GHEA Grapalat" w:hAnsi="GHEA Grapalat" w:cs="Sylfaen"/>
        </w:rPr>
        <w:t>(</w:t>
      </w:r>
      <w:r w:rsidR="003A7A32" w:rsidRPr="00712340">
        <w:rPr>
          <w:rFonts w:ascii="GHEA Grapalat" w:hAnsi="GHEA Grapalat" w:cs="Sylfaen"/>
          <w:lang w:val="en-US"/>
        </w:rPr>
        <w:t>միևնույն</w:t>
      </w:r>
      <w:r w:rsidR="003A7A32" w:rsidRPr="00712340">
        <w:rPr>
          <w:rFonts w:ascii="GHEA Grapalat" w:hAnsi="GHEA Grapalat" w:cs="Sylfaen"/>
        </w:rPr>
        <w:t xml:space="preserve"> </w:t>
      </w:r>
      <w:r w:rsidR="003A7A32" w:rsidRPr="00712340">
        <w:rPr>
          <w:rFonts w:ascii="GHEA Grapalat" w:hAnsi="GHEA Grapalat" w:cs="Sylfaen"/>
          <w:lang w:val="en-US"/>
        </w:rPr>
        <w:t>չափաբաժնին</w:t>
      </w:r>
      <w:r w:rsidR="003A7A32" w:rsidRPr="00712340">
        <w:rPr>
          <w:rFonts w:ascii="GHEA Grapalat" w:hAnsi="GHEA Grapalat" w:cs="Sylfaen"/>
        </w:rPr>
        <w:t xml:space="preserve">) </w:t>
      </w:r>
      <w:r w:rsidR="000A6B75" w:rsidRPr="00712340">
        <w:rPr>
          <w:rFonts w:ascii="GHEA Grapalat" w:hAnsi="GHEA Grapalat" w:cs="Sylfaen"/>
          <w:szCs w:val="24"/>
          <w:lang w:val="ru-RU"/>
        </w:rPr>
        <w:t>ներկայացնել</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առանձին</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հայտ</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Սույն</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պարբերության</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պահանջի</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չպահպանման</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դեպքում</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հայտերի</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բացման</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նիստում</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մերժվում</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են</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ինչպես</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համատեղ</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գործունեության</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կարգով</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այնպես</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էլ</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առանձին</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ներկայացված</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հայտերը</w:t>
      </w:r>
      <w:r w:rsidR="000A6B75" w:rsidRPr="00712340">
        <w:rPr>
          <w:rFonts w:ascii="GHEA Grapalat" w:hAnsi="GHEA Grapalat" w:cs="Sylfaen"/>
          <w:szCs w:val="24"/>
        </w:rPr>
        <w:t>.</w:t>
      </w:r>
    </w:p>
    <w:p w:rsidR="000A6B75" w:rsidRPr="00712340" w:rsidRDefault="00712340"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2</w:t>
      </w:r>
      <w:r w:rsidR="000A6B75" w:rsidRPr="00712340">
        <w:rPr>
          <w:rFonts w:ascii="GHEA Grapalat" w:hAnsi="GHEA Grapalat" w:cs="Sylfaen"/>
          <w:szCs w:val="24"/>
        </w:rPr>
        <w:t>) Մ</w:t>
      </w:r>
      <w:r w:rsidR="000A6B75" w:rsidRPr="00712340">
        <w:rPr>
          <w:rFonts w:ascii="GHEA Grapalat" w:hAnsi="GHEA Grapalat" w:cs="Sylfaen"/>
          <w:szCs w:val="24"/>
          <w:lang w:val="ru-RU"/>
        </w:rPr>
        <w:t>ասնակիցները</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կրում</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են</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համատեղ</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և</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համապարտ</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պատասխանատվություն</w:t>
      </w:r>
      <w:r w:rsidR="000A6B75" w:rsidRPr="00712340">
        <w:rPr>
          <w:rFonts w:ascii="GHEA Grapalat" w:hAnsi="GHEA Grapalat" w:cs="Sylfaen"/>
          <w:szCs w:val="24"/>
        </w:rPr>
        <w:t>:</w:t>
      </w:r>
      <w:r w:rsidR="000A6B75" w:rsidRPr="00712340">
        <w:rPr>
          <w:rFonts w:ascii="GHEA Grapalat" w:hAnsi="GHEA Grapalat" w:cs="Sylfaen"/>
          <w:szCs w:val="24"/>
          <w:lang w:val="hy-AM"/>
        </w:rPr>
        <w:t xml:space="preserve"> </w:t>
      </w:r>
      <w:r w:rsidR="000A6B75" w:rsidRPr="00712340">
        <w:rPr>
          <w:rFonts w:ascii="GHEA Grapalat" w:hAnsi="GHEA Grapalat" w:cs="Sylfaen"/>
          <w:szCs w:val="24"/>
        </w:rPr>
        <w:t>Ընդ որում,</w:t>
      </w:r>
      <w:r w:rsidR="000A6B75" w:rsidRPr="00712340">
        <w:rPr>
          <w:rFonts w:ascii="GHEA Grapalat" w:hAnsi="GHEA Grapalat" w:cs="Sylfaen"/>
          <w:szCs w:val="24"/>
          <w:lang w:val="hy-AM"/>
        </w:rPr>
        <w:t xml:space="preserve"> </w:t>
      </w:r>
      <w:r w:rsidR="000A6B75" w:rsidRPr="00712340">
        <w:rPr>
          <w:rFonts w:ascii="GHEA Grapalat" w:hAnsi="GHEA Grapalat" w:cs="Sylfaen"/>
          <w:szCs w:val="24"/>
          <w:lang w:val="ru-RU"/>
        </w:rPr>
        <w:t>կոնսորցիումի</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անդամի</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կոնսորցիումից</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դուրս</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գալու</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դեպքում</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կոնսորցիումի</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հետ</w:t>
      </w:r>
      <w:r w:rsidR="000A6B75" w:rsidRPr="00712340">
        <w:rPr>
          <w:rFonts w:ascii="GHEA Grapalat" w:hAnsi="GHEA Grapalat" w:cs="Sylfaen"/>
          <w:szCs w:val="24"/>
        </w:rPr>
        <w:t xml:space="preserve"> </w:t>
      </w:r>
      <w:r w:rsidR="00AE4008" w:rsidRPr="00712340">
        <w:rPr>
          <w:rFonts w:ascii="GHEA Grapalat" w:hAnsi="GHEA Grapalat" w:cs="Sylfaen"/>
          <w:szCs w:val="24"/>
          <w:lang w:val="en-US"/>
        </w:rPr>
        <w:t>պ</w:t>
      </w:r>
      <w:r w:rsidR="000A6B75" w:rsidRPr="00712340">
        <w:rPr>
          <w:rFonts w:ascii="GHEA Grapalat" w:hAnsi="GHEA Grapalat" w:cs="Sylfaen"/>
          <w:szCs w:val="24"/>
          <w:lang w:val="ru-RU"/>
        </w:rPr>
        <w:t>ատվիրատուի</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կնքած</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պայմանագիրը</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միակողմանիորեն</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լուծվում</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է</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և</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կոնսորցիումի</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անդամների</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նկատմամբ</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կիրառվում</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են</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պայմանագրով</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նախատեսված</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պատասխանատվության</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միջոցները</w:t>
      </w:r>
      <w:r w:rsidR="000A6B75" w:rsidRPr="00712340">
        <w:rPr>
          <w:rFonts w:ascii="GHEA Grapalat" w:hAnsi="GHEA Grapalat" w:cs="Sylfaen"/>
          <w:szCs w:val="24"/>
          <w:lang w:val="hy-AM"/>
        </w:rPr>
        <w:t>:</w:t>
      </w:r>
    </w:p>
    <w:p w:rsidR="00581DC3" w:rsidRPr="00712340" w:rsidRDefault="00581DC3" w:rsidP="00EF3662">
      <w:pPr>
        <w:ind w:firstLine="567"/>
        <w:jc w:val="both"/>
        <w:rPr>
          <w:rFonts w:ascii="GHEA Grapalat" w:hAnsi="GHEA Grapalat"/>
          <w:b/>
          <w:sz w:val="20"/>
          <w:lang w:val="af-ZA"/>
        </w:rPr>
      </w:pPr>
    </w:p>
    <w:p w:rsidR="00581DC3" w:rsidRPr="00712340" w:rsidRDefault="00581DC3" w:rsidP="00EF3662">
      <w:pPr>
        <w:ind w:firstLine="567"/>
        <w:jc w:val="both"/>
        <w:rPr>
          <w:rFonts w:ascii="GHEA Grapalat" w:hAnsi="GHEA Grapalat"/>
          <w:b/>
          <w:sz w:val="20"/>
          <w:lang w:val="af-ZA"/>
        </w:rPr>
      </w:pPr>
    </w:p>
    <w:p w:rsidR="00096865" w:rsidRPr="00712340" w:rsidRDefault="002B32D6" w:rsidP="00EF3662">
      <w:pPr>
        <w:jc w:val="center"/>
        <w:rPr>
          <w:rFonts w:ascii="GHEA Grapalat" w:hAnsi="GHEA Grapalat" w:cs="Arial"/>
          <w:b/>
          <w:sz w:val="20"/>
          <w:lang w:val="af-ZA"/>
        </w:rPr>
      </w:pPr>
      <w:r w:rsidRPr="00712340">
        <w:rPr>
          <w:rFonts w:ascii="GHEA Grapalat" w:hAnsi="GHEA Grapalat"/>
          <w:b/>
          <w:sz w:val="20"/>
          <w:lang w:val="af-ZA"/>
        </w:rPr>
        <w:t xml:space="preserve">3.  </w:t>
      </w:r>
      <w:r w:rsidRPr="00712340">
        <w:rPr>
          <w:rFonts w:ascii="GHEA Grapalat" w:hAnsi="GHEA Grapalat" w:cs="Sylfaen"/>
          <w:b/>
          <w:sz w:val="20"/>
        </w:rPr>
        <w:t>ՀՐԱՎԵՐԻ</w:t>
      </w:r>
      <w:r w:rsidRPr="00712340">
        <w:rPr>
          <w:rFonts w:ascii="GHEA Grapalat" w:hAnsi="GHEA Grapalat" w:cs="Arial"/>
          <w:b/>
          <w:sz w:val="20"/>
          <w:lang w:val="af-ZA"/>
        </w:rPr>
        <w:t xml:space="preserve">  </w:t>
      </w:r>
      <w:r w:rsidRPr="00712340">
        <w:rPr>
          <w:rFonts w:ascii="GHEA Grapalat" w:hAnsi="GHEA Grapalat" w:cs="Sylfaen"/>
          <w:b/>
          <w:sz w:val="20"/>
        </w:rPr>
        <w:t>ՊԱՐԶԱԲԱՆՈՒՄԸ</w:t>
      </w:r>
      <w:r w:rsidRPr="00712340">
        <w:rPr>
          <w:rFonts w:ascii="GHEA Grapalat" w:hAnsi="GHEA Grapalat" w:cs="Arial"/>
          <w:b/>
          <w:sz w:val="20"/>
          <w:lang w:val="af-ZA"/>
        </w:rPr>
        <w:t xml:space="preserve">  </w:t>
      </w:r>
      <w:r w:rsidRPr="00712340">
        <w:rPr>
          <w:rFonts w:ascii="GHEA Grapalat" w:hAnsi="GHEA Grapalat" w:cs="Arial"/>
          <w:b/>
          <w:sz w:val="20"/>
        </w:rPr>
        <w:t>ԵՎ</w:t>
      </w:r>
      <w:r w:rsidRPr="00712340">
        <w:rPr>
          <w:rFonts w:ascii="GHEA Grapalat" w:hAnsi="GHEA Grapalat" w:cs="Arial"/>
          <w:b/>
          <w:sz w:val="20"/>
          <w:lang w:val="af-ZA"/>
        </w:rPr>
        <w:t xml:space="preserve"> </w:t>
      </w:r>
      <w:r w:rsidRPr="00712340">
        <w:rPr>
          <w:rFonts w:ascii="GHEA Grapalat" w:hAnsi="GHEA Grapalat" w:cs="Sylfaen"/>
          <w:b/>
          <w:sz w:val="20"/>
        </w:rPr>
        <w:t>ՀՐԱՎԵՐՈՒՄ</w:t>
      </w:r>
      <w:r w:rsidRPr="00712340">
        <w:rPr>
          <w:rFonts w:ascii="GHEA Grapalat" w:hAnsi="GHEA Grapalat" w:cs="Arial"/>
          <w:b/>
          <w:sz w:val="20"/>
          <w:lang w:val="af-ZA"/>
        </w:rPr>
        <w:t xml:space="preserve"> </w:t>
      </w:r>
      <w:r w:rsidRPr="00712340">
        <w:rPr>
          <w:rFonts w:ascii="GHEA Grapalat" w:hAnsi="GHEA Grapalat" w:cs="Sylfaen"/>
          <w:b/>
          <w:sz w:val="20"/>
        </w:rPr>
        <w:t>ՓՈՓՈԽՈՒԹՅՈՒՆ</w:t>
      </w:r>
      <w:r w:rsidRPr="00712340">
        <w:rPr>
          <w:rFonts w:ascii="GHEA Grapalat" w:hAnsi="GHEA Grapalat" w:cs="Arial"/>
          <w:b/>
          <w:sz w:val="20"/>
          <w:lang w:val="af-ZA"/>
        </w:rPr>
        <w:t xml:space="preserve"> </w:t>
      </w:r>
      <w:r w:rsidRPr="00712340">
        <w:rPr>
          <w:rFonts w:ascii="GHEA Grapalat" w:hAnsi="GHEA Grapalat" w:cs="Sylfaen"/>
          <w:b/>
          <w:sz w:val="20"/>
        </w:rPr>
        <w:t>ԿԱՏԱՐԵԼՈՒ</w:t>
      </w:r>
      <w:r w:rsidRPr="00712340">
        <w:rPr>
          <w:rFonts w:ascii="GHEA Grapalat" w:hAnsi="GHEA Grapalat" w:cs="Arial"/>
          <w:b/>
          <w:sz w:val="20"/>
          <w:lang w:val="af-ZA"/>
        </w:rPr>
        <w:t xml:space="preserve"> </w:t>
      </w:r>
      <w:r w:rsidRPr="00712340">
        <w:rPr>
          <w:rFonts w:ascii="GHEA Grapalat" w:hAnsi="GHEA Grapalat" w:cs="Sylfaen"/>
          <w:b/>
          <w:sz w:val="20"/>
        </w:rPr>
        <w:t>ԿԱՐԳԸ</w:t>
      </w:r>
      <w:r w:rsidRPr="00712340">
        <w:rPr>
          <w:rFonts w:ascii="GHEA Grapalat" w:hAnsi="GHEA Grapalat" w:cs="Arial"/>
          <w:b/>
          <w:sz w:val="20"/>
          <w:lang w:val="af-ZA"/>
        </w:rPr>
        <w:t xml:space="preserve"> </w:t>
      </w:r>
    </w:p>
    <w:p w:rsidR="00096865" w:rsidRPr="00712340" w:rsidRDefault="00096865" w:rsidP="00EF3662">
      <w:pPr>
        <w:jc w:val="center"/>
        <w:rPr>
          <w:rFonts w:ascii="GHEA Grapalat" w:hAnsi="GHEA Grapalat"/>
          <w:b/>
          <w:sz w:val="20"/>
          <w:lang w:val="af-ZA"/>
        </w:rPr>
      </w:pPr>
    </w:p>
    <w:p w:rsidR="00096865" w:rsidRPr="00712340" w:rsidRDefault="00096865" w:rsidP="00EF3662">
      <w:pPr>
        <w:ind w:firstLine="567"/>
        <w:jc w:val="both"/>
        <w:rPr>
          <w:rFonts w:ascii="GHEA Grapalat" w:hAnsi="GHEA Grapalat"/>
          <w:sz w:val="20"/>
          <w:lang w:val="af-ZA"/>
        </w:rPr>
      </w:pPr>
      <w:r w:rsidRPr="00712340">
        <w:rPr>
          <w:rFonts w:ascii="GHEA Grapalat" w:hAnsi="GHEA Grapalat"/>
          <w:sz w:val="20"/>
          <w:lang w:val="af-ZA"/>
        </w:rPr>
        <w:t xml:space="preserve">3.1 </w:t>
      </w:r>
      <w:r w:rsidRPr="00712340">
        <w:rPr>
          <w:rFonts w:ascii="GHEA Grapalat" w:hAnsi="GHEA Grapalat" w:cs="Sylfaen"/>
          <w:sz w:val="20"/>
        </w:rPr>
        <w:t>Օրենքի</w:t>
      </w:r>
      <w:r w:rsidRPr="00712340">
        <w:rPr>
          <w:rFonts w:ascii="GHEA Grapalat" w:hAnsi="GHEA Grapalat" w:cs="Arial"/>
          <w:sz w:val="20"/>
          <w:lang w:val="af-ZA"/>
        </w:rPr>
        <w:t xml:space="preserve"> 2</w:t>
      </w:r>
      <w:r w:rsidR="00525BD2" w:rsidRPr="00712340">
        <w:rPr>
          <w:rFonts w:ascii="GHEA Grapalat" w:hAnsi="GHEA Grapalat" w:cs="Arial"/>
          <w:sz w:val="20"/>
          <w:lang w:val="af-ZA"/>
        </w:rPr>
        <w:t>9</w:t>
      </w:r>
      <w:r w:rsidRPr="00712340">
        <w:rPr>
          <w:rFonts w:ascii="GHEA Grapalat" w:hAnsi="GHEA Grapalat" w:cs="Arial"/>
          <w:sz w:val="20"/>
          <w:lang w:val="af-ZA"/>
        </w:rPr>
        <w:t>-</w:t>
      </w:r>
      <w:r w:rsidRPr="00712340">
        <w:rPr>
          <w:rFonts w:ascii="GHEA Grapalat" w:hAnsi="GHEA Grapalat" w:cs="Sylfaen"/>
          <w:sz w:val="20"/>
        </w:rPr>
        <w:t>րդ</w:t>
      </w:r>
      <w:r w:rsidRPr="00712340">
        <w:rPr>
          <w:rFonts w:ascii="GHEA Grapalat" w:hAnsi="GHEA Grapalat" w:cs="Arial"/>
          <w:sz w:val="20"/>
          <w:lang w:val="af-ZA"/>
        </w:rPr>
        <w:t xml:space="preserve"> </w:t>
      </w:r>
      <w:r w:rsidRPr="00712340">
        <w:rPr>
          <w:rFonts w:ascii="GHEA Grapalat" w:hAnsi="GHEA Grapalat" w:cs="Sylfaen"/>
          <w:sz w:val="20"/>
        </w:rPr>
        <w:t>հոդվածի</w:t>
      </w:r>
      <w:r w:rsidRPr="00712340">
        <w:rPr>
          <w:rFonts w:ascii="GHEA Grapalat" w:hAnsi="GHEA Grapalat" w:cs="Arial"/>
          <w:sz w:val="20"/>
          <w:lang w:val="af-ZA"/>
        </w:rPr>
        <w:t xml:space="preserve"> </w:t>
      </w:r>
      <w:r w:rsidRPr="00712340">
        <w:rPr>
          <w:rFonts w:ascii="GHEA Grapalat" w:hAnsi="GHEA Grapalat" w:cs="Sylfaen"/>
          <w:sz w:val="20"/>
        </w:rPr>
        <w:t>համաձայն</w:t>
      </w:r>
      <w:r w:rsidRPr="00712340">
        <w:rPr>
          <w:rFonts w:ascii="GHEA Grapalat" w:hAnsi="GHEA Grapalat" w:cs="Arial"/>
          <w:sz w:val="20"/>
          <w:lang w:val="af-ZA"/>
        </w:rPr>
        <w:t xml:space="preserve">` </w:t>
      </w:r>
      <w:r w:rsidR="00051B7F" w:rsidRPr="00712340">
        <w:rPr>
          <w:rFonts w:ascii="GHEA Grapalat" w:hAnsi="GHEA Grapalat" w:cs="Arial"/>
          <w:sz w:val="20"/>
        </w:rPr>
        <w:t>մ</w:t>
      </w:r>
      <w:r w:rsidRPr="00712340">
        <w:rPr>
          <w:rFonts w:ascii="GHEA Grapalat" w:hAnsi="GHEA Grapalat" w:cs="Sylfaen"/>
          <w:sz w:val="20"/>
        </w:rPr>
        <w:t>ասնակիցն</w:t>
      </w:r>
      <w:r w:rsidRPr="00712340">
        <w:rPr>
          <w:rFonts w:ascii="GHEA Grapalat" w:hAnsi="GHEA Grapalat" w:cs="Arial"/>
          <w:sz w:val="20"/>
          <w:lang w:val="af-ZA"/>
        </w:rPr>
        <w:t xml:space="preserve"> </w:t>
      </w:r>
      <w:r w:rsidRPr="00712340">
        <w:rPr>
          <w:rFonts w:ascii="GHEA Grapalat" w:hAnsi="GHEA Grapalat" w:cs="Sylfaen"/>
          <w:sz w:val="20"/>
        </w:rPr>
        <w:t>իրավունք</w:t>
      </w:r>
      <w:r w:rsidRPr="00712340">
        <w:rPr>
          <w:rFonts w:ascii="GHEA Grapalat" w:hAnsi="GHEA Grapalat" w:cs="Arial"/>
          <w:sz w:val="20"/>
          <w:lang w:val="af-ZA"/>
        </w:rPr>
        <w:t xml:space="preserve"> </w:t>
      </w:r>
      <w:r w:rsidRPr="00712340">
        <w:rPr>
          <w:rFonts w:ascii="GHEA Grapalat" w:hAnsi="GHEA Grapalat" w:cs="Sylfaen"/>
          <w:sz w:val="20"/>
        </w:rPr>
        <w:t>ունի</w:t>
      </w:r>
      <w:r w:rsidRPr="00712340">
        <w:rPr>
          <w:rFonts w:ascii="GHEA Grapalat" w:hAnsi="GHEA Grapalat" w:cs="Arial"/>
          <w:sz w:val="20"/>
          <w:lang w:val="af-ZA"/>
        </w:rPr>
        <w:t xml:space="preserve"> </w:t>
      </w:r>
      <w:r w:rsidR="00AE4008" w:rsidRPr="00712340">
        <w:rPr>
          <w:rFonts w:ascii="GHEA Grapalat" w:hAnsi="GHEA Grapalat" w:cs="Sylfaen"/>
          <w:sz w:val="20"/>
        </w:rPr>
        <w:t>պ</w:t>
      </w:r>
      <w:r w:rsidRPr="00712340">
        <w:rPr>
          <w:rFonts w:ascii="GHEA Grapalat" w:hAnsi="GHEA Grapalat" w:cs="Sylfaen"/>
          <w:sz w:val="20"/>
        </w:rPr>
        <w:t>ատվիրատուից</w:t>
      </w:r>
      <w:r w:rsidRPr="00712340">
        <w:rPr>
          <w:rFonts w:ascii="GHEA Grapalat" w:hAnsi="GHEA Grapalat" w:cs="Arial"/>
          <w:sz w:val="20"/>
          <w:lang w:val="af-ZA"/>
        </w:rPr>
        <w:t xml:space="preserve"> </w:t>
      </w:r>
      <w:r w:rsidRPr="00712340">
        <w:rPr>
          <w:rFonts w:ascii="GHEA Grapalat" w:hAnsi="GHEA Grapalat" w:cs="Sylfaen"/>
          <w:sz w:val="20"/>
        </w:rPr>
        <w:t>պահանջել</w:t>
      </w:r>
      <w:r w:rsidRPr="00712340">
        <w:rPr>
          <w:rFonts w:ascii="GHEA Grapalat" w:hAnsi="GHEA Grapalat" w:cs="Arial"/>
          <w:sz w:val="20"/>
          <w:lang w:val="af-ZA"/>
        </w:rPr>
        <w:t xml:space="preserve"> </w:t>
      </w:r>
      <w:r w:rsidRPr="00712340">
        <w:rPr>
          <w:rFonts w:ascii="GHEA Grapalat" w:hAnsi="GHEA Grapalat" w:cs="Sylfaen"/>
          <w:sz w:val="20"/>
        </w:rPr>
        <w:t>հրավերի</w:t>
      </w:r>
      <w:r w:rsidRPr="00712340">
        <w:rPr>
          <w:rFonts w:ascii="GHEA Grapalat" w:hAnsi="GHEA Grapalat" w:cs="Arial"/>
          <w:sz w:val="20"/>
          <w:lang w:val="af-ZA"/>
        </w:rPr>
        <w:t xml:space="preserve"> </w:t>
      </w:r>
      <w:r w:rsidRPr="00712340">
        <w:rPr>
          <w:rFonts w:ascii="GHEA Grapalat" w:hAnsi="GHEA Grapalat" w:cs="Sylfaen"/>
          <w:sz w:val="20"/>
        </w:rPr>
        <w:t>պարզաբանում</w:t>
      </w:r>
      <w:r w:rsidR="004D5671" w:rsidRPr="00712340">
        <w:rPr>
          <w:rFonts w:ascii="GHEA Grapalat" w:hAnsi="GHEA Grapalat" w:cs="Tahoma"/>
          <w:sz w:val="20"/>
        </w:rPr>
        <w:t>։</w:t>
      </w:r>
    </w:p>
    <w:p w:rsidR="00096865" w:rsidRPr="00712340" w:rsidRDefault="00096865" w:rsidP="00EF3662">
      <w:pPr>
        <w:autoSpaceDE w:val="0"/>
        <w:autoSpaceDN w:val="0"/>
        <w:adjustRightInd w:val="0"/>
        <w:ind w:firstLine="567"/>
        <w:jc w:val="both"/>
        <w:rPr>
          <w:rFonts w:ascii="GHEA Grapalat" w:hAnsi="GHEA Grapalat"/>
          <w:sz w:val="20"/>
          <w:lang w:val="af-ZA"/>
        </w:rPr>
      </w:pPr>
      <w:r w:rsidRPr="00712340">
        <w:rPr>
          <w:rFonts w:ascii="GHEA Grapalat" w:hAnsi="GHEA Grapalat" w:cs="Sylfaen"/>
          <w:sz w:val="20"/>
        </w:rPr>
        <w:t>Մասնակիցն</w:t>
      </w:r>
      <w:r w:rsidRPr="00712340">
        <w:rPr>
          <w:rFonts w:ascii="GHEA Grapalat" w:hAnsi="GHEA Grapalat" w:cs="Arial"/>
          <w:sz w:val="20"/>
          <w:lang w:val="af-ZA"/>
        </w:rPr>
        <w:t xml:space="preserve"> </w:t>
      </w:r>
      <w:r w:rsidRPr="00712340">
        <w:rPr>
          <w:rFonts w:ascii="GHEA Grapalat" w:hAnsi="GHEA Grapalat" w:cs="Sylfaen"/>
          <w:sz w:val="20"/>
        </w:rPr>
        <w:t>իրավունք</w:t>
      </w:r>
      <w:r w:rsidRPr="00712340">
        <w:rPr>
          <w:rFonts w:ascii="GHEA Grapalat" w:hAnsi="GHEA Grapalat" w:cs="Arial"/>
          <w:sz w:val="20"/>
          <w:lang w:val="af-ZA"/>
        </w:rPr>
        <w:t xml:space="preserve"> </w:t>
      </w:r>
      <w:r w:rsidRPr="00712340">
        <w:rPr>
          <w:rFonts w:ascii="GHEA Grapalat" w:hAnsi="GHEA Grapalat" w:cs="Sylfaen"/>
          <w:sz w:val="20"/>
        </w:rPr>
        <w:t>ունի</w:t>
      </w:r>
      <w:r w:rsidRPr="00712340">
        <w:rPr>
          <w:rFonts w:ascii="GHEA Grapalat" w:hAnsi="GHEA Grapalat" w:cs="Arial"/>
          <w:sz w:val="20"/>
          <w:lang w:val="af-ZA"/>
        </w:rPr>
        <w:t xml:space="preserve"> </w:t>
      </w:r>
      <w:r w:rsidRPr="00712340">
        <w:rPr>
          <w:rFonts w:ascii="GHEA Grapalat" w:hAnsi="GHEA Grapalat" w:cs="Sylfaen"/>
          <w:sz w:val="20"/>
        </w:rPr>
        <w:t>հայտերի</w:t>
      </w:r>
      <w:r w:rsidRPr="00712340">
        <w:rPr>
          <w:rFonts w:ascii="GHEA Grapalat" w:hAnsi="GHEA Grapalat" w:cs="Arial"/>
          <w:sz w:val="20"/>
          <w:lang w:val="af-ZA"/>
        </w:rPr>
        <w:t xml:space="preserve"> </w:t>
      </w:r>
      <w:r w:rsidRPr="00712340">
        <w:rPr>
          <w:rFonts w:ascii="GHEA Grapalat" w:hAnsi="GHEA Grapalat" w:cs="Sylfaen"/>
          <w:sz w:val="20"/>
        </w:rPr>
        <w:t>ներկայացման</w:t>
      </w:r>
      <w:r w:rsidRPr="00712340">
        <w:rPr>
          <w:rFonts w:ascii="GHEA Grapalat" w:hAnsi="GHEA Grapalat" w:cs="Arial"/>
          <w:sz w:val="20"/>
          <w:lang w:val="af-ZA"/>
        </w:rPr>
        <w:t xml:space="preserve"> </w:t>
      </w:r>
      <w:r w:rsidRPr="00712340">
        <w:rPr>
          <w:rFonts w:ascii="GHEA Grapalat" w:hAnsi="GHEA Grapalat" w:cs="Sylfaen"/>
          <w:sz w:val="20"/>
        </w:rPr>
        <w:t>վերջնաժամկետը</w:t>
      </w:r>
      <w:r w:rsidRPr="00712340">
        <w:rPr>
          <w:rFonts w:ascii="GHEA Grapalat" w:hAnsi="GHEA Grapalat" w:cs="Arial"/>
          <w:sz w:val="20"/>
          <w:lang w:val="af-ZA"/>
        </w:rPr>
        <w:t xml:space="preserve"> </w:t>
      </w:r>
      <w:r w:rsidRPr="00712340">
        <w:rPr>
          <w:rFonts w:ascii="GHEA Grapalat" w:hAnsi="GHEA Grapalat" w:cs="Sylfaen"/>
          <w:sz w:val="20"/>
        </w:rPr>
        <w:t>լրանալուց</w:t>
      </w:r>
      <w:r w:rsidRPr="00712340">
        <w:rPr>
          <w:rFonts w:ascii="GHEA Grapalat" w:hAnsi="GHEA Grapalat" w:cs="Arial"/>
          <w:sz w:val="20"/>
          <w:lang w:val="af-ZA"/>
        </w:rPr>
        <w:t xml:space="preserve"> </w:t>
      </w:r>
      <w:r w:rsidRPr="00712340">
        <w:rPr>
          <w:rFonts w:ascii="GHEA Grapalat" w:hAnsi="GHEA Grapalat" w:cs="Sylfaen"/>
          <w:sz w:val="20"/>
        </w:rPr>
        <w:t>առնվազն</w:t>
      </w:r>
      <w:r w:rsidRPr="00712340">
        <w:rPr>
          <w:rFonts w:ascii="GHEA Grapalat" w:hAnsi="GHEA Grapalat" w:cs="Arial"/>
          <w:sz w:val="20"/>
          <w:lang w:val="af-ZA"/>
        </w:rPr>
        <w:t xml:space="preserve"> </w:t>
      </w:r>
      <w:r w:rsidRPr="00712340">
        <w:rPr>
          <w:rFonts w:ascii="GHEA Grapalat" w:hAnsi="GHEA Grapalat" w:cs="Sylfaen"/>
          <w:sz w:val="20"/>
        </w:rPr>
        <w:t>հինգ</w:t>
      </w:r>
      <w:r w:rsidRPr="00712340">
        <w:rPr>
          <w:rFonts w:ascii="GHEA Grapalat" w:hAnsi="GHEA Grapalat" w:cs="Arial"/>
          <w:sz w:val="20"/>
          <w:lang w:val="af-ZA"/>
        </w:rPr>
        <w:t xml:space="preserve"> </w:t>
      </w:r>
      <w:r w:rsidRPr="00712340">
        <w:rPr>
          <w:rFonts w:ascii="GHEA Grapalat" w:hAnsi="GHEA Grapalat" w:cs="Sylfaen"/>
          <w:sz w:val="20"/>
        </w:rPr>
        <w:t>օրացուցային</w:t>
      </w:r>
      <w:r w:rsidRPr="00712340">
        <w:rPr>
          <w:rFonts w:ascii="GHEA Grapalat" w:hAnsi="GHEA Grapalat" w:cs="Arial"/>
          <w:sz w:val="20"/>
          <w:lang w:val="af-ZA"/>
        </w:rPr>
        <w:t xml:space="preserve"> </w:t>
      </w:r>
      <w:r w:rsidRPr="00712340">
        <w:rPr>
          <w:rFonts w:ascii="GHEA Grapalat" w:hAnsi="GHEA Grapalat" w:cs="Sylfaen"/>
          <w:sz w:val="20"/>
        </w:rPr>
        <w:t>օր</w:t>
      </w:r>
      <w:r w:rsidR="002B5F87" w:rsidRPr="00712340">
        <w:rPr>
          <w:rFonts w:ascii="GHEA Grapalat" w:hAnsi="GHEA Grapalat" w:cs="Sylfaen"/>
          <w:sz w:val="20"/>
          <w:lang w:val="af-ZA"/>
        </w:rPr>
        <w:t xml:space="preserve"> </w:t>
      </w:r>
      <w:r w:rsidRPr="00712340">
        <w:rPr>
          <w:rFonts w:ascii="GHEA Grapalat" w:hAnsi="GHEA Grapalat" w:cs="Sylfaen"/>
          <w:sz w:val="20"/>
        </w:rPr>
        <w:t>առաջ</w:t>
      </w:r>
      <w:r w:rsidRPr="00712340">
        <w:rPr>
          <w:rFonts w:ascii="GHEA Grapalat" w:hAnsi="GHEA Grapalat" w:cs="Arial"/>
          <w:sz w:val="20"/>
          <w:lang w:val="af-ZA"/>
        </w:rPr>
        <w:t xml:space="preserve"> </w:t>
      </w:r>
      <w:r w:rsidR="00A3468D" w:rsidRPr="00712340">
        <w:rPr>
          <w:rFonts w:ascii="GHEA Grapalat" w:hAnsi="GHEA Grapalat" w:cs="Arial"/>
          <w:sz w:val="20"/>
          <w:lang w:val="af-ZA"/>
        </w:rPr>
        <w:t xml:space="preserve">գրավոր </w:t>
      </w:r>
      <w:r w:rsidR="000946A3" w:rsidRPr="00712340">
        <w:rPr>
          <w:rFonts w:ascii="GHEA Grapalat" w:hAnsi="GHEA Grapalat" w:cs="Sylfaen"/>
          <w:sz w:val="20"/>
        </w:rPr>
        <w:t>հանձնաժողովից</w:t>
      </w:r>
      <w:r w:rsidR="000946A3" w:rsidRPr="00712340">
        <w:rPr>
          <w:rFonts w:ascii="GHEA Grapalat" w:hAnsi="GHEA Grapalat" w:cs="Sylfaen"/>
          <w:sz w:val="20"/>
          <w:lang w:val="af-ZA"/>
        </w:rPr>
        <w:t xml:space="preserve"> </w:t>
      </w:r>
      <w:r w:rsidRPr="00712340">
        <w:rPr>
          <w:rFonts w:ascii="GHEA Grapalat" w:hAnsi="GHEA Grapalat" w:cs="Sylfaen"/>
          <w:sz w:val="20"/>
        </w:rPr>
        <w:t>պահանջելու</w:t>
      </w:r>
      <w:r w:rsidRPr="00712340">
        <w:rPr>
          <w:rFonts w:ascii="GHEA Grapalat" w:hAnsi="GHEA Grapalat" w:cs="Arial"/>
          <w:sz w:val="20"/>
          <w:lang w:val="af-ZA"/>
        </w:rPr>
        <w:t xml:space="preserve"> </w:t>
      </w:r>
      <w:r w:rsidRPr="00712340">
        <w:rPr>
          <w:rFonts w:ascii="GHEA Grapalat" w:hAnsi="GHEA Grapalat" w:cs="Sylfaen"/>
          <w:sz w:val="20"/>
        </w:rPr>
        <w:t>հրավերի</w:t>
      </w:r>
      <w:r w:rsidRPr="00712340">
        <w:rPr>
          <w:rFonts w:ascii="GHEA Grapalat" w:hAnsi="GHEA Grapalat" w:cs="Arial"/>
          <w:sz w:val="20"/>
          <w:lang w:val="af-ZA"/>
        </w:rPr>
        <w:t xml:space="preserve"> </w:t>
      </w:r>
      <w:r w:rsidRPr="00712340">
        <w:rPr>
          <w:rFonts w:ascii="GHEA Grapalat" w:hAnsi="GHEA Grapalat" w:cs="Sylfaen"/>
          <w:sz w:val="20"/>
        </w:rPr>
        <w:t>պարզաբանում</w:t>
      </w:r>
      <w:r w:rsidR="004D5671" w:rsidRPr="00712340">
        <w:rPr>
          <w:rFonts w:ascii="GHEA Grapalat" w:hAnsi="GHEA Grapalat" w:cs="Tahoma"/>
          <w:sz w:val="20"/>
        </w:rPr>
        <w:t>։</w:t>
      </w:r>
      <w:r w:rsidRPr="00712340">
        <w:rPr>
          <w:rFonts w:ascii="GHEA Grapalat" w:hAnsi="GHEA Grapalat"/>
          <w:sz w:val="20"/>
          <w:lang w:val="af-ZA"/>
        </w:rPr>
        <w:t xml:space="preserve"> </w:t>
      </w:r>
      <w:r w:rsidR="000946A3" w:rsidRPr="00712340">
        <w:rPr>
          <w:rFonts w:ascii="GHEA Grapalat" w:hAnsi="GHEA Grapalat"/>
          <w:sz w:val="20"/>
        </w:rPr>
        <w:t>Հանձնաժողովը</w:t>
      </w:r>
      <w:r w:rsidR="000946A3" w:rsidRPr="00712340">
        <w:rPr>
          <w:rFonts w:ascii="GHEA Grapalat" w:hAnsi="GHEA Grapalat"/>
          <w:sz w:val="20"/>
          <w:lang w:val="af-ZA"/>
        </w:rPr>
        <w:t xml:space="preserve"> </w:t>
      </w:r>
      <w:r w:rsidR="000946A3" w:rsidRPr="00712340">
        <w:rPr>
          <w:rFonts w:ascii="GHEA Grapalat" w:hAnsi="GHEA Grapalat" w:cs="Sylfaen"/>
          <w:sz w:val="20"/>
        </w:rPr>
        <w:t>հարցումը</w:t>
      </w:r>
      <w:r w:rsidR="000946A3" w:rsidRPr="00712340">
        <w:rPr>
          <w:rFonts w:ascii="GHEA Grapalat" w:hAnsi="GHEA Grapalat" w:cs="Arial"/>
          <w:sz w:val="20"/>
          <w:lang w:val="af-ZA"/>
        </w:rPr>
        <w:t xml:space="preserve"> </w:t>
      </w:r>
      <w:r w:rsidRPr="00712340">
        <w:rPr>
          <w:rFonts w:ascii="GHEA Grapalat" w:hAnsi="GHEA Grapalat" w:cs="Sylfaen"/>
          <w:sz w:val="20"/>
        </w:rPr>
        <w:t>կատարած</w:t>
      </w:r>
      <w:r w:rsidRPr="00712340">
        <w:rPr>
          <w:rFonts w:ascii="GHEA Grapalat" w:hAnsi="GHEA Grapalat" w:cs="Arial"/>
          <w:sz w:val="20"/>
          <w:lang w:val="af-ZA"/>
        </w:rPr>
        <w:t xml:space="preserve"> </w:t>
      </w:r>
      <w:r w:rsidR="000946A3" w:rsidRPr="00712340">
        <w:rPr>
          <w:rFonts w:ascii="GHEA Grapalat" w:hAnsi="GHEA Grapalat" w:cs="Arial"/>
          <w:sz w:val="20"/>
        </w:rPr>
        <w:t>մ</w:t>
      </w:r>
      <w:r w:rsidR="000946A3" w:rsidRPr="00712340">
        <w:rPr>
          <w:rFonts w:ascii="GHEA Grapalat" w:hAnsi="GHEA Grapalat" w:cs="Sylfaen"/>
          <w:sz w:val="20"/>
        </w:rPr>
        <w:t>ասնակցին</w:t>
      </w:r>
      <w:r w:rsidR="000946A3" w:rsidRPr="00712340">
        <w:rPr>
          <w:rFonts w:ascii="GHEA Grapalat" w:hAnsi="GHEA Grapalat" w:cs="Arial"/>
          <w:sz w:val="20"/>
          <w:lang w:val="af-ZA"/>
        </w:rPr>
        <w:t xml:space="preserve"> </w:t>
      </w:r>
      <w:r w:rsidRPr="00712340">
        <w:rPr>
          <w:rFonts w:ascii="GHEA Grapalat" w:hAnsi="GHEA Grapalat" w:cs="Sylfaen"/>
          <w:sz w:val="20"/>
        </w:rPr>
        <w:t>պարզաբանումը</w:t>
      </w:r>
      <w:r w:rsidRPr="00712340">
        <w:rPr>
          <w:rFonts w:ascii="GHEA Grapalat" w:hAnsi="GHEA Grapalat" w:cs="Arial"/>
          <w:sz w:val="20"/>
          <w:lang w:val="af-ZA"/>
        </w:rPr>
        <w:t xml:space="preserve"> </w:t>
      </w:r>
      <w:r w:rsidRPr="00712340">
        <w:rPr>
          <w:rFonts w:ascii="GHEA Grapalat" w:hAnsi="GHEA Grapalat" w:cs="Sylfaen"/>
          <w:sz w:val="20"/>
        </w:rPr>
        <w:t>տրամադրում</w:t>
      </w:r>
      <w:r w:rsidRPr="00712340">
        <w:rPr>
          <w:rFonts w:ascii="GHEA Grapalat" w:hAnsi="GHEA Grapalat" w:cs="Arial"/>
          <w:sz w:val="20"/>
          <w:lang w:val="af-ZA"/>
        </w:rPr>
        <w:t xml:space="preserve"> </w:t>
      </w:r>
      <w:r w:rsidRPr="00712340">
        <w:rPr>
          <w:rFonts w:ascii="GHEA Grapalat" w:hAnsi="GHEA Grapalat" w:cs="Sylfaen"/>
          <w:sz w:val="20"/>
        </w:rPr>
        <w:t>է</w:t>
      </w:r>
      <w:r w:rsidR="00A93710" w:rsidRPr="00712340">
        <w:rPr>
          <w:rFonts w:ascii="GHEA Grapalat" w:hAnsi="GHEA Grapalat" w:cs="Sylfaen"/>
          <w:sz w:val="20"/>
          <w:lang w:val="af-ZA"/>
        </w:rPr>
        <w:t xml:space="preserve"> </w:t>
      </w:r>
      <w:r w:rsidR="00A3468D" w:rsidRPr="00712340">
        <w:rPr>
          <w:rFonts w:ascii="GHEA Grapalat" w:hAnsi="GHEA Grapalat" w:cs="Sylfaen"/>
          <w:sz w:val="20"/>
          <w:lang w:val="af-ZA"/>
        </w:rPr>
        <w:t>գրավոր</w:t>
      </w:r>
      <w:r w:rsidR="00A3468D" w:rsidRPr="00E81BDB" w:rsidDel="00A3468D">
        <w:rPr>
          <w:rFonts w:ascii="GHEA Grapalat" w:hAnsi="GHEA Grapalat" w:cs="Sylfaen"/>
          <w:sz w:val="20"/>
          <w:lang w:val="af-ZA"/>
        </w:rPr>
        <w:t xml:space="preserve"> </w:t>
      </w:r>
      <w:r w:rsidR="00926875" w:rsidRPr="00712340">
        <w:rPr>
          <w:rFonts w:ascii="GHEA Grapalat" w:hAnsi="GHEA Grapalat" w:cs="Sylfaen"/>
          <w:sz w:val="20"/>
          <w:lang w:val="af-ZA"/>
        </w:rPr>
        <w:t xml:space="preserve">` </w:t>
      </w:r>
      <w:r w:rsidRPr="00712340">
        <w:rPr>
          <w:rFonts w:ascii="GHEA Grapalat" w:hAnsi="GHEA Grapalat" w:cs="Sylfaen"/>
          <w:sz w:val="20"/>
        </w:rPr>
        <w:t>հարցում</w:t>
      </w:r>
      <w:r w:rsidR="000946A3" w:rsidRPr="00712340">
        <w:rPr>
          <w:rFonts w:ascii="GHEA Grapalat" w:hAnsi="GHEA Grapalat" w:cs="Sylfaen"/>
          <w:sz w:val="20"/>
        </w:rPr>
        <w:t>ը</w:t>
      </w:r>
      <w:r w:rsidRPr="00712340">
        <w:rPr>
          <w:rFonts w:ascii="GHEA Grapalat" w:hAnsi="GHEA Grapalat" w:cs="Arial"/>
          <w:sz w:val="20"/>
          <w:lang w:val="af-ZA"/>
        </w:rPr>
        <w:t xml:space="preserve"> </w:t>
      </w:r>
      <w:r w:rsidRPr="00712340">
        <w:rPr>
          <w:rFonts w:ascii="GHEA Grapalat" w:hAnsi="GHEA Grapalat" w:cs="Sylfaen"/>
          <w:sz w:val="20"/>
        </w:rPr>
        <w:t>ստանալու</w:t>
      </w:r>
      <w:r w:rsidRPr="00712340">
        <w:rPr>
          <w:rFonts w:ascii="GHEA Grapalat" w:hAnsi="GHEA Grapalat" w:cs="Arial"/>
          <w:sz w:val="20"/>
          <w:lang w:val="af-ZA"/>
        </w:rPr>
        <w:t xml:space="preserve"> </w:t>
      </w:r>
      <w:r w:rsidRPr="00712340">
        <w:rPr>
          <w:rFonts w:ascii="GHEA Grapalat" w:hAnsi="GHEA Grapalat" w:cs="Sylfaen"/>
          <w:sz w:val="20"/>
        </w:rPr>
        <w:t>օրվան</w:t>
      </w:r>
      <w:r w:rsidRPr="00712340">
        <w:rPr>
          <w:rFonts w:ascii="GHEA Grapalat" w:hAnsi="GHEA Grapalat" w:cs="Arial"/>
          <w:sz w:val="20"/>
          <w:lang w:val="af-ZA"/>
        </w:rPr>
        <w:t xml:space="preserve"> </w:t>
      </w:r>
      <w:r w:rsidRPr="00712340">
        <w:rPr>
          <w:rFonts w:ascii="GHEA Grapalat" w:hAnsi="GHEA Grapalat" w:cs="Sylfaen"/>
          <w:sz w:val="20"/>
        </w:rPr>
        <w:t>հաջորդող</w:t>
      </w:r>
      <w:r w:rsidRPr="00712340">
        <w:rPr>
          <w:rFonts w:ascii="GHEA Grapalat" w:hAnsi="GHEA Grapalat" w:cs="Arial"/>
          <w:sz w:val="20"/>
          <w:lang w:val="af-ZA"/>
        </w:rPr>
        <w:t xml:space="preserve"> </w:t>
      </w:r>
      <w:r w:rsidRPr="00712340">
        <w:rPr>
          <w:rFonts w:ascii="GHEA Grapalat" w:hAnsi="GHEA Grapalat" w:cs="Sylfaen"/>
          <w:sz w:val="20"/>
        </w:rPr>
        <w:t>եր</w:t>
      </w:r>
      <w:r w:rsidR="00A93710" w:rsidRPr="00712340">
        <w:rPr>
          <w:rFonts w:ascii="GHEA Grapalat" w:hAnsi="GHEA Grapalat" w:cs="Sylfaen"/>
          <w:sz w:val="20"/>
        </w:rPr>
        <w:t>կու</w:t>
      </w:r>
      <w:r w:rsidRPr="00712340">
        <w:rPr>
          <w:rFonts w:ascii="GHEA Grapalat" w:hAnsi="GHEA Grapalat" w:cs="Arial"/>
          <w:sz w:val="20"/>
          <w:lang w:val="af-ZA"/>
        </w:rPr>
        <w:t xml:space="preserve"> </w:t>
      </w:r>
      <w:r w:rsidRPr="00712340">
        <w:rPr>
          <w:rFonts w:ascii="GHEA Grapalat" w:hAnsi="GHEA Grapalat" w:cs="Sylfaen"/>
          <w:sz w:val="20"/>
        </w:rPr>
        <w:t>օրացուցային</w:t>
      </w:r>
      <w:r w:rsidRPr="00712340">
        <w:rPr>
          <w:rFonts w:ascii="GHEA Grapalat" w:hAnsi="GHEA Grapalat" w:cs="Arial"/>
          <w:sz w:val="20"/>
          <w:lang w:val="af-ZA"/>
        </w:rPr>
        <w:t xml:space="preserve"> </w:t>
      </w:r>
      <w:r w:rsidRPr="00712340">
        <w:rPr>
          <w:rFonts w:ascii="GHEA Grapalat" w:hAnsi="GHEA Grapalat" w:cs="Sylfaen"/>
          <w:sz w:val="20"/>
        </w:rPr>
        <w:t>օրվա</w:t>
      </w:r>
      <w:r w:rsidRPr="00712340">
        <w:rPr>
          <w:rFonts w:ascii="GHEA Grapalat" w:hAnsi="GHEA Grapalat" w:cs="Arial"/>
          <w:sz w:val="20"/>
          <w:lang w:val="af-ZA"/>
        </w:rPr>
        <w:t xml:space="preserve"> </w:t>
      </w:r>
      <w:r w:rsidRPr="00712340">
        <w:rPr>
          <w:rFonts w:ascii="GHEA Grapalat" w:hAnsi="GHEA Grapalat" w:cs="Sylfaen"/>
          <w:sz w:val="20"/>
        </w:rPr>
        <w:t>ընթացքում</w:t>
      </w:r>
      <w:r w:rsidR="004D5671" w:rsidRPr="00712340">
        <w:rPr>
          <w:rFonts w:ascii="GHEA Grapalat" w:hAnsi="GHEA Grapalat" w:cs="Tahoma"/>
          <w:sz w:val="20"/>
        </w:rPr>
        <w:t>։</w:t>
      </w:r>
    </w:p>
    <w:p w:rsidR="00096865" w:rsidRPr="00712340" w:rsidRDefault="00096865" w:rsidP="00EF3662">
      <w:pPr>
        <w:ind w:firstLine="567"/>
        <w:jc w:val="both"/>
        <w:rPr>
          <w:rFonts w:ascii="GHEA Grapalat" w:hAnsi="GHEA Grapalat"/>
          <w:sz w:val="20"/>
          <w:szCs w:val="20"/>
          <w:lang w:val="af-ZA"/>
        </w:rPr>
      </w:pPr>
      <w:r w:rsidRPr="00712340">
        <w:rPr>
          <w:rFonts w:ascii="GHEA Grapalat" w:hAnsi="GHEA Grapalat"/>
          <w:sz w:val="20"/>
          <w:lang w:val="af-ZA"/>
        </w:rPr>
        <w:t xml:space="preserve">3.2 </w:t>
      </w:r>
      <w:r w:rsidRPr="00712340">
        <w:rPr>
          <w:rFonts w:ascii="GHEA Grapalat" w:hAnsi="GHEA Grapalat" w:cs="Sylfaen"/>
          <w:sz w:val="20"/>
        </w:rPr>
        <w:t>Հարցման</w:t>
      </w:r>
      <w:r w:rsidRPr="00712340">
        <w:rPr>
          <w:rFonts w:ascii="GHEA Grapalat" w:hAnsi="GHEA Grapalat" w:cs="Arial"/>
          <w:sz w:val="20"/>
          <w:lang w:val="af-ZA"/>
        </w:rPr>
        <w:t xml:space="preserve"> </w:t>
      </w:r>
      <w:r w:rsidRPr="00712340">
        <w:rPr>
          <w:rFonts w:ascii="GHEA Grapalat" w:hAnsi="GHEA Grapalat" w:cs="Sylfaen"/>
          <w:sz w:val="20"/>
        </w:rPr>
        <w:t>և</w:t>
      </w:r>
      <w:r w:rsidRPr="00712340">
        <w:rPr>
          <w:rFonts w:ascii="GHEA Grapalat" w:hAnsi="GHEA Grapalat" w:cs="Arial"/>
          <w:sz w:val="20"/>
          <w:lang w:val="af-ZA"/>
        </w:rPr>
        <w:t xml:space="preserve"> </w:t>
      </w:r>
      <w:r w:rsidRPr="00712340">
        <w:rPr>
          <w:rFonts w:ascii="GHEA Grapalat" w:hAnsi="GHEA Grapalat" w:cs="Sylfaen"/>
          <w:sz w:val="20"/>
        </w:rPr>
        <w:t>պարզաբանումների</w:t>
      </w:r>
      <w:r w:rsidRPr="00712340">
        <w:rPr>
          <w:rFonts w:ascii="GHEA Grapalat" w:hAnsi="GHEA Grapalat" w:cs="Arial"/>
          <w:sz w:val="20"/>
          <w:lang w:val="af-ZA"/>
        </w:rPr>
        <w:t xml:space="preserve"> </w:t>
      </w:r>
      <w:r w:rsidRPr="00712340">
        <w:rPr>
          <w:rFonts w:ascii="GHEA Grapalat" w:hAnsi="GHEA Grapalat" w:cs="Sylfaen"/>
          <w:sz w:val="20"/>
        </w:rPr>
        <w:t>բովանդակության</w:t>
      </w:r>
      <w:r w:rsidRPr="00712340">
        <w:rPr>
          <w:rFonts w:ascii="GHEA Grapalat" w:hAnsi="GHEA Grapalat" w:cs="Arial"/>
          <w:sz w:val="20"/>
          <w:lang w:val="af-ZA"/>
        </w:rPr>
        <w:t xml:space="preserve"> </w:t>
      </w:r>
      <w:r w:rsidRPr="00712340">
        <w:rPr>
          <w:rFonts w:ascii="GHEA Grapalat" w:hAnsi="GHEA Grapalat" w:cs="Sylfaen"/>
          <w:sz w:val="20"/>
        </w:rPr>
        <w:t>մասին</w:t>
      </w:r>
      <w:r w:rsidRPr="00712340">
        <w:rPr>
          <w:rFonts w:ascii="GHEA Grapalat" w:hAnsi="GHEA Grapalat" w:cs="Arial"/>
          <w:sz w:val="20"/>
          <w:lang w:val="af-ZA"/>
        </w:rPr>
        <w:t xml:space="preserve"> </w:t>
      </w:r>
      <w:r w:rsidRPr="00712340">
        <w:rPr>
          <w:rFonts w:ascii="GHEA Grapalat" w:hAnsi="GHEA Grapalat" w:cs="Sylfaen"/>
          <w:sz w:val="20"/>
        </w:rPr>
        <w:t>հայտարարությունը</w:t>
      </w:r>
      <w:r w:rsidRPr="00712340">
        <w:rPr>
          <w:rFonts w:ascii="GHEA Grapalat" w:hAnsi="GHEA Grapalat" w:cs="Arial"/>
          <w:sz w:val="20"/>
          <w:lang w:val="af-ZA"/>
        </w:rPr>
        <w:t xml:space="preserve"> </w:t>
      </w:r>
      <w:r w:rsidR="00781688" w:rsidRPr="00712340">
        <w:rPr>
          <w:rFonts w:ascii="GHEA Grapalat" w:hAnsi="GHEA Grapalat" w:cs="Arial"/>
          <w:sz w:val="20"/>
        </w:rPr>
        <w:t>պարզաբանումը</w:t>
      </w:r>
      <w:r w:rsidR="00781688" w:rsidRPr="00712340">
        <w:rPr>
          <w:rFonts w:ascii="GHEA Grapalat" w:hAnsi="GHEA Grapalat" w:cs="Arial"/>
          <w:sz w:val="20"/>
          <w:lang w:val="af-ZA"/>
        </w:rPr>
        <w:t xml:space="preserve"> </w:t>
      </w:r>
      <w:r w:rsidR="00781688" w:rsidRPr="00712340">
        <w:rPr>
          <w:rFonts w:ascii="GHEA Grapalat" w:hAnsi="GHEA Grapalat" w:cs="Arial"/>
          <w:sz w:val="20"/>
        </w:rPr>
        <w:t>տրամադրելու</w:t>
      </w:r>
      <w:r w:rsidR="00781688" w:rsidRPr="00712340">
        <w:rPr>
          <w:rFonts w:ascii="GHEA Grapalat" w:hAnsi="GHEA Grapalat" w:cs="Arial"/>
          <w:sz w:val="20"/>
          <w:lang w:val="af-ZA"/>
        </w:rPr>
        <w:t xml:space="preserve"> </w:t>
      </w:r>
      <w:r w:rsidR="00781688" w:rsidRPr="00712340">
        <w:rPr>
          <w:rFonts w:ascii="GHEA Grapalat" w:hAnsi="GHEA Grapalat" w:cs="Arial"/>
          <w:sz w:val="20"/>
        </w:rPr>
        <w:t>օրը</w:t>
      </w:r>
      <w:r w:rsidR="00781688" w:rsidRPr="00712340">
        <w:rPr>
          <w:rFonts w:ascii="GHEA Grapalat" w:hAnsi="GHEA Grapalat" w:cs="Arial"/>
          <w:sz w:val="20"/>
          <w:lang w:val="af-ZA"/>
        </w:rPr>
        <w:t xml:space="preserve"> </w:t>
      </w:r>
      <w:r w:rsidRPr="00712340">
        <w:rPr>
          <w:rFonts w:ascii="GHEA Grapalat" w:hAnsi="GHEA Grapalat" w:cs="Sylfaen"/>
          <w:sz w:val="20"/>
        </w:rPr>
        <w:t>հրապարակվում</w:t>
      </w:r>
      <w:r w:rsidRPr="00712340">
        <w:rPr>
          <w:rFonts w:ascii="GHEA Grapalat" w:hAnsi="GHEA Grapalat" w:cs="Arial"/>
          <w:sz w:val="20"/>
          <w:lang w:val="af-ZA"/>
        </w:rPr>
        <w:t xml:space="preserve"> </w:t>
      </w:r>
      <w:r w:rsidRPr="00712340">
        <w:rPr>
          <w:rFonts w:ascii="GHEA Grapalat" w:hAnsi="GHEA Grapalat" w:cs="Sylfaen"/>
          <w:sz w:val="20"/>
        </w:rPr>
        <w:t>է</w:t>
      </w:r>
      <w:r w:rsidRPr="00712340">
        <w:rPr>
          <w:rFonts w:ascii="GHEA Grapalat" w:hAnsi="GHEA Grapalat" w:cs="Arial"/>
          <w:sz w:val="20"/>
          <w:lang w:val="af-ZA"/>
        </w:rPr>
        <w:t xml:space="preserve"> </w:t>
      </w:r>
      <w:r w:rsidR="00757A3F" w:rsidRPr="00712340">
        <w:rPr>
          <w:rFonts w:ascii="GHEA Grapalat" w:hAnsi="GHEA Grapalat" w:cs="Sylfaen"/>
          <w:sz w:val="20"/>
          <w:lang w:val="af-ZA"/>
        </w:rPr>
        <w:t xml:space="preserve">www.procurement.am </w:t>
      </w:r>
      <w:r w:rsidR="00757A3F" w:rsidRPr="00712340">
        <w:rPr>
          <w:rFonts w:ascii="GHEA Grapalat" w:hAnsi="GHEA Grapalat" w:cs="Sylfaen"/>
          <w:sz w:val="20"/>
          <w:lang w:val="ru-RU"/>
        </w:rPr>
        <w:t>հասցեով</w:t>
      </w:r>
      <w:r w:rsidR="00757A3F" w:rsidRPr="00712340">
        <w:rPr>
          <w:rFonts w:ascii="GHEA Grapalat" w:hAnsi="GHEA Grapalat" w:cs="Sylfaen"/>
          <w:sz w:val="20"/>
          <w:lang w:val="af-ZA"/>
        </w:rPr>
        <w:t xml:space="preserve"> </w:t>
      </w:r>
      <w:r w:rsidR="00757A3F" w:rsidRPr="00712340">
        <w:rPr>
          <w:rFonts w:ascii="GHEA Grapalat" w:hAnsi="GHEA Grapalat" w:cs="Sylfaen"/>
          <w:sz w:val="20"/>
        </w:rPr>
        <w:t>գործող</w:t>
      </w:r>
      <w:r w:rsidR="00757A3F" w:rsidRPr="00712340">
        <w:rPr>
          <w:rFonts w:ascii="GHEA Grapalat" w:hAnsi="GHEA Grapalat" w:cs="Sylfaen"/>
          <w:sz w:val="20"/>
          <w:lang w:val="af-ZA"/>
        </w:rPr>
        <w:t xml:space="preserve"> </w:t>
      </w:r>
      <w:r w:rsidR="00757A3F" w:rsidRPr="00712340">
        <w:rPr>
          <w:rFonts w:ascii="GHEA Grapalat" w:hAnsi="GHEA Grapalat" w:cs="Sylfaen"/>
          <w:sz w:val="20"/>
          <w:lang w:val="ru-RU"/>
        </w:rPr>
        <w:t>տեղեկագր</w:t>
      </w:r>
      <w:r w:rsidR="009A73D5" w:rsidRPr="00712340">
        <w:rPr>
          <w:rFonts w:ascii="GHEA Grapalat" w:hAnsi="GHEA Grapalat" w:cs="Sylfaen"/>
          <w:sz w:val="20"/>
        </w:rPr>
        <w:t>ի</w:t>
      </w:r>
      <w:r w:rsidR="009A73D5" w:rsidRPr="00712340">
        <w:rPr>
          <w:rFonts w:ascii="GHEA Grapalat" w:hAnsi="GHEA Grapalat" w:cs="Sylfaen"/>
          <w:sz w:val="20"/>
          <w:lang w:val="af-ZA"/>
        </w:rPr>
        <w:t xml:space="preserve"> (</w:t>
      </w:r>
      <w:r w:rsidR="009A73D5" w:rsidRPr="00712340">
        <w:rPr>
          <w:rFonts w:ascii="GHEA Grapalat" w:hAnsi="GHEA Grapalat" w:cs="Sylfaen"/>
          <w:sz w:val="20"/>
          <w:lang w:val="ru-RU"/>
        </w:rPr>
        <w:t>այսուհետ</w:t>
      </w:r>
      <w:r w:rsidR="009A73D5" w:rsidRPr="00712340">
        <w:rPr>
          <w:rFonts w:ascii="GHEA Grapalat" w:hAnsi="GHEA Grapalat" w:cs="Sylfaen"/>
          <w:sz w:val="20"/>
          <w:lang w:val="af-ZA"/>
        </w:rPr>
        <w:t xml:space="preserve">` </w:t>
      </w:r>
      <w:r w:rsidR="009A73D5" w:rsidRPr="00712340">
        <w:rPr>
          <w:rFonts w:ascii="GHEA Grapalat" w:hAnsi="GHEA Grapalat" w:cs="Sylfaen"/>
          <w:sz w:val="20"/>
          <w:lang w:val="ru-RU"/>
        </w:rPr>
        <w:t>տեղեկագիր</w:t>
      </w:r>
      <w:r w:rsidR="009A73D5" w:rsidRPr="00712340">
        <w:rPr>
          <w:rFonts w:ascii="GHEA Grapalat" w:hAnsi="GHEA Grapalat" w:cs="Sylfaen"/>
          <w:sz w:val="20"/>
          <w:lang w:val="af-ZA"/>
        </w:rPr>
        <w:t xml:space="preserve">) </w:t>
      </w:r>
      <w:r w:rsidR="001C76F7" w:rsidRPr="00712340">
        <w:rPr>
          <w:rFonts w:ascii="GHEA Grapalat" w:hAnsi="GHEA Grapalat"/>
          <w:lang w:val="af-ZA"/>
        </w:rPr>
        <w:t>«</w:t>
      </w:r>
      <w:r w:rsidR="00051B7F" w:rsidRPr="00712340">
        <w:rPr>
          <w:rFonts w:ascii="GHEA Grapalat" w:hAnsi="GHEA Grapalat" w:cs="Sylfaen"/>
          <w:sz w:val="20"/>
        </w:rPr>
        <w:t>Գնումների</w:t>
      </w:r>
      <w:r w:rsidR="00051B7F" w:rsidRPr="00712340">
        <w:rPr>
          <w:rFonts w:ascii="GHEA Grapalat" w:hAnsi="GHEA Grapalat" w:cs="Sylfaen"/>
          <w:sz w:val="20"/>
          <w:lang w:val="af-ZA"/>
        </w:rPr>
        <w:t xml:space="preserve"> </w:t>
      </w:r>
      <w:r w:rsidR="00051B7F" w:rsidRPr="00712340">
        <w:rPr>
          <w:rFonts w:ascii="GHEA Grapalat" w:hAnsi="GHEA Grapalat" w:cs="Sylfaen"/>
          <w:sz w:val="20"/>
        </w:rPr>
        <w:t>հայտարարություններ</w:t>
      </w:r>
      <w:r w:rsidR="001C76F7" w:rsidRPr="00712340">
        <w:rPr>
          <w:rFonts w:ascii="GHEA Grapalat" w:hAnsi="GHEA Grapalat"/>
          <w:lang w:val="af-ZA"/>
        </w:rPr>
        <w:t>»</w:t>
      </w:r>
      <w:r w:rsidR="00051B7F" w:rsidRPr="00712340">
        <w:rPr>
          <w:rFonts w:ascii="GHEA Grapalat" w:hAnsi="GHEA Grapalat" w:cs="Sylfaen"/>
          <w:sz w:val="20"/>
          <w:lang w:val="af-ZA"/>
        </w:rPr>
        <w:t xml:space="preserve"> </w:t>
      </w:r>
      <w:r w:rsidR="00051B7F" w:rsidRPr="00712340">
        <w:rPr>
          <w:rFonts w:ascii="GHEA Grapalat" w:hAnsi="GHEA Grapalat" w:cs="Sylfaen"/>
          <w:sz w:val="20"/>
        </w:rPr>
        <w:t>բաժնի</w:t>
      </w:r>
      <w:r w:rsidR="00051B7F" w:rsidRPr="00712340">
        <w:rPr>
          <w:rFonts w:ascii="GHEA Grapalat" w:hAnsi="GHEA Grapalat" w:cs="Sylfaen"/>
          <w:sz w:val="20"/>
          <w:lang w:val="af-ZA"/>
        </w:rPr>
        <w:t xml:space="preserve"> </w:t>
      </w:r>
      <w:r w:rsidR="001C76F7" w:rsidRPr="00712340">
        <w:rPr>
          <w:rFonts w:ascii="GHEA Grapalat" w:hAnsi="GHEA Grapalat"/>
          <w:lang w:val="af-ZA"/>
        </w:rPr>
        <w:t>«</w:t>
      </w:r>
      <w:r w:rsidR="00051B7F" w:rsidRPr="00712340">
        <w:rPr>
          <w:rFonts w:ascii="GHEA Grapalat" w:hAnsi="GHEA Grapalat" w:cs="Sylfaen"/>
          <w:sz w:val="20"/>
        </w:rPr>
        <w:t>Հրավերների</w:t>
      </w:r>
      <w:r w:rsidR="00051B7F" w:rsidRPr="00712340">
        <w:rPr>
          <w:rFonts w:ascii="GHEA Grapalat" w:hAnsi="GHEA Grapalat" w:cs="Sylfaen"/>
          <w:sz w:val="20"/>
          <w:lang w:val="af-ZA"/>
        </w:rPr>
        <w:t xml:space="preserve"> </w:t>
      </w:r>
      <w:r w:rsidR="00051B7F" w:rsidRPr="00712340">
        <w:rPr>
          <w:rFonts w:ascii="GHEA Grapalat" w:hAnsi="GHEA Grapalat" w:cs="Sylfaen"/>
          <w:sz w:val="20"/>
        </w:rPr>
        <w:t>պարզաբանումների</w:t>
      </w:r>
      <w:r w:rsidR="00051B7F" w:rsidRPr="00712340">
        <w:rPr>
          <w:rFonts w:ascii="GHEA Grapalat" w:hAnsi="GHEA Grapalat" w:cs="Sylfaen"/>
          <w:sz w:val="20"/>
          <w:lang w:val="af-ZA"/>
        </w:rPr>
        <w:t xml:space="preserve"> </w:t>
      </w:r>
      <w:r w:rsidR="00051B7F" w:rsidRPr="00712340">
        <w:rPr>
          <w:rFonts w:ascii="GHEA Grapalat" w:hAnsi="GHEA Grapalat" w:cs="Sylfaen"/>
          <w:sz w:val="20"/>
        </w:rPr>
        <w:t>վերաբերյալ</w:t>
      </w:r>
      <w:r w:rsidR="00051B7F" w:rsidRPr="00712340">
        <w:rPr>
          <w:rFonts w:ascii="GHEA Grapalat" w:hAnsi="GHEA Grapalat" w:cs="Sylfaen"/>
          <w:sz w:val="20"/>
          <w:lang w:val="af-ZA"/>
        </w:rPr>
        <w:t xml:space="preserve"> </w:t>
      </w:r>
      <w:r w:rsidR="00051B7F" w:rsidRPr="00712340">
        <w:rPr>
          <w:rFonts w:ascii="GHEA Grapalat" w:hAnsi="GHEA Grapalat" w:cs="Sylfaen"/>
          <w:sz w:val="20"/>
        </w:rPr>
        <w:t>հայտարարություններ</w:t>
      </w:r>
      <w:r w:rsidR="001C76F7" w:rsidRPr="00712340">
        <w:rPr>
          <w:rFonts w:ascii="GHEA Grapalat" w:hAnsi="GHEA Grapalat"/>
          <w:lang w:val="af-ZA"/>
        </w:rPr>
        <w:t>»</w:t>
      </w:r>
      <w:r w:rsidR="00051B7F" w:rsidRPr="00712340">
        <w:rPr>
          <w:rFonts w:ascii="GHEA Grapalat" w:hAnsi="GHEA Grapalat" w:cs="Sylfaen"/>
          <w:sz w:val="20"/>
          <w:lang w:val="af-ZA"/>
        </w:rPr>
        <w:t xml:space="preserve"> </w:t>
      </w:r>
      <w:r w:rsidR="00051B7F" w:rsidRPr="00712340">
        <w:rPr>
          <w:rFonts w:ascii="GHEA Grapalat" w:hAnsi="GHEA Grapalat" w:cs="Sylfaen"/>
          <w:sz w:val="20"/>
        </w:rPr>
        <w:t>ենթաբա</w:t>
      </w:r>
      <w:r w:rsidR="009A73D5" w:rsidRPr="00712340">
        <w:rPr>
          <w:rFonts w:ascii="GHEA Grapalat" w:hAnsi="GHEA Grapalat" w:cs="Sylfaen"/>
          <w:sz w:val="20"/>
        </w:rPr>
        <w:t>բաժնում</w:t>
      </w:r>
      <w:r w:rsidR="00781688" w:rsidRPr="00712340">
        <w:rPr>
          <w:rFonts w:ascii="GHEA Grapalat" w:hAnsi="GHEA Grapalat" w:cs="Sylfaen"/>
          <w:sz w:val="20"/>
          <w:lang w:val="af-ZA"/>
        </w:rPr>
        <w:t>`</w:t>
      </w:r>
      <w:r w:rsidR="009A73D5" w:rsidRPr="00712340">
        <w:rPr>
          <w:rFonts w:ascii="GHEA Grapalat" w:hAnsi="GHEA Grapalat" w:cs="Sylfaen"/>
          <w:sz w:val="20"/>
          <w:lang w:val="af-ZA"/>
        </w:rPr>
        <w:t xml:space="preserve"> </w:t>
      </w:r>
      <w:r w:rsidRPr="00712340">
        <w:rPr>
          <w:rFonts w:ascii="GHEA Grapalat" w:hAnsi="GHEA Grapalat" w:cs="Sylfaen"/>
          <w:sz w:val="20"/>
        </w:rPr>
        <w:t>առանց</w:t>
      </w:r>
      <w:r w:rsidRPr="00712340">
        <w:rPr>
          <w:rFonts w:ascii="GHEA Grapalat" w:hAnsi="GHEA Grapalat" w:cs="Arial"/>
          <w:sz w:val="20"/>
          <w:lang w:val="af-ZA"/>
        </w:rPr>
        <w:t xml:space="preserve"> </w:t>
      </w:r>
      <w:r w:rsidRPr="00712340">
        <w:rPr>
          <w:rFonts w:ascii="GHEA Grapalat" w:hAnsi="GHEA Grapalat" w:cs="Sylfaen"/>
          <w:sz w:val="20"/>
        </w:rPr>
        <w:t>նշելու</w:t>
      </w:r>
      <w:r w:rsidRPr="00712340">
        <w:rPr>
          <w:rFonts w:ascii="GHEA Grapalat" w:hAnsi="GHEA Grapalat" w:cs="Arial"/>
          <w:sz w:val="20"/>
          <w:lang w:val="af-ZA"/>
        </w:rPr>
        <w:t xml:space="preserve"> </w:t>
      </w:r>
      <w:r w:rsidRPr="00712340">
        <w:rPr>
          <w:rFonts w:ascii="GHEA Grapalat" w:hAnsi="GHEA Grapalat" w:cs="Sylfaen"/>
          <w:sz w:val="20"/>
        </w:rPr>
        <w:t>հարցումը</w:t>
      </w:r>
      <w:r w:rsidRPr="00712340">
        <w:rPr>
          <w:rFonts w:ascii="GHEA Grapalat" w:hAnsi="GHEA Grapalat" w:cs="Arial"/>
          <w:sz w:val="20"/>
          <w:lang w:val="af-ZA"/>
        </w:rPr>
        <w:t xml:space="preserve"> </w:t>
      </w:r>
      <w:r w:rsidRPr="00712340">
        <w:rPr>
          <w:rFonts w:ascii="GHEA Grapalat" w:hAnsi="GHEA Grapalat" w:cs="Sylfaen"/>
          <w:sz w:val="20"/>
        </w:rPr>
        <w:t>կատարած</w:t>
      </w:r>
      <w:r w:rsidRPr="00712340">
        <w:rPr>
          <w:rFonts w:ascii="GHEA Grapalat" w:hAnsi="GHEA Grapalat" w:cs="Arial"/>
          <w:sz w:val="20"/>
          <w:lang w:val="af-ZA"/>
        </w:rPr>
        <w:t xml:space="preserve"> </w:t>
      </w:r>
      <w:r w:rsidR="00051B7F" w:rsidRPr="00712340">
        <w:rPr>
          <w:rFonts w:ascii="GHEA Grapalat" w:hAnsi="GHEA Grapalat" w:cs="Arial"/>
          <w:sz w:val="20"/>
        </w:rPr>
        <w:t>մ</w:t>
      </w:r>
      <w:r w:rsidRPr="00712340">
        <w:rPr>
          <w:rFonts w:ascii="GHEA Grapalat" w:hAnsi="GHEA Grapalat" w:cs="Sylfaen"/>
          <w:sz w:val="20"/>
        </w:rPr>
        <w:t>ասնակցի</w:t>
      </w:r>
      <w:r w:rsidRPr="00712340">
        <w:rPr>
          <w:rFonts w:ascii="GHEA Grapalat" w:hAnsi="GHEA Grapalat" w:cs="Arial"/>
          <w:sz w:val="20"/>
          <w:lang w:val="af-ZA"/>
        </w:rPr>
        <w:t xml:space="preserve"> </w:t>
      </w:r>
      <w:r w:rsidRPr="00712340">
        <w:rPr>
          <w:rFonts w:ascii="GHEA Grapalat" w:hAnsi="GHEA Grapalat" w:cs="Sylfaen"/>
          <w:sz w:val="20"/>
        </w:rPr>
        <w:t>տվյալները</w:t>
      </w:r>
      <w:r w:rsidR="004D5671" w:rsidRPr="00712340">
        <w:rPr>
          <w:rFonts w:ascii="GHEA Grapalat" w:hAnsi="GHEA Grapalat" w:cs="Tahoma"/>
          <w:sz w:val="20"/>
        </w:rPr>
        <w:t>։</w:t>
      </w:r>
      <w:r w:rsidR="00A93710" w:rsidRPr="00712340">
        <w:rPr>
          <w:rFonts w:ascii="GHEA Grapalat" w:hAnsi="GHEA Grapalat" w:cs="Tahoma"/>
          <w:sz w:val="20"/>
          <w:lang w:val="af-ZA"/>
        </w:rPr>
        <w:t xml:space="preserve"> </w:t>
      </w:r>
    </w:p>
    <w:p w:rsidR="00096865" w:rsidRPr="00712340" w:rsidRDefault="00096865" w:rsidP="00EF3662">
      <w:pPr>
        <w:autoSpaceDE w:val="0"/>
        <w:autoSpaceDN w:val="0"/>
        <w:adjustRightInd w:val="0"/>
        <w:ind w:firstLine="567"/>
        <w:jc w:val="both"/>
        <w:rPr>
          <w:rFonts w:ascii="GHEA Grapalat" w:hAnsi="GHEA Grapalat" w:cs="Arial Unicode"/>
          <w:sz w:val="20"/>
          <w:lang w:val="af-ZA"/>
        </w:rPr>
      </w:pPr>
      <w:r w:rsidRPr="00712340">
        <w:rPr>
          <w:rFonts w:ascii="GHEA Grapalat" w:hAnsi="GHEA Grapalat" w:cs="Arial Unicode"/>
          <w:sz w:val="20"/>
          <w:lang w:val="af-ZA"/>
        </w:rPr>
        <w:t xml:space="preserve">3.3 </w:t>
      </w:r>
      <w:r w:rsidRPr="00712340">
        <w:rPr>
          <w:rFonts w:ascii="GHEA Grapalat" w:hAnsi="GHEA Grapalat" w:cs="Sylfaen"/>
          <w:sz w:val="20"/>
          <w:lang w:val="ru-RU"/>
        </w:rPr>
        <w:t>Պարզաբանում</w:t>
      </w:r>
      <w:r w:rsidRPr="00712340">
        <w:rPr>
          <w:rFonts w:ascii="GHEA Grapalat" w:hAnsi="GHEA Grapalat" w:cs="Arial Unicode"/>
          <w:sz w:val="20"/>
          <w:lang w:val="af-ZA"/>
        </w:rPr>
        <w:t xml:space="preserve"> </w:t>
      </w:r>
      <w:r w:rsidRPr="00712340">
        <w:rPr>
          <w:rFonts w:ascii="GHEA Grapalat" w:hAnsi="GHEA Grapalat" w:cs="Sylfaen"/>
          <w:sz w:val="20"/>
          <w:lang w:val="ru-RU"/>
        </w:rPr>
        <w:t>չի</w:t>
      </w:r>
      <w:r w:rsidRPr="00712340">
        <w:rPr>
          <w:rFonts w:ascii="GHEA Grapalat" w:hAnsi="GHEA Grapalat" w:cs="Arial Unicode"/>
          <w:sz w:val="20"/>
          <w:lang w:val="af-ZA"/>
        </w:rPr>
        <w:t xml:space="preserve"> </w:t>
      </w:r>
      <w:r w:rsidRPr="00712340">
        <w:rPr>
          <w:rFonts w:ascii="GHEA Grapalat" w:hAnsi="GHEA Grapalat" w:cs="Sylfaen"/>
          <w:sz w:val="20"/>
          <w:lang w:val="ru-RU"/>
        </w:rPr>
        <w:t>տրամադրվում</w:t>
      </w:r>
      <w:r w:rsidRPr="00712340">
        <w:rPr>
          <w:rFonts w:ascii="GHEA Grapalat" w:hAnsi="GHEA Grapalat" w:cs="Arial Unicode"/>
          <w:sz w:val="20"/>
          <w:lang w:val="af-ZA"/>
        </w:rPr>
        <w:t xml:space="preserve">, </w:t>
      </w:r>
      <w:r w:rsidRPr="00712340">
        <w:rPr>
          <w:rFonts w:ascii="GHEA Grapalat" w:hAnsi="GHEA Grapalat" w:cs="Sylfaen"/>
          <w:sz w:val="20"/>
          <w:lang w:val="ru-RU"/>
        </w:rPr>
        <w:t>եթե</w:t>
      </w:r>
      <w:r w:rsidRPr="00712340">
        <w:rPr>
          <w:rFonts w:ascii="GHEA Grapalat" w:hAnsi="GHEA Grapalat" w:cs="Arial Unicode"/>
          <w:sz w:val="20"/>
          <w:lang w:val="af-ZA"/>
        </w:rPr>
        <w:t xml:space="preserve"> </w:t>
      </w:r>
      <w:r w:rsidRPr="00712340">
        <w:rPr>
          <w:rFonts w:ascii="GHEA Grapalat" w:hAnsi="GHEA Grapalat" w:cs="Sylfaen"/>
          <w:sz w:val="20"/>
          <w:lang w:val="ru-RU"/>
        </w:rPr>
        <w:t>հարցումը</w:t>
      </w:r>
      <w:r w:rsidRPr="00712340">
        <w:rPr>
          <w:rFonts w:ascii="GHEA Grapalat" w:hAnsi="GHEA Grapalat" w:cs="Arial Unicode"/>
          <w:sz w:val="20"/>
          <w:lang w:val="af-ZA"/>
        </w:rPr>
        <w:t xml:space="preserve"> </w:t>
      </w:r>
      <w:r w:rsidRPr="00712340">
        <w:rPr>
          <w:rFonts w:ascii="GHEA Grapalat" w:hAnsi="GHEA Grapalat" w:cs="Sylfaen"/>
          <w:sz w:val="20"/>
          <w:lang w:val="ru-RU"/>
        </w:rPr>
        <w:t>կատարվել</w:t>
      </w:r>
      <w:r w:rsidRPr="00712340">
        <w:rPr>
          <w:rFonts w:ascii="GHEA Grapalat" w:hAnsi="GHEA Grapalat" w:cs="Arial Unicode"/>
          <w:sz w:val="20"/>
          <w:lang w:val="af-ZA"/>
        </w:rPr>
        <w:t xml:space="preserve"> </w:t>
      </w:r>
      <w:r w:rsidRPr="00712340">
        <w:rPr>
          <w:rFonts w:ascii="GHEA Grapalat" w:hAnsi="GHEA Grapalat" w:cs="Sylfaen"/>
          <w:sz w:val="20"/>
          <w:lang w:val="ru-RU"/>
        </w:rPr>
        <w:t>է</w:t>
      </w:r>
      <w:r w:rsidRPr="00712340">
        <w:rPr>
          <w:rFonts w:ascii="GHEA Grapalat" w:hAnsi="GHEA Grapalat" w:cs="Arial Unicode"/>
          <w:sz w:val="20"/>
          <w:lang w:val="af-ZA"/>
        </w:rPr>
        <w:t xml:space="preserve"> </w:t>
      </w:r>
      <w:r w:rsidRPr="00712340">
        <w:rPr>
          <w:rFonts w:ascii="GHEA Grapalat" w:hAnsi="GHEA Grapalat" w:cs="Sylfaen"/>
          <w:sz w:val="20"/>
          <w:lang w:val="ru-RU"/>
        </w:rPr>
        <w:t>սույն</w:t>
      </w:r>
      <w:r w:rsidRPr="00712340">
        <w:rPr>
          <w:rFonts w:ascii="GHEA Grapalat" w:hAnsi="GHEA Grapalat" w:cs="Arial Unicode"/>
          <w:sz w:val="20"/>
          <w:lang w:val="af-ZA"/>
        </w:rPr>
        <w:t xml:space="preserve"> </w:t>
      </w:r>
      <w:r w:rsidRPr="00712340">
        <w:rPr>
          <w:rFonts w:ascii="GHEA Grapalat" w:hAnsi="GHEA Grapalat" w:cs="Sylfaen"/>
          <w:sz w:val="20"/>
        </w:rPr>
        <w:t>բաժն</w:t>
      </w:r>
      <w:r w:rsidRPr="00712340">
        <w:rPr>
          <w:rFonts w:ascii="GHEA Grapalat" w:hAnsi="GHEA Grapalat" w:cs="Sylfaen"/>
          <w:sz w:val="20"/>
          <w:lang w:val="ru-RU"/>
        </w:rPr>
        <w:t>ով</w:t>
      </w:r>
      <w:r w:rsidRPr="00712340">
        <w:rPr>
          <w:rFonts w:ascii="GHEA Grapalat" w:hAnsi="GHEA Grapalat" w:cs="Arial Unicode"/>
          <w:sz w:val="20"/>
          <w:lang w:val="af-ZA"/>
        </w:rPr>
        <w:t xml:space="preserve"> </w:t>
      </w:r>
      <w:r w:rsidRPr="00712340">
        <w:rPr>
          <w:rFonts w:ascii="GHEA Grapalat" w:hAnsi="GHEA Grapalat" w:cs="Sylfaen"/>
          <w:sz w:val="20"/>
          <w:lang w:val="ru-RU"/>
        </w:rPr>
        <w:t>սահմանված</w:t>
      </w:r>
      <w:r w:rsidRPr="00712340">
        <w:rPr>
          <w:rFonts w:ascii="GHEA Grapalat" w:hAnsi="GHEA Grapalat" w:cs="Arial Unicode"/>
          <w:sz w:val="20"/>
          <w:lang w:val="af-ZA"/>
        </w:rPr>
        <w:t xml:space="preserve"> </w:t>
      </w:r>
      <w:r w:rsidRPr="00712340">
        <w:rPr>
          <w:rFonts w:ascii="GHEA Grapalat" w:hAnsi="GHEA Grapalat" w:cs="Sylfaen"/>
          <w:sz w:val="20"/>
          <w:lang w:val="ru-RU"/>
        </w:rPr>
        <w:t>ժամկետի</w:t>
      </w:r>
      <w:r w:rsidRPr="00712340">
        <w:rPr>
          <w:rFonts w:ascii="GHEA Grapalat" w:hAnsi="GHEA Grapalat" w:cs="Arial Unicode"/>
          <w:sz w:val="20"/>
          <w:lang w:val="af-ZA"/>
        </w:rPr>
        <w:t xml:space="preserve"> </w:t>
      </w:r>
      <w:r w:rsidRPr="00712340">
        <w:rPr>
          <w:rFonts w:ascii="GHEA Grapalat" w:hAnsi="GHEA Grapalat" w:cs="Sylfaen"/>
          <w:sz w:val="20"/>
          <w:lang w:val="ru-RU"/>
        </w:rPr>
        <w:t>խախտմամբ</w:t>
      </w:r>
      <w:r w:rsidRPr="00712340">
        <w:rPr>
          <w:rFonts w:ascii="GHEA Grapalat" w:hAnsi="GHEA Grapalat" w:cs="Arial Unicode"/>
          <w:sz w:val="20"/>
          <w:lang w:val="af-ZA"/>
        </w:rPr>
        <w:t xml:space="preserve">, </w:t>
      </w:r>
      <w:r w:rsidRPr="00712340">
        <w:rPr>
          <w:rFonts w:ascii="GHEA Grapalat" w:hAnsi="GHEA Grapalat" w:cs="Sylfaen"/>
          <w:sz w:val="20"/>
          <w:lang w:val="ru-RU"/>
        </w:rPr>
        <w:t>ինչպես</w:t>
      </w:r>
      <w:r w:rsidRPr="00712340">
        <w:rPr>
          <w:rFonts w:ascii="GHEA Grapalat" w:hAnsi="GHEA Grapalat" w:cs="Arial Unicode"/>
          <w:sz w:val="20"/>
          <w:lang w:val="af-ZA"/>
        </w:rPr>
        <w:t xml:space="preserve"> </w:t>
      </w:r>
      <w:r w:rsidRPr="00712340">
        <w:rPr>
          <w:rFonts w:ascii="GHEA Grapalat" w:hAnsi="GHEA Grapalat" w:cs="Sylfaen"/>
          <w:sz w:val="20"/>
          <w:lang w:val="ru-RU"/>
        </w:rPr>
        <w:t>նաև</w:t>
      </w:r>
      <w:r w:rsidRPr="00712340">
        <w:rPr>
          <w:rFonts w:ascii="GHEA Grapalat" w:hAnsi="GHEA Grapalat" w:cs="Arial Unicode"/>
          <w:sz w:val="20"/>
          <w:lang w:val="af-ZA"/>
        </w:rPr>
        <w:t xml:space="preserve">, </w:t>
      </w:r>
      <w:r w:rsidRPr="00712340">
        <w:rPr>
          <w:rFonts w:ascii="GHEA Grapalat" w:hAnsi="GHEA Grapalat" w:cs="Sylfaen"/>
          <w:sz w:val="20"/>
          <w:lang w:val="ru-RU"/>
        </w:rPr>
        <w:t>եթե</w:t>
      </w:r>
      <w:r w:rsidRPr="00712340">
        <w:rPr>
          <w:rFonts w:ascii="GHEA Grapalat" w:hAnsi="GHEA Grapalat" w:cs="Arial Unicode"/>
          <w:sz w:val="20"/>
          <w:lang w:val="af-ZA"/>
        </w:rPr>
        <w:t xml:space="preserve"> </w:t>
      </w:r>
      <w:r w:rsidRPr="00712340">
        <w:rPr>
          <w:rFonts w:ascii="GHEA Grapalat" w:hAnsi="GHEA Grapalat" w:cs="Sylfaen"/>
          <w:sz w:val="20"/>
          <w:lang w:val="ru-RU"/>
        </w:rPr>
        <w:t>հարցումը</w:t>
      </w:r>
      <w:r w:rsidRPr="00712340">
        <w:rPr>
          <w:rFonts w:ascii="GHEA Grapalat" w:hAnsi="GHEA Grapalat" w:cs="Arial Unicode"/>
          <w:sz w:val="20"/>
          <w:lang w:val="af-ZA"/>
        </w:rPr>
        <w:t xml:space="preserve"> </w:t>
      </w:r>
      <w:r w:rsidRPr="00712340">
        <w:rPr>
          <w:rFonts w:ascii="GHEA Grapalat" w:hAnsi="GHEA Grapalat" w:cs="Sylfaen"/>
          <w:sz w:val="20"/>
          <w:lang w:val="ru-RU"/>
        </w:rPr>
        <w:t>դուրս</w:t>
      </w:r>
      <w:r w:rsidRPr="00712340">
        <w:rPr>
          <w:rFonts w:ascii="GHEA Grapalat" w:hAnsi="GHEA Grapalat" w:cs="Arial Unicode"/>
          <w:sz w:val="20"/>
          <w:lang w:val="af-ZA"/>
        </w:rPr>
        <w:t xml:space="preserve"> </w:t>
      </w:r>
      <w:r w:rsidRPr="00712340">
        <w:rPr>
          <w:rFonts w:ascii="GHEA Grapalat" w:hAnsi="GHEA Grapalat" w:cs="Sylfaen"/>
          <w:sz w:val="20"/>
          <w:lang w:val="ru-RU"/>
        </w:rPr>
        <w:t>է</w:t>
      </w:r>
      <w:r w:rsidRPr="00712340">
        <w:rPr>
          <w:rFonts w:ascii="GHEA Grapalat" w:hAnsi="GHEA Grapalat" w:cs="Arial Unicode"/>
          <w:sz w:val="20"/>
          <w:lang w:val="af-ZA"/>
        </w:rPr>
        <w:t xml:space="preserve"> </w:t>
      </w:r>
      <w:r w:rsidR="009A73D5" w:rsidRPr="00712340">
        <w:rPr>
          <w:rFonts w:ascii="GHEA Grapalat" w:hAnsi="GHEA Grapalat" w:cs="Arial Unicode"/>
          <w:sz w:val="20"/>
        </w:rPr>
        <w:t>սույն</w:t>
      </w:r>
      <w:r w:rsidR="009A73D5" w:rsidRPr="00712340">
        <w:rPr>
          <w:rFonts w:ascii="GHEA Grapalat" w:hAnsi="GHEA Grapalat" w:cs="Arial Unicode"/>
          <w:sz w:val="20"/>
          <w:lang w:val="af-ZA"/>
        </w:rPr>
        <w:t xml:space="preserve"> </w:t>
      </w:r>
      <w:r w:rsidRPr="00712340">
        <w:rPr>
          <w:rFonts w:ascii="GHEA Grapalat" w:hAnsi="GHEA Grapalat" w:cs="Sylfaen"/>
          <w:sz w:val="20"/>
          <w:lang w:val="ru-RU"/>
        </w:rPr>
        <w:t>հրավերի</w:t>
      </w:r>
      <w:r w:rsidRPr="00712340">
        <w:rPr>
          <w:rFonts w:ascii="GHEA Grapalat" w:hAnsi="GHEA Grapalat" w:cs="Arial Unicode"/>
          <w:sz w:val="20"/>
          <w:lang w:val="af-ZA"/>
        </w:rPr>
        <w:t xml:space="preserve"> </w:t>
      </w:r>
      <w:r w:rsidRPr="00712340">
        <w:rPr>
          <w:rFonts w:ascii="GHEA Grapalat" w:hAnsi="GHEA Grapalat" w:cs="Sylfaen"/>
          <w:sz w:val="20"/>
          <w:lang w:val="ru-RU"/>
        </w:rPr>
        <w:t>բովանդակության</w:t>
      </w:r>
      <w:r w:rsidRPr="00712340">
        <w:rPr>
          <w:rFonts w:ascii="GHEA Grapalat" w:hAnsi="GHEA Grapalat" w:cs="Arial Unicode"/>
          <w:sz w:val="20"/>
          <w:lang w:val="af-ZA"/>
        </w:rPr>
        <w:t xml:space="preserve"> </w:t>
      </w:r>
      <w:r w:rsidRPr="00712340">
        <w:rPr>
          <w:rFonts w:ascii="GHEA Grapalat" w:hAnsi="GHEA Grapalat" w:cs="Sylfaen"/>
          <w:sz w:val="20"/>
          <w:lang w:val="ru-RU"/>
        </w:rPr>
        <w:t>շրջանակից</w:t>
      </w:r>
      <w:r w:rsidR="005A16C6" w:rsidRPr="00712340">
        <w:rPr>
          <w:rFonts w:ascii="GHEA Grapalat" w:hAnsi="GHEA Grapalat" w:cs="Sylfaen"/>
          <w:sz w:val="20"/>
          <w:lang w:val="af-ZA"/>
        </w:rPr>
        <w:t xml:space="preserve"> </w:t>
      </w:r>
      <w:r w:rsidR="004D5671" w:rsidRPr="00712340">
        <w:rPr>
          <w:rFonts w:ascii="GHEA Grapalat" w:hAnsi="GHEA Grapalat" w:cs="Tahoma"/>
          <w:sz w:val="20"/>
        </w:rPr>
        <w:t>։</w:t>
      </w:r>
      <w:r w:rsidRPr="00712340">
        <w:rPr>
          <w:rFonts w:ascii="GHEA Grapalat" w:hAnsi="GHEA Grapalat" w:cs="Arial Unicode"/>
          <w:sz w:val="20"/>
          <w:lang w:val="af-ZA"/>
        </w:rPr>
        <w:t xml:space="preserve"> </w:t>
      </w:r>
      <w:r w:rsidR="00A4729F" w:rsidRPr="00712340">
        <w:rPr>
          <w:rFonts w:ascii="GHEA Grapalat" w:hAnsi="GHEA Grapalat"/>
          <w:sz w:val="20"/>
          <w:szCs w:val="20"/>
        </w:rPr>
        <w:t>Ընդ</w:t>
      </w:r>
      <w:r w:rsidR="00A4729F" w:rsidRPr="00712340">
        <w:rPr>
          <w:rFonts w:ascii="GHEA Grapalat" w:hAnsi="GHEA Grapalat"/>
          <w:sz w:val="20"/>
          <w:szCs w:val="20"/>
          <w:lang w:val="af-ZA"/>
        </w:rPr>
        <w:t xml:space="preserve"> </w:t>
      </w:r>
      <w:r w:rsidR="00A4729F" w:rsidRPr="00712340">
        <w:rPr>
          <w:rFonts w:ascii="GHEA Grapalat" w:hAnsi="GHEA Grapalat"/>
          <w:sz w:val="20"/>
          <w:szCs w:val="20"/>
        </w:rPr>
        <w:t>որում</w:t>
      </w:r>
      <w:r w:rsidR="00A4729F" w:rsidRPr="00712340">
        <w:rPr>
          <w:rFonts w:ascii="GHEA Grapalat" w:hAnsi="GHEA Grapalat"/>
          <w:sz w:val="20"/>
          <w:szCs w:val="20"/>
          <w:lang w:val="af-ZA"/>
        </w:rPr>
        <w:t xml:space="preserve">, </w:t>
      </w:r>
      <w:r w:rsidR="00051B7F" w:rsidRPr="00712340">
        <w:rPr>
          <w:rFonts w:ascii="GHEA Grapalat" w:hAnsi="GHEA Grapalat"/>
          <w:sz w:val="20"/>
          <w:szCs w:val="20"/>
        </w:rPr>
        <w:t>մ</w:t>
      </w:r>
      <w:r w:rsidR="00A4729F" w:rsidRPr="00712340">
        <w:rPr>
          <w:rFonts w:ascii="GHEA Grapalat" w:hAnsi="GHEA Grapalat"/>
          <w:sz w:val="20"/>
          <w:szCs w:val="20"/>
        </w:rPr>
        <w:t>ասնակիցը</w:t>
      </w:r>
      <w:r w:rsidR="00A4729F" w:rsidRPr="00712340">
        <w:rPr>
          <w:rFonts w:ascii="GHEA Grapalat" w:hAnsi="GHEA Grapalat"/>
          <w:sz w:val="20"/>
          <w:szCs w:val="20"/>
          <w:lang w:val="af-ZA"/>
        </w:rPr>
        <w:t xml:space="preserve"> </w:t>
      </w:r>
      <w:r w:rsidR="00A4729F" w:rsidRPr="00712340">
        <w:rPr>
          <w:rFonts w:ascii="GHEA Grapalat" w:hAnsi="GHEA Grapalat"/>
          <w:sz w:val="20"/>
          <w:szCs w:val="20"/>
        </w:rPr>
        <w:t>գրավոր</w:t>
      </w:r>
      <w:r w:rsidR="00A4729F" w:rsidRPr="00712340">
        <w:rPr>
          <w:rFonts w:ascii="GHEA Grapalat" w:hAnsi="GHEA Grapalat"/>
          <w:sz w:val="20"/>
          <w:szCs w:val="20"/>
          <w:lang w:val="af-ZA"/>
        </w:rPr>
        <w:t xml:space="preserve"> </w:t>
      </w:r>
      <w:r w:rsidR="00A4729F" w:rsidRPr="00712340">
        <w:rPr>
          <w:rFonts w:ascii="GHEA Grapalat" w:hAnsi="GHEA Grapalat"/>
          <w:sz w:val="20"/>
          <w:szCs w:val="20"/>
        </w:rPr>
        <w:t>ծանուցվում</w:t>
      </w:r>
      <w:r w:rsidR="00A4729F" w:rsidRPr="00712340">
        <w:rPr>
          <w:rFonts w:ascii="GHEA Grapalat" w:hAnsi="GHEA Grapalat"/>
          <w:sz w:val="20"/>
          <w:szCs w:val="20"/>
          <w:lang w:val="af-ZA"/>
        </w:rPr>
        <w:t xml:space="preserve"> </w:t>
      </w:r>
      <w:r w:rsidR="00A4729F" w:rsidRPr="00712340">
        <w:rPr>
          <w:rFonts w:ascii="GHEA Grapalat" w:hAnsi="GHEA Grapalat"/>
          <w:sz w:val="20"/>
          <w:szCs w:val="20"/>
        </w:rPr>
        <w:t>է</w:t>
      </w:r>
      <w:r w:rsidR="00A4729F" w:rsidRPr="00712340">
        <w:rPr>
          <w:rFonts w:ascii="GHEA Grapalat" w:hAnsi="GHEA Grapalat"/>
          <w:sz w:val="20"/>
          <w:szCs w:val="20"/>
          <w:lang w:val="af-ZA"/>
        </w:rPr>
        <w:t xml:space="preserve"> </w:t>
      </w:r>
      <w:r w:rsidR="00A4729F" w:rsidRPr="00712340">
        <w:rPr>
          <w:rFonts w:ascii="GHEA Grapalat" w:hAnsi="GHEA Grapalat"/>
          <w:sz w:val="20"/>
          <w:szCs w:val="20"/>
        </w:rPr>
        <w:t>պարզաբանում</w:t>
      </w:r>
      <w:r w:rsidR="00A4729F" w:rsidRPr="00712340">
        <w:rPr>
          <w:rFonts w:ascii="GHEA Grapalat" w:hAnsi="GHEA Grapalat"/>
          <w:sz w:val="20"/>
          <w:szCs w:val="20"/>
          <w:lang w:val="af-ZA"/>
        </w:rPr>
        <w:t xml:space="preserve"> </w:t>
      </w:r>
      <w:r w:rsidR="00A4729F" w:rsidRPr="00712340">
        <w:rPr>
          <w:rFonts w:ascii="GHEA Grapalat" w:hAnsi="GHEA Grapalat"/>
          <w:sz w:val="20"/>
          <w:szCs w:val="20"/>
        </w:rPr>
        <w:t>չտրամադրելու</w:t>
      </w:r>
      <w:r w:rsidR="00A4729F" w:rsidRPr="00712340">
        <w:rPr>
          <w:rFonts w:ascii="GHEA Grapalat" w:hAnsi="GHEA Grapalat"/>
          <w:sz w:val="20"/>
          <w:szCs w:val="20"/>
          <w:lang w:val="af-ZA"/>
        </w:rPr>
        <w:t xml:space="preserve"> </w:t>
      </w:r>
      <w:r w:rsidR="00A4729F" w:rsidRPr="00712340">
        <w:rPr>
          <w:rFonts w:ascii="GHEA Grapalat" w:hAnsi="GHEA Grapalat"/>
          <w:sz w:val="20"/>
          <w:szCs w:val="20"/>
        </w:rPr>
        <w:t>հիմքերի</w:t>
      </w:r>
      <w:r w:rsidR="00A4729F" w:rsidRPr="00712340">
        <w:rPr>
          <w:rFonts w:ascii="GHEA Grapalat" w:hAnsi="GHEA Grapalat"/>
          <w:sz w:val="20"/>
          <w:szCs w:val="20"/>
          <w:lang w:val="af-ZA"/>
        </w:rPr>
        <w:t xml:space="preserve"> </w:t>
      </w:r>
      <w:r w:rsidR="00A4729F" w:rsidRPr="00712340">
        <w:rPr>
          <w:rFonts w:ascii="GHEA Grapalat" w:hAnsi="GHEA Grapalat"/>
          <w:sz w:val="20"/>
          <w:szCs w:val="20"/>
        </w:rPr>
        <w:t>մասին</w:t>
      </w:r>
      <w:r w:rsidR="00A4729F" w:rsidRPr="00712340">
        <w:rPr>
          <w:rFonts w:ascii="GHEA Grapalat" w:hAnsi="GHEA Grapalat"/>
          <w:sz w:val="20"/>
          <w:szCs w:val="20"/>
          <w:lang w:val="af-ZA"/>
        </w:rPr>
        <w:t xml:space="preserve">` </w:t>
      </w:r>
      <w:r w:rsidR="00A4729F" w:rsidRPr="00712340">
        <w:rPr>
          <w:rFonts w:ascii="GHEA Grapalat" w:hAnsi="GHEA Grapalat" w:cs="Sylfaen"/>
          <w:sz w:val="20"/>
          <w:szCs w:val="20"/>
        </w:rPr>
        <w:t>հարցումը</w:t>
      </w:r>
      <w:r w:rsidR="00A4729F" w:rsidRPr="00712340">
        <w:rPr>
          <w:rFonts w:ascii="GHEA Grapalat" w:hAnsi="GHEA Grapalat"/>
          <w:sz w:val="20"/>
          <w:szCs w:val="20"/>
          <w:lang w:val="af-ZA"/>
        </w:rPr>
        <w:t xml:space="preserve"> </w:t>
      </w:r>
      <w:r w:rsidR="00A4729F" w:rsidRPr="00712340">
        <w:rPr>
          <w:rFonts w:ascii="GHEA Grapalat" w:hAnsi="GHEA Grapalat" w:cs="Sylfaen"/>
          <w:sz w:val="20"/>
          <w:szCs w:val="20"/>
        </w:rPr>
        <w:t>ստանալու</w:t>
      </w:r>
      <w:r w:rsidR="00A4729F" w:rsidRPr="00712340">
        <w:rPr>
          <w:rFonts w:ascii="GHEA Grapalat" w:hAnsi="GHEA Grapalat"/>
          <w:sz w:val="20"/>
          <w:szCs w:val="20"/>
          <w:lang w:val="af-ZA"/>
        </w:rPr>
        <w:t xml:space="preserve"> </w:t>
      </w:r>
      <w:r w:rsidR="00A4729F" w:rsidRPr="00712340">
        <w:rPr>
          <w:rFonts w:ascii="GHEA Grapalat" w:hAnsi="GHEA Grapalat" w:cs="Sylfaen"/>
          <w:sz w:val="20"/>
          <w:szCs w:val="20"/>
        </w:rPr>
        <w:t>օրվան</w:t>
      </w:r>
      <w:r w:rsidR="00A4729F" w:rsidRPr="00712340">
        <w:rPr>
          <w:rFonts w:ascii="GHEA Grapalat" w:hAnsi="GHEA Grapalat"/>
          <w:sz w:val="20"/>
          <w:szCs w:val="20"/>
          <w:lang w:val="af-ZA"/>
        </w:rPr>
        <w:t xml:space="preserve"> </w:t>
      </w:r>
      <w:r w:rsidR="00A4729F" w:rsidRPr="00712340">
        <w:rPr>
          <w:rFonts w:ascii="GHEA Grapalat" w:hAnsi="GHEA Grapalat" w:cs="Sylfaen"/>
          <w:sz w:val="20"/>
          <w:szCs w:val="20"/>
        </w:rPr>
        <w:t>հաջորդող</w:t>
      </w:r>
      <w:r w:rsidR="00A4729F" w:rsidRPr="00712340">
        <w:rPr>
          <w:rFonts w:ascii="GHEA Grapalat" w:hAnsi="GHEA Grapalat"/>
          <w:sz w:val="20"/>
          <w:szCs w:val="20"/>
          <w:lang w:val="af-ZA"/>
        </w:rPr>
        <w:t xml:space="preserve"> </w:t>
      </w:r>
      <w:r w:rsidR="00A4729F" w:rsidRPr="00712340">
        <w:rPr>
          <w:rFonts w:ascii="GHEA Grapalat" w:hAnsi="GHEA Grapalat" w:cs="Sylfaen"/>
          <w:sz w:val="20"/>
          <w:szCs w:val="20"/>
        </w:rPr>
        <w:t>երկու</w:t>
      </w:r>
      <w:r w:rsidR="00A4729F" w:rsidRPr="00712340">
        <w:rPr>
          <w:rFonts w:ascii="GHEA Grapalat" w:hAnsi="GHEA Grapalat" w:cs="Sylfaen"/>
          <w:sz w:val="20"/>
          <w:szCs w:val="20"/>
          <w:lang w:val="af-ZA"/>
        </w:rPr>
        <w:t xml:space="preserve"> </w:t>
      </w:r>
      <w:r w:rsidR="00A4729F" w:rsidRPr="00712340">
        <w:rPr>
          <w:rFonts w:ascii="GHEA Grapalat" w:hAnsi="GHEA Grapalat" w:cs="Sylfaen"/>
          <w:sz w:val="20"/>
          <w:szCs w:val="20"/>
        </w:rPr>
        <w:t>օրացուցային</w:t>
      </w:r>
      <w:r w:rsidR="00A4729F" w:rsidRPr="00712340">
        <w:rPr>
          <w:rFonts w:ascii="GHEA Grapalat" w:hAnsi="GHEA Grapalat"/>
          <w:sz w:val="20"/>
          <w:szCs w:val="20"/>
          <w:lang w:val="af-ZA"/>
        </w:rPr>
        <w:t xml:space="preserve"> </w:t>
      </w:r>
      <w:r w:rsidR="00A4729F" w:rsidRPr="00712340">
        <w:rPr>
          <w:rFonts w:ascii="GHEA Grapalat" w:hAnsi="GHEA Grapalat" w:cs="Sylfaen"/>
          <w:sz w:val="20"/>
          <w:szCs w:val="20"/>
        </w:rPr>
        <w:t>օրվա</w:t>
      </w:r>
      <w:r w:rsidR="00A4729F" w:rsidRPr="00712340">
        <w:rPr>
          <w:rFonts w:ascii="GHEA Grapalat" w:hAnsi="GHEA Grapalat"/>
          <w:sz w:val="20"/>
          <w:szCs w:val="20"/>
          <w:lang w:val="af-ZA"/>
        </w:rPr>
        <w:t xml:space="preserve"> </w:t>
      </w:r>
      <w:r w:rsidR="00A4729F" w:rsidRPr="00712340">
        <w:rPr>
          <w:rFonts w:ascii="GHEA Grapalat" w:hAnsi="GHEA Grapalat" w:cs="Sylfaen"/>
          <w:sz w:val="20"/>
          <w:szCs w:val="20"/>
        </w:rPr>
        <w:t>ընթացքում</w:t>
      </w:r>
      <w:r w:rsidR="00A4729F" w:rsidRPr="00712340">
        <w:rPr>
          <w:rFonts w:ascii="GHEA Grapalat" w:hAnsi="GHEA Grapalat"/>
          <w:sz w:val="20"/>
          <w:szCs w:val="20"/>
          <w:lang w:val="af-ZA"/>
        </w:rPr>
        <w:t>:</w:t>
      </w:r>
    </w:p>
    <w:p w:rsidR="00096865" w:rsidRPr="00712340" w:rsidRDefault="00096865" w:rsidP="00EF3662">
      <w:pPr>
        <w:autoSpaceDE w:val="0"/>
        <w:autoSpaceDN w:val="0"/>
        <w:adjustRightInd w:val="0"/>
        <w:ind w:firstLine="567"/>
        <w:jc w:val="both"/>
        <w:rPr>
          <w:rFonts w:ascii="GHEA Grapalat" w:hAnsi="GHEA Grapalat" w:cs="Arial Unicode"/>
          <w:sz w:val="20"/>
          <w:lang w:val="hy-AM"/>
        </w:rPr>
      </w:pPr>
      <w:r w:rsidRPr="00712340">
        <w:rPr>
          <w:rFonts w:ascii="GHEA Grapalat" w:hAnsi="GHEA Grapalat" w:cs="Arial Unicode"/>
          <w:sz w:val="20"/>
          <w:lang w:val="af-ZA"/>
        </w:rPr>
        <w:t xml:space="preserve">3.4 </w:t>
      </w:r>
      <w:r w:rsidRPr="00712340">
        <w:rPr>
          <w:rFonts w:ascii="GHEA Grapalat" w:hAnsi="GHEA Grapalat" w:cs="Sylfaen"/>
          <w:sz w:val="20"/>
          <w:lang w:val="ru-RU"/>
        </w:rPr>
        <w:t>Հայտերի</w:t>
      </w:r>
      <w:r w:rsidRPr="00712340">
        <w:rPr>
          <w:rFonts w:ascii="GHEA Grapalat" w:hAnsi="GHEA Grapalat" w:cs="Arial Unicode"/>
          <w:sz w:val="20"/>
          <w:lang w:val="af-ZA"/>
        </w:rPr>
        <w:t xml:space="preserve"> </w:t>
      </w:r>
      <w:r w:rsidRPr="00712340">
        <w:rPr>
          <w:rFonts w:ascii="GHEA Grapalat" w:hAnsi="GHEA Grapalat" w:cs="Sylfaen"/>
          <w:sz w:val="20"/>
          <w:lang w:val="ru-RU"/>
        </w:rPr>
        <w:t>ներկայացման</w:t>
      </w:r>
      <w:r w:rsidRPr="00712340">
        <w:rPr>
          <w:rFonts w:ascii="GHEA Grapalat" w:hAnsi="GHEA Grapalat" w:cs="Arial Unicode"/>
          <w:sz w:val="20"/>
          <w:lang w:val="af-ZA"/>
        </w:rPr>
        <w:t xml:space="preserve"> </w:t>
      </w:r>
      <w:r w:rsidRPr="00712340">
        <w:rPr>
          <w:rFonts w:ascii="GHEA Grapalat" w:hAnsi="GHEA Grapalat" w:cs="Sylfaen"/>
          <w:sz w:val="20"/>
          <w:lang w:val="ru-RU"/>
        </w:rPr>
        <w:t>վերջնաժամկետը</w:t>
      </w:r>
      <w:r w:rsidRPr="00712340">
        <w:rPr>
          <w:rFonts w:ascii="GHEA Grapalat" w:hAnsi="GHEA Grapalat" w:cs="Arial Unicode"/>
          <w:sz w:val="20"/>
          <w:lang w:val="af-ZA"/>
        </w:rPr>
        <w:t xml:space="preserve"> </w:t>
      </w:r>
      <w:r w:rsidRPr="00712340">
        <w:rPr>
          <w:rFonts w:ascii="GHEA Grapalat" w:hAnsi="GHEA Grapalat" w:cs="Sylfaen"/>
          <w:sz w:val="20"/>
          <w:lang w:val="ru-RU"/>
        </w:rPr>
        <w:t>լրանալուց</w:t>
      </w:r>
      <w:r w:rsidRPr="00712340">
        <w:rPr>
          <w:rFonts w:ascii="GHEA Grapalat" w:hAnsi="GHEA Grapalat" w:cs="Arial Unicode"/>
          <w:sz w:val="20"/>
          <w:lang w:val="af-ZA"/>
        </w:rPr>
        <w:t xml:space="preserve"> </w:t>
      </w:r>
      <w:r w:rsidRPr="00712340">
        <w:rPr>
          <w:rFonts w:ascii="GHEA Grapalat" w:hAnsi="GHEA Grapalat" w:cs="Sylfaen"/>
          <w:sz w:val="20"/>
          <w:lang w:val="ru-RU"/>
        </w:rPr>
        <w:t>առնվազն</w:t>
      </w:r>
      <w:r w:rsidRPr="00712340">
        <w:rPr>
          <w:rFonts w:ascii="GHEA Grapalat" w:hAnsi="GHEA Grapalat" w:cs="Arial Unicode"/>
          <w:sz w:val="20"/>
          <w:lang w:val="af-ZA"/>
        </w:rPr>
        <w:t xml:space="preserve"> </w:t>
      </w:r>
      <w:r w:rsidRPr="00712340">
        <w:rPr>
          <w:rFonts w:ascii="GHEA Grapalat" w:hAnsi="GHEA Grapalat" w:cs="Sylfaen"/>
          <w:sz w:val="20"/>
          <w:lang w:val="ru-RU"/>
        </w:rPr>
        <w:t>հինգ</w:t>
      </w:r>
      <w:r w:rsidRPr="00712340">
        <w:rPr>
          <w:rFonts w:ascii="GHEA Grapalat" w:hAnsi="GHEA Grapalat" w:cs="Arial Unicode"/>
          <w:sz w:val="20"/>
          <w:lang w:val="af-ZA"/>
        </w:rPr>
        <w:t xml:space="preserve"> </w:t>
      </w:r>
      <w:r w:rsidRPr="00712340">
        <w:rPr>
          <w:rFonts w:ascii="GHEA Grapalat" w:hAnsi="GHEA Grapalat" w:cs="Sylfaen"/>
          <w:sz w:val="20"/>
          <w:lang w:val="ru-RU"/>
        </w:rPr>
        <w:t>օրացուցային</w:t>
      </w:r>
      <w:r w:rsidRPr="00712340">
        <w:rPr>
          <w:rFonts w:ascii="GHEA Grapalat" w:hAnsi="GHEA Grapalat" w:cs="Arial Unicode"/>
          <w:sz w:val="20"/>
          <w:lang w:val="af-ZA"/>
        </w:rPr>
        <w:t xml:space="preserve"> </w:t>
      </w:r>
      <w:r w:rsidRPr="00712340">
        <w:rPr>
          <w:rFonts w:ascii="GHEA Grapalat" w:hAnsi="GHEA Grapalat" w:cs="Sylfaen"/>
          <w:sz w:val="20"/>
          <w:lang w:val="ru-RU"/>
        </w:rPr>
        <w:t>օր</w:t>
      </w:r>
      <w:r w:rsidRPr="00712340">
        <w:rPr>
          <w:rFonts w:ascii="GHEA Grapalat" w:hAnsi="GHEA Grapalat" w:cs="Arial Unicode"/>
          <w:sz w:val="20"/>
          <w:lang w:val="af-ZA"/>
        </w:rPr>
        <w:t xml:space="preserve"> </w:t>
      </w:r>
      <w:r w:rsidRPr="00712340">
        <w:rPr>
          <w:rFonts w:ascii="GHEA Grapalat" w:hAnsi="GHEA Grapalat" w:cs="Sylfaen"/>
          <w:sz w:val="20"/>
          <w:lang w:val="ru-RU"/>
        </w:rPr>
        <w:t>առաջ</w:t>
      </w:r>
      <w:r w:rsidRPr="00712340">
        <w:rPr>
          <w:rFonts w:ascii="GHEA Grapalat" w:hAnsi="GHEA Grapalat" w:cs="Arial Unicode"/>
          <w:sz w:val="20"/>
          <w:lang w:val="af-ZA"/>
        </w:rPr>
        <w:t xml:space="preserve"> </w:t>
      </w:r>
      <w:r w:rsidRPr="00712340">
        <w:rPr>
          <w:rFonts w:ascii="GHEA Grapalat" w:hAnsi="GHEA Grapalat" w:cs="Sylfaen"/>
          <w:sz w:val="20"/>
          <w:lang w:val="ru-RU"/>
        </w:rPr>
        <w:t>հրավերում</w:t>
      </w:r>
      <w:r w:rsidRPr="00712340">
        <w:rPr>
          <w:rFonts w:ascii="GHEA Grapalat" w:hAnsi="GHEA Grapalat" w:cs="Arial Unicode"/>
          <w:sz w:val="20"/>
          <w:lang w:val="af-ZA"/>
        </w:rPr>
        <w:t xml:space="preserve"> </w:t>
      </w:r>
      <w:r w:rsidRPr="00712340">
        <w:rPr>
          <w:rFonts w:ascii="GHEA Grapalat" w:hAnsi="GHEA Grapalat" w:cs="Sylfaen"/>
          <w:sz w:val="20"/>
          <w:lang w:val="ru-RU"/>
        </w:rPr>
        <w:t>կարող</w:t>
      </w:r>
      <w:r w:rsidRPr="00712340">
        <w:rPr>
          <w:rFonts w:ascii="GHEA Grapalat" w:hAnsi="GHEA Grapalat" w:cs="Arial Unicode"/>
          <w:sz w:val="20"/>
          <w:lang w:val="af-ZA"/>
        </w:rPr>
        <w:t xml:space="preserve"> </w:t>
      </w:r>
      <w:r w:rsidRPr="00712340">
        <w:rPr>
          <w:rFonts w:ascii="GHEA Grapalat" w:hAnsi="GHEA Grapalat" w:cs="Sylfaen"/>
          <w:sz w:val="20"/>
          <w:lang w:val="ru-RU"/>
        </w:rPr>
        <w:t>են</w:t>
      </w:r>
      <w:r w:rsidRPr="00712340">
        <w:rPr>
          <w:rFonts w:ascii="GHEA Grapalat" w:hAnsi="GHEA Grapalat" w:cs="Arial Unicode"/>
          <w:sz w:val="20"/>
          <w:lang w:val="af-ZA"/>
        </w:rPr>
        <w:t xml:space="preserve"> </w:t>
      </w:r>
      <w:r w:rsidRPr="00712340">
        <w:rPr>
          <w:rFonts w:ascii="GHEA Grapalat" w:hAnsi="GHEA Grapalat" w:cs="Sylfaen"/>
          <w:sz w:val="20"/>
          <w:lang w:val="ru-RU"/>
        </w:rPr>
        <w:t>կատարվել</w:t>
      </w:r>
      <w:r w:rsidRPr="00712340">
        <w:rPr>
          <w:rFonts w:ascii="GHEA Grapalat" w:hAnsi="GHEA Grapalat" w:cs="Arial Unicode"/>
          <w:sz w:val="20"/>
          <w:lang w:val="af-ZA"/>
        </w:rPr>
        <w:t xml:space="preserve"> </w:t>
      </w:r>
      <w:r w:rsidRPr="00712340">
        <w:rPr>
          <w:rFonts w:ascii="GHEA Grapalat" w:hAnsi="GHEA Grapalat" w:cs="Sylfaen"/>
          <w:sz w:val="20"/>
          <w:lang w:val="ru-RU"/>
        </w:rPr>
        <w:t>փոփոխություններ</w:t>
      </w:r>
      <w:r w:rsidR="004D5671" w:rsidRPr="00712340">
        <w:rPr>
          <w:rFonts w:ascii="GHEA Grapalat" w:hAnsi="GHEA Grapalat" w:cs="Tahoma"/>
          <w:sz w:val="20"/>
        </w:rPr>
        <w:t>։</w:t>
      </w:r>
      <w:r w:rsidRPr="00712340">
        <w:rPr>
          <w:rFonts w:ascii="GHEA Grapalat" w:hAnsi="GHEA Grapalat" w:cs="Arial Unicode"/>
          <w:sz w:val="20"/>
          <w:lang w:val="af-ZA"/>
        </w:rPr>
        <w:t xml:space="preserve"> </w:t>
      </w:r>
      <w:r w:rsidRPr="00712340">
        <w:rPr>
          <w:rFonts w:ascii="GHEA Grapalat" w:hAnsi="GHEA Grapalat" w:cs="Sylfaen"/>
          <w:sz w:val="20"/>
        </w:rPr>
        <w:t>Փ</w:t>
      </w:r>
      <w:r w:rsidRPr="00712340">
        <w:rPr>
          <w:rFonts w:ascii="GHEA Grapalat" w:hAnsi="GHEA Grapalat" w:cs="Sylfaen"/>
          <w:sz w:val="20"/>
          <w:lang w:val="ru-RU"/>
        </w:rPr>
        <w:t>ոփոխություն</w:t>
      </w:r>
      <w:r w:rsidRPr="00712340">
        <w:rPr>
          <w:rFonts w:ascii="GHEA Grapalat" w:hAnsi="GHEA Grapalat" w:cs="Arial Unicode"/>
          <w:sz w:val="20"/>
          <w:lang w:val="af-ZA"/>
        </w:rPr>
        <w:t xml:space="preserve"> </w:t>
      </w:r>
      <w:r w:rsidRPr="00712340">
        <w:rPr>
          <w:rFonts w:ascii="GHEA Grapalat" w:hAnsi="GHEA Grapalat" w:cs="Sylfaen"/>
          <w:sz w:val="20"/>
          <w:lang w:val="ru-RU"/>
        </w:rPr>
        <w:t>կատարելու</w:t>
      </w:r>
      <w:r w:rsidRPr="00712340">
        <w:rPr>
          <w:rFonts w:ascii="GHEA Grapalat" w:hAnsi="GHEA Grapalat" w:cs="Arial Unicode"/>
          <w:sz w:val="20"/>
          <w:lang w:val="af-ZA"/>
        </w:rPr>
        <w:t xml:space="preserve"> </w:t>
      </w:r>
      <w:r w:rsidRPr="00712340">
        <w:rPr>
          <w:rFonts w:ascii="GHEA Grapalat" w:hAnsi="GHEA Grapalat" w:cs="Sylfaen"/>
          <w:sz w:val="20"/>
          <w:lang w:val="ru-RU"/>
        </w:rPr>
        <w:t>օրվան</w:t>
      </w:r>
      <w:r w:rsidRPr="00712340">
        <w:rPr>
          <w:rFonts w:ascii="GHEA Grapalat" w:hAnsi="GHEA Grapalat" w:cs="Arial Unicode"/>
          <w:sz w:val="20"/>
          <w:lang w:val="af-ZA"/>
        </w:rPr>
        <w:t xml:space="preserve"> </w:t>
      </w:r>
      <w:r w:rsidRPr="00712340">
        <w:rPr>
          <w:rFonts w:ascii="GHEA Grapalat" w:hAnsi="GHEA Grapalat" w:cs="Sylfaen"/>
          <w:sz w:val="20"/>
          <w:lang w:val="ru-RU"/>
        </w:rPr>
        <w:t>հաջորդող</w:t>
      </w:r>
      <w:r w:rsidRPr="00712340">
        <w:rPr>
          <w:rFonts w:ascii="GHEA Grapalat" w:hAnsi="GHEA Grapalat" w:cs="Arial Unicode"/>
          <w:sz w:val="20"/>
          <w:lang w:val="af-ZA"/>
        </w:rPr>
        <w:t xml:space="preserve"> </w:t>
      </w:r>
      <w:r w:rsidRPr="00712340">
        <w:rPr>
          <w:rFonts w:ascii="GHEA Grapalat" w:hAnsi="GHEA Grapalat" w:cs="Sylfaen"/>
          <w:sz w:val="20"/>
          <w:lang w:val="ru-RU"/>
        </w:rPr>
        <w:t>երեք</w:t>
      </w:r>
      <w:r w:rsidRPr="00712340">
        <w:rPr>
          <w:rFonts w:ascii="GHEA Grapalat" w:hAnsi="GHEA Grapalat" w:cs="Arial Unicode"/>
          <w:sz w:val="20"/>
          <w:lang w:val="af-ZA"/>
        </w:rPr>
        <w:t xml:space="preserve"> </w:t>
      </w:r>
      <w:r w:rsidRPr="00712340">
        <w:rPr>
          <w:rFonts w:ascii="GHEA Grapalat" w:hAnsi="GHEA Grapalat" w:cs="Sylfaen"/>
          <w:sz w:val="20"/>
          <w:lang w:val="ru-RU"/>
        </w:rPr>
        <w:t>օրացուցային</w:t>
      </w:r>
      <w:r w:rsidRPr="00712340">
        <w:rPr>
          <w:rFonts w:ascii="GHEA Grapalat" w:hAnsi="GHEA Grapalat" w:cs="Arial Unicode"/>
          <w:sz w:val="20"/>
          <w:lang w:val="af-ZA"/>
        </w:rPr>
        <w:t xml:space="preserve"> </w:t>
      </w:r>
      <w:r w:rsidRPr="00712340">
        <w:rPr>
          <w:rFonts w:ascii="GHEA Grapalat" w:hAnsi="GHEA Grapalat" w:cs="Sylfaen"/>
          <w:sz w:val="20"/>
          <w:lang w:val="ru-RU"/>
        </w:rPr>
        <w:t>օրվա</w:t>
      </w:r>
      <w:r w:rsidRPr="00712340">
        <w:rPr>
          <w:rFonts w:ascii="GHEA Grapalat" w:hAnsi="GHEA Grapalat" w:cs="Arial Unicode"/>
          <w:sz w:val="20"/>
          <w:lang w:val="af-ZA"/>
        </w:rPr>
        <w:t xml:space="preserve"> </w:t>
      </w:r>
      <w:r w:rsidRPr="00712340">
        <w:rPr>
          <w:rFonts w:ascii="GHEA Grapalat" w:hAnsi="GHEA Grapalat" w:cs="Sylfaen"/>
          <w:sz w:val="20"/>
          <w:lang w:val="ru-RU"/>
        </w:rPr>
        <w:t>ընթացքում</w:t>
      </w:r>
      <w:r w:rsidRPr="00712340">
        <w:rPr>
          <w:rFonts w:ascii="GHEA Grapalat" w:hAnsi="GHEA Grapalat" w:cs="Arial Unicode"/>
          <w:sz w:val="20"/>
          <w:lang w:val="af-ZA"/>
        </w:rPr>
        <w:t xml:space="preserve"> </w:t>
      </w:r>
      <w:r w:rsidRPr="00712340">
        <w:rPr>
          <w:rFonts w:ascii="GHEA Grapalat" w:hAnsi="GHEA Grapalat" w:cs="Sylfaen"/>
          <w:sz w:val="20"/>
          <w:lang w:val="ru-RU"/>
        </w:rPr>
        <w:t>փոփոխություն</w:t>
      </w:r>
      <w:r w:rsidRPr="00712340">
        <w:rPr>
          <w:rFonts w:ascii="GHEA Grapalat" w:hAnsi="GHEA Grapalat" w:cs="Arial Unicode"/>
          <w:sz w:val="20"/>
          <w:lang w:val="af-ZA"/>
        </w:rPr>
        <w:t xml:space="preserve"> </w:t>
      </w:r>
      <w:r w:rsidRPr="00712340">
        <w:rPr>
          <w:rFonts w:ascii="GHEA Grapalat" w:hAnsi="GHEA Grapalat" w:cs="Sylfaen"/>
          <w:sz w:val="20"/>
          <w:lang w:val="ru-RU"/>
        </w:rPr>
        <w:t>կատարելու</w:t>
      </w:r>
      <w:r w:rsidRPr="00712340">
        <w:rPr>
          <w:rFonts w:ascii="GHEA Grapalat" w:hAnsi="GHEA Grapalat" w:cs="Arial Unicode"/>
          <w:sz w:val="20"/>
          <w:lang w:val="af-ZA"/>
        </w:rPr>
        <w:t xml:space="preserve"> </w:t>
      </w:r>
      <w:r w:rsidRPr="00712340">
        <w:rPr>
          <w:rFonts w:ascii="GHEA Grapalat" w:hAnsi="GHEA Grapalat" w:cs="Sylfaen"/>
          <w:sz w:val="20"/>
          <w:lang w:val="ru-RU"/>
        </w:rPr>
        <w:t>և</w:t>
      </w:r>
      <w:r w:rsidRPr="00712340">
        <w:rPr>
          <w:rFonts w:ascii="GHEA Grapalat" w:hAnsi="GHEA Grapalat" w:cs="Arial Unicode"/>
          <w:sz w:val="20"/>
          <w:lang w:val="af-ZA"/>
        </w:rPr>
        <w:t xml:space="preserve"> </w:t>
      </w:r>
      <w:r w:rsidRPr="00712340">
        <w:rPr>
          <w:rFonts w:ascii="GHEA Grapalat" w:hAnsi="GHEA Grapalat" w:cs="Sylfaen"/>
          <w:sz w:val="20"/>
          <w:lang w:val="ru-RU"/>
        </w:rPr>
        <w:t>դրանք</w:t>
      </w:r>
      <w:r w:rsidRPr="00712340">
        <w:rPr>
          <w:rFonts w:ascii="GHEA Grapalat" w:hAnsi="GHEA Grapalat" w:cs="Arial Unicode"/>
          <w:sz w:val="20"/>
          <w:lang w:val="af-ZA"/>
        </w:rPr>
        <w:t xml:space="preserve"> </w:t>
      </w:r>
      <w:r w:rsidRPr="00712340">
        <w:rPr>
          <w:rFonts w:ascii="GHEA Grapalat" w:hAnsi="GHEA Grapalat" w:cs="Sylfaen"/>
          <w:sz w:val="20"/>
          <w:lang w:val="ru-RU"/>
        </w:rPr>
        <w:t>տրամադրելու</w:t>
      </w:r>
      <w:r w:rsidRPr="00712340">
        <w:rPr>
          <w:rFonts w:ascii="GHEA Grapalat" w:hAnsi="GHEA Grapalat" w:cs="Arial Unicode"/>
          <w:sz w:val="20"/>
          <w:lang w:val="af-ZA"/>
        </w:rPr>
        <w:t xml:space="preserve"> </w:t>
      </w:r>
      <w:r w:rsidRPr="00712340">
        <w:rPr>
          <w:rFonts w:ascii="GHEA Grapalat" w:hAnsi="GHEA Grapalat" w:cs="Sylfaen"/>
          <w:sz w:val="20"/>
          <w:lang w:val="ru-RU"/>
        </w:rPr>
        <w:t>պայմանների</w:t>
      </w:r>
      <w:r w:rsidRPr="00712340">
        <w:rPr>
          <w:rFonts w:ascii="GHEA Grapalat" w:hAnsi="GHEA Grapalat" w:cs="Arial Unicode"/>
          <w:sz w:val="20"/>
          <w:lang w:val="af-ZA"/>
        </w:rPr>
        <w:t xml:space="preserve"> </w:t>
      </w:r>
      <w:r w:rsidRPr="00712340">
        <w:rPr>
          <w:rFonts w:ascii="GHEA Grapalat" w:hAnsi="GHEA Grapalat" w:cs="Sylfaen"/>
          <w:sz w:val="20"/>
          <w:lang w:val="ru-RU"/>
        </w:rPr>
        <w:t>մասին</w:t>
      </w:r>
      <w:r w:rsidRPr="00712340">
        <w:rPr>
          <w:rFonts w:ascii="GHEA Grapalat" w:hAnsi="GHEA Grapalat" w:cs="Arial Unicode"/>
          <w:sz w:val="20"/>
          <w:lang w:val="af-ZA"/>
        </w:rPr>
        <w:t xml:space="preserve"> </w:t>
      </w:r>
      <w:r w:rsidRPr="00712340">
        <w:rPr>
          <w:rFonts w:ascii="GHEA Grapalat" w:hAnsi="GHEA Grapalat" w:cs="Sylfaen"/>
          <w:sz w:val="20"/>
          <w:lang w:val="ru-RU"/>
        </w:rPr>
        <w:t>հայտարարություն</w:t>
      </w:r>
      <w:r w:rsidRPr="00712340">
        <w:rPr>
          <w:rFonts w:ascii="GHEA Grapalat" w:hAnsi="GHEA Grapalat" w:cs="Arial Unicode"/>
          <w:sz w:val="20"/>
          <w:lang w:val="af-ZA"/>
        </w:rPr>
        <w:t xml:space="preserve"> </w:t>
      </w:r>
      <w:r w:rsidRPr="00712340">
        <w:rPr>
          <w:rFonts w:ascii="GHEA Grapalat" w:hAnsi="GHEA Grapalat" w:cs="Sylfaen"/>
          <w:sz w:val="20"/>
          <w:lang w:val="ru-RU"/>
        </w:rPr>
        <w:t>է</w:t>
      </w:r>
      <w:r w:rsidRPr="00712340">
        <w:rPr>
          <w:rFonts w:ascii="GHEA Grapalat" w:hAnsi="GHEA Grapalat" w:cs="Arial Unicode"/>
          <w:sz w:val="20"/>
          <w:lang w:val="af-ZA"/>
        </w:rPr>
        <w:t xml:space="preserve"> </w:t>
      </w:r>
      <w:r w:rsidRPr="00712340">
        <w:rPr>
          <w:rFonts w:ascii="GHEA Grapalat" w:hAnsi="GHEA Grapalat" w:cs="Sylfaen"/>
          <w:sz w:val="20"/>
          <w:lang w:val="ru-RU"/>
        </w:rPr>
        <w:t>հրապարակվում</w:t>
      </w:r>
      <w:r w:rsidRPr="00712340">
        <w:rPr>
          <w:rFonts w:ascii="GHEA Grapalat" w:hAnsi="GHEA Grapalat" w:cs="Arial Unicode"/>
          <w:sz w:val="20"/>
          <w:lang w:val="af-ZA"/>
        </w:rPr>
        <w:t xml:space="preserve"> </w:t>
      </w:r>
      <w:r w:rsidRPr="00712340">
        <w:rPr>
          <w:rFonts w:ascii="GHEA Grapalat" w:hAnsi="GHEA Grapalat" w:cs="Sylfaen"/>
          <w:sz w:val="20"/>
          <w:lang w:val="ru-RU"/>
        </w:rPr>
        <w:t>տեղեկագրում</w:t>
      </w:r>
      <w:r w:rsidR="004D5671" w:rsidRPr="00712340">
        <w:rPr>
          <w:rFonts w:ascii="GHEA Grapalat" w:hAnsi="GHEA Grapalat" w:cs="Tahoma"/>
          <w:sz w:val="20"/>
        </w:rPr>
        <w:t>։</w:t>
      </w:r>
      <w:r w:rsidRPr="00712340">
        <w:rPr>
          <w:rFonts w:ascii="GHEA Grapalat" w:hAnsi="GHEA Grapalat" w:cs="Arial Unicode"/>
          <w:sz w:val="20"/>
          <w:lang w:val="af-ZA"/>
        </w:rPr>
        <w:t xml:space="preserve"> </w:t>
      </w:r>
    </w:p>
    <w:p w:rsidR="00DB26AF" w:rsidRPr="00E81BDB" w:rsidRDefault="005754F7" w:rsidP="00EF3662">
      <w:pPr>
        <w:autoSpaceDE w:val="0"/>
        <w:autoSpaceDN w:val="0"/>
        <w:adjustRightInd w:val="0"/>
        <w:ind w:firstLine="567"/>
        <w:jc w:val="both"/>
        <w:rPr>
          <w:rFonts w:ascii="GHEA Grapalat" w:hAnsi="GHEA Grapalat" w:cs="Sylfaen"/>
          <w:sz w:val="20"/>
          <w:lang w:val="hy-AM"/>
        </w:rPr>
      </w:pPr>
      <w:r w:rsidRPr="0071234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E81BDB">
        <w:rPr>
          <w:rFonts w:ascii="GHEA Grapalat" w:hAnsi="GHEA Grapalat" w:cs="Sylfaen"/>
          <w:sz w:val="20"/>
          <w:lang w:val="hy-AM"/>
        </w:rPr>
        <w:t>ս</w:t>
      </w:r>
      <w:r w:rsidRPr="0071234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E81BDB">
        <w:rPr>
          <w:rFonts w:ascii="GHEA Grapalat" w:hAnsi="GHEA Grapalat" w:cs="Sylfaen"/>
          <w:sz w:val="20"/>
          <w:lang w:val="hy-AM"/>
        </w:rPr>
        <w:t xml:space="preserve"> </w:t>
      </w:r>
    </w:p>
    <w:p w:rsidR="006C778B" w:rsidRPr="00712340" w:rsidRDefault="00096865" w:rsidP="00D8710B">
      <w:pPr>
        <w:autoSpaceDE w:val="0"/>
        <w:autoSpaceDN w:val="0"/>
        <w:adjustRightInd w:val="0"/>
        <w:ind w:firstLine="567"/>
        <w:jc w:val="both"/>
        <w:rPr>
          <w:rFonts w:ascii="GHEA Grapalat" w:hAnsi="GHEA Grapalat" w:cs="Sylfaen"/>
          <w:sz w:val="20"/>
          <w:lang w:val="af-ZA"/>
        </w:rPr>
      </w:pPr>
      <w:r w:rsidRPr="00712340">
        <w:rPr>
          <w:rFonts w:ascii="GHEA Grapalat" w:hAnsi="GHEA Grapalat" w:cs="Arial Unicode"/>
          <w:sz w:val="20"/>
          <w:lang w:val="hy-AM"/>
        </w:rPr>
        <w:t>3.</w:t>
      </w:r>
      <w:r w:rsidR="001F0EE2" w:rsidRPr="00E81BDB">
        <w:rPr>
          <w:rFonts w:ascii="GHEA Grapalat" w:hAnsi="GHEA Grapalat" w:cs="Arial Unicode"/>
          <w:sz w:val="20"/>
          <w:lang w:val="hy-AM"/>
        </w:rPr>
        <w:t xml:space="preserve">5 </w:t>
      </w:r>
      <w:r w:rsidRPr="00712340">
        <w:rPr>
          <w:rFonts w:ascii="GHEA Grapalat" w:hAnsi="GHEA Grapalat" w:cs="Sylfaen"/>
          <w:sz w:val="20"/>
          <w:lang w:val="hy-AM"/>
        </w:rPr>
        <w:t>Հրավերում</w:t>
      </w:r>
      <w:r w:rsidRPr="00712340">
        <w:rPr>
          <w:rFonts w:ascii="GHEA Grapalat" w:hAnsi="GHEA Grapalat" w:cs="Arial Unicode"/>
          <w:sz w:val="20"/>
          <w:lang w:val="hy-AM"/>
        </w:rPr>
        <w:t xml:space="preserve"> </w:t>
      </w:r>
      <w:r w:rsidRPr="00712340">
        <w:rPr>
          <w:rFonts w:ascii="GHEA Grapalat" w:hAnsi="GHEA Grapalat" w:cs="Sylfaen"/>
          <w:sz w:val="20"/>
          <w:lang w:val="hy-AM"/>
        </w:rPr>
        <w:t>փոփոխություններ</w:t>
      </w:r>
      <w:r w:rsidRPr="00712340">
        <w:rPr>
          <w:rFonts w:ascii="GHEA Grapalat" w:hAnsi="GHEA Grapalat" w:cs="Arial Unicode"/>
          <w:sz w:val="20"/>
          <w:lang w:val="hy-AM"/>
        </w:rPr>
        <w:t xml:space="preserve"> </w:t>
      </w:r>
      <w:r w:rsidRPr="00712340">
        <w:rPr>
          <w:rFonts w:ascii="GHEA Grapalat" w:hAnsi="GHEA Grapalat" w:cs="Sylfaen"/>
          <w:sz w:val="20"/>
          <w:lang w:val="hy-AM"/>
        </w:rPr>
        <w:t>կատարվելու</w:t>
      </w:r>
      <w:r w:rsidRPr="00712340">
        <w:rPr>
          <w:rFonts w:ascii="GHEA Grapalat" w:hAnsi="GHEA Grapalat" w:cs="Arial Unicode"/>
          <w:sz w:val="20"/>
          <w:lang w:val="hy-AM"/>
        </w:rPr>
        <w:t xml:space="preserve"> </w:t>
      </w:r>
      <w:r w:rsidRPr="00712340">
        <w:rPr>
          <w:rFonts w:ascii="GHEA Grapalat" w:hAnsi="GHEA Grapalat" w:cs="Sylfaen"/>
          <w:sz w:val="20"/>
          <w:lang w:val="hy-AM"/>
        </w:rPr>
        <w:t>դեպքում</w:t>
      </w:r>
      <w:r w:rsidRPr="00712340">
        <w:rPr>
          <w:rFonts w:ascii="GHEA Grapalat" w:hAnsi="GHEA Grapalat" w:cs="Arial Unicode"/>
          <w:sz w:val="20"/>
          <w:lang w:val="hy-AM"/>
        </w:rPr>
        <w:t xml:space="preserve"> </w:t>
      </w:r>
      <w:r w:rsidRPr="00712340">
        <w:rPr>
          <w:rFonts w:ascii="GHEA Grapalat" w:hAnsi="GHEA Grapalat" w:cs="Sylfaen"/>
          <w:sz w:val="20"/>
          <w:lang w:val="hy-AM"/>
        </w:rPr>
        <w:t>հայտերը</w:t>
      </w:r>
      <w:r w:rsidRPr="00712340">
        <w:rPr>
          <w:rFonts w:ascii="GHEA Grapalat" w:hAnsi="GHEA Grapalat" w:cs="Arial Unicode"/>
          <w:sz w:val="20"/>
          <w:lang w:val="hy-AM"/>
        </w:rPr>
        <w:t xml:space="preserve"> </w:t>
      </w:r>
      <w:r w:rsidRPr="00712340">
        <w:rPr>
          <w:rFonts w:ascii="GHEA Grapalat" w:hAnsi="GHEA Grapalat" w:cs="Sylfaen"/>
          <w:sz w:val="20"/>
          <w:lang w:val="hy-AM"/>
        </w:rPr>
        <w:t>ներկայացնելու</w:t>
      </w:r>
      <w:r w:rsidRPr="00712340">
        <w:rPr>
          <w:rFonts w:ascii="GHEA Grapalat" w:hAnsi="GHEA Grapalat" w:cs="Arial Unicode"/>
          <w:sz w:val="20"/>
          <w:lang w:val="hy-AM"/>
        </w:rPr>
        <w:t xml:space="preserve"> </w:t>
      </w:r>
      <w:r w:rsidRPr="00712340">
        <w:rPr>
          <w:rFonts w:ascii="GHEA Grapalat" w:hAnsi="GHEA Grapalat" w:cs="Sylfaen"/>
          <w:sz w:val="20"/>
          <w:lang w:val="hy-AM"/>
        </w:rPr>
        <w:t>վերջնաժամկետը</w:t>
      </w:r>
      <w:r w:rsidRPr="00712340">
        <w:rPr>
          <w:rFonts w:ascii="GHEA Grapalat" w:hAnsi="GHEA Grapalat" w:cs="Arial Unicode"/>
          <w:sz w:val="20"/>
          <w:lang w:val="hy-AM"/>
        </w:rPr>
        <w:t xml:space="preserve"> </w:t>
      </w:r>
      <w:r w:rsidRPr="00712340">
        <w:rPr>
          <w:rFonts w:ascii="GHEA Grapalat" w:hAnsi="GHEA Grapalat" w:cs="Sylfaen"/>
          <w:sz w:val="20"/>
          <w:lang w:val="hy-AM"/>
        </w:rPr>
        <w:t>հաշվվում</w:t>
      </w:r>
      <w:r w:rsidRPr="00712340">
        <w:rPr>
          <w:rFonts w:ascii="GHEA Grapalat" w:hAnsi="GHEA Grapalat" w:cs="Arial Unicode"/>
          <w:sz w:val="20"/>
          <w:lang w:val="hy-AM"/>
        </w:rPr>
        <w:t xml:space="preserve"> </w:t>
      </w:r>
      <w:r w:rsidRPr="00712340">
        <w:rPr>
          <w:rFonts w:ascii="GHEA Grapalat" w:hAnsi="GHEA Grapalat" w:cs="Sylfaen"/>
          <w:sz w:val="20"/>
          <w:lang w:val="hy-AM"/>
        </w:rPr>
        <w:t>է</w:t>
      </w:r>
      <w:r w:rsidRPr="00712340">
        <w:rPr>
          <w:rFonts w:ascii="GHEA Grapalat" w:hAnsi="GHEA Grapalat" w:cs="Arial Unicode"/>
          <w:sz w:val="20"/>
          <w:lang w:val="hy-AM"/>
        </w:rPr>
        <w:t xml:space="preserve"> </w:t>
      </w:r>
      <w:r w:rsidRPr="00712340">
        <w:rPr>
          <w:rFonts w:ascii="GHEA Grapalat" w:hAnsi="GHEA Grapalat" w:cs="Sylfaen"/>
          <w:sz w:val="20"/>
          <w:lang w:val="hy-AM"/>
        </w:rPr>
        <w:t>այդ</w:t>
      </w:r>
      <w:r w:rsidRPr="00712340">
        <w:rPr>
          <w:rFonts w:ascii="GHEA Grapalat" w:hAnsi="GHEA Grapalat" w:cs="Arial Unicode"/>
          <w:sz w:val="20"/>
          <w:lang w:val="hy-AM"/>
        </w:rPr>
        <w:t xml:space="preserve"> </w:t>
      </w:r>
      <w:r w:rsidRPr="00712340">
        <w:rPr>
          <w:rFonts w:ascii="GHEA Grapalat" w:hAnsi="GHEA Grapalat" w:cs="Sylfaen"/>
          <w:sz w:val="20"/>
          <w:lang w:val="hy-AM"/>
        </w:rPr>
        <w:t>փոփոխությունների</w:t>
      </w:r>
      <w:r w:rsidRPr="00712340">
        <w:rPr>
          <w:rFonts w:ascii="GHEA Grapalat" w:hAnsi="GHEA Grapalat" w:cs="Arial Unicode"/>
          <w:sz w:val="20"/>
          <w:lang w:val="hy-AM"/>
        </w:rPr>
        <w:t xml:space="preserve"> </w:t>
      </w:r>
      <w:r w:rsidRPr="00712340">
        <w:rPr>
          <w:rFonts w:ascii="GHEA Grapalat" w:hAnsi="GHEA Grapalat" w:cs="Sylfaen"/>
          <w:sz w:val="20"/>
          <w:lang w:val="hy-AM"/>
        </w:rPr>
        <w:t>մասին</w:t>
      </w:r>
      <w:r w:rsidRPr="00712340">
        <w:rPr>
          <w:rFonts w:ascii="GHEA Grapalat" w:hAnsi="GHEA Grapalat" w:cs="Arial Unicode"/>
          <w:sz w:val="20"/>
          <w:lang w:val="hy-AM"/>
        </w:rPr>
        <w:t xml:space="preserve"> </w:t>
      </w:r>
      <w:r w:rsidRPr="00712340">
        <w:rPr>
          <w:rFonts w:ascii="GHEA Grapalat" w:hAnsi="GHEA Grapalat" w:cs="Sylfaen"/>
          <w:sz w:val="20"/>
          <w:lang w:val="hy-AM"/>
        </w:rPr>
        <w:t>տեղեկագրում</w:t>
      </w:r>
      <w:r w:rsidRPr="00712340">
        <w:rPr>
          <w:rFonts w:ascii="GHEA Grapalat" w:hAnsi="GHEA Grapalat" w:cs="Arial"/>
          <w:sz w:val="20"/>
          <w:lang w:val="hy-AM"/>
        </w:rPr>
        <w:t xml:space="preserve"> </w:t>
      </w:r>
      <w:r w:rsidRPr="00712340">
        <w:rPr>
          <w:rFonts w:ascii="GHEA Grapalat" w:hAnsi="GHEA Grapalat" w:cs="Sylfaen"/>
          <w:sz w:val="20"/>
          <w:lang w:val="hy-AM"/>
        </w:rPr>
        <w:t>հայտարարության</w:t>
      </w:r>
      <w:r w:rsidRPr="00712340">
        <w:rPr>
          <w:rFonts w:ascii="GHEA Grapalat" w:hAnsi="GHEA Grapalat" w:cs="Arial Unicode"/>
          <w:sz w:val="20"/>
          <w:lang w:val="hy-AM"/>
        </w:rPr>
        <w:t xml:space="preserve"> </w:t>
      </w:r>
      <w:r w:rsidRPr="00712340">
        <w:rPr>
          <w:rFonts w:ascii="GHEA Grapalat" w:hAnsi="GHEA Grapalat" w:cs="Sylfaen"/>
          <w:sz w:val="20"/>
          <w:lang w:val="hy-AM"/>
        </w:rPr>
        <w:t>հրապարակման</w:t>
      </w:r>
      <w:r w:rsidRPr="00712340">
        <w:rPr>
          <w:rFonts w:ascii="GHEA Grapalat" w:hAnsi="GHEA Grapalat" w:cs="Arial Unicode"/>
          <w:sz w:val="20"/>
          <w:lang w:val="hy-AM"/>
        </w:rPr>
        <w:t xml:space="preserve"> </w:t>
      </w:r>
      <w:r w:rsidRPr="00712340">
        <w:rPr>
          <w:rFonts w:ascii="GHEA Grapalat" w:hAnsi="GHEA Grapalat" w:cs="Sylfaen"/>
          <w:sz w:val="20"/>
          <w:lang w:val="hy-AM"/>
        </w:rPr>
        <w:t>օրվանից</w:t>
      </w:r>
      <w:r w:rsidR="004D5671" w:rsidRPr="00712340">
        <w:rPr>
          <w:rFonts w:ascii="GHEA Grapalat" w:hAnsi="GHEA Grapalat" w:cs="Tahoma"/>
          <w:sz w:val="20"/>
          <w:lang w:val="hy-AM"/>
        </w:rPr>
        <w:t>։</w:t>
      </w:r>
      <w:r w:rsidRPr="00712340">
        <w:rPr>
          <w:rFonts w:ascii="GHEA Grapalat" w:hAnsi="GHEA Grapalat" w:cs="Arial Unicode"/>
          <w:sz w:val="20"/>
          <w:lang w:val="hy-AM"/>
        </w:rPr>
        <w:t xml:space="preserve"> </w:t>
      </w:r>
    </w:p>
    <w:p w:rsidR="00B051BE" w:rsidRPr="00712340" w:rsidRDefault="00B051BE" w:rsidP="00EF3662">
      <w:pPr>
        <w:jc w:val="center"/>
        <w:rPr>
          <w:rFonts w:ascii="GHEA Grapalat" w:hAnsi="GHEA Grapalat"/>
          <w:b/>
          <w:sz w:val="20"/>
          <w:lang w:val="hy-AM"/>
        </w:rPr>
      </w:pPr>
    </w:p>
    <w:p w:rsidR="00096865" w:rsidRPr="00712340" w:rsidRDefault="00955A1E" w:rsidP="00EF3662">
      <w:pPr>
        <w:jc w:val="center"/>
        <w:rPr>
          <w:rFonts w:ascii="GHEA Grapalat" w:hAnsi="GHEA Grapalat" w:cs="Arial"/>
          <w:b/>
          <w:sz w:val="20"/>
          <w:lang w:val="hy-AM"/>
        </w:rPr>
      </w:pPr>
      <w:r w:rsidRPr="00712340">
        <w:rPr>
          <w:rFonts w:ascii="GHEA Grapalat" w:hAnsi="GHEA Grapalat"/>
          <w:b/>
          <w:sz w:val="20"/>
          <w:lang w:val="hy-AM"/>
        </w:rPr>
        <w:t xml:space="preserve">4.  </w:t>
      </w:r>
      <w:r w:rsidRPr="00712340">
        <w:rPr>
          <w:rFonts w:ascii="GHEA Grapalat" w:hAnsi="GHEA Grapalat" w:cs="Sylfaen"/>
          <w:b/>
          <w:sz w:val="20"/>
          <w:lang w:val="hy-AM"/>
        </w:rPr>
        <w:t>ՀԱՅՏԸ</w:t>
      </w:r>
      <w:r w:rsidRPr="00712340">
        <w:rPr>
          <w:rFonts w:ascii="GHEA Grapalat" w:hAnsi="GHEA Grapalat" w:cs="Arial"/>
          <w:b/>
          <w:sz w:val="20"/>
          <w:lang w:val="hy-AM"/>
        </w:rPr>
        <w:t xml:space="preserve"> </w:t>
      </w:r>
      <w:r w:rsidRPr="00712340">
        <w:rPr>
          <w:rFonts w:ascii="GHEA Grapalat" w:hAnsi="GHEA Grapalat" w:cs="Sylfaen"/>
          <w:b/>
          <w:sz w:val="20"/>
          <w:lang w:val="hy-AM"/>
        </w:rPr>
        <w:t>ՆԵՐԿԱՅԱՑՆԵԼՈՒ</w:t>
      </w:r>
      <w:r w:rsidRPr="00712340">
        <w:rPr>
          <w:rFonts w:ascii="GHEA Grapalat" w:hAnsi="GHEA Grapalat" w:cs="Arial"/>
          <w:b/>
          <w:sz w:val="20"/>
          <w:lang w:val="hy-AM"/>
        </w:rPr>
        <w:t xml:space="preserve"> </w:t>
      </w:r>
      <w:r w:rsidRPr="00712340">
        <w:rPr>
          <w:rFonts w:ascii="GHEA Grapalat" w:hAnsi="GHEA Grapalat" w:cs="Sylfaen"/>
          <w:b/>
          <w:sz w:val="20"/>
          <w:lang w:val="hy-AM"/>
        </w:rPr>
        <w:t>ԿԱՐԳԸ</w:t>
      </w:r>
    </w:p>
    <w:p w:rsidR="00096865" w:rsidRPr="00712340" w:rsidRDefault="00096865" w:rsidP="00EF3662">
      <w:pPr>
        <w:jc w:val="center"/>
        <w:rPr>
          <w:rFonts w:ascii="GHEA Grapalat" w:hAnsi="GHEA Grapalat"/>
          <w:b/>
          <w:sz w:val="20"/>
          <w:lang w:val="hy-AM"/>
        </w:rPr>
      </w:pPr>
      <w:r w:rsidRPr="00712340">
        <w:rPr>
          <w:rFonts w:ascii="GHEA Grapalat" w:hAnsi="GHEA Grapalat"/>
          <w:b/>
          <w:sz w:val="20"/>
          <w:lang w:val="hy-AM"/>
        </w:rPr>
        <w:t xml:space="preserve">  </w:t>
      </w:r>
    </w:p>
    <w:p w:rsidR="00A3468D" w:rsidRPr="00712340" w:rsidRDefault="00096865" w:rsidP="00A3468D">
      <w:pPr>
        <w:ind w:firstLine="567"/>
        <w:jc w:val="both"/>
        <w:rPr>
          <w:rFonts w:ascii="GHEA Grapalat" w:hAnsi="GHEA Grapalat"/>
          <w:sz w:val="20"/>
          <w:lang w:val="af-ZA"/>
        </w:rPr>
      </w:pPr>
      <w:r w:rsidRPr="00712340">
        <w:rPr>
          <w:rFonts w:ascii="GHEA Grapalat" w:hAnsi="GHEA Grapalat"/>
          <w:sz w:val="20"/>
          <w:lang w:val="hy-AM"/>
        </w:rPr>
        <w:t>4</w:t>
      </w:r>
      <w:r w:rsidRPr="00712340">
        <w:rPr>
          <w:rFonts w:ascii="GHEA Grapalat" w:hAnsi="GHEA Grapalat" w:cs="Sylfaen"/>
          <w:sz w:val="20"/>
          <w:lang w:val="hy-AM"/>
        </w:rPr>
        <w:t xml:space="preserve">.1 </w:t>
      </w:r>
      <w:r w:rsidR="00A3468D" w:rsidRPr="00E81BDB">
        <w:rPr>
          <w:rFonts w:ascii="GHEA Grapalat" w:hAnsi="GHEA Grapalat" w:cs="Sylfaen"/>
          <w:sz w:val="20"/>
          <w:lang w:val="hy-AM"/>
        </w:rPr>
        <w:t>Սույն</w:t>
      </w:r>
      <w:r w:rsidR="00A3468D" w:rsidRPr="00712340">
        <w:rPr>
          <w:rFonts w:ascii="GHEA Grapalat" w:hAnsi="GHEA Grapalat" w:cs="Sylfaen"/>
          <w:sz w:val="20"/>
          <w:lang w:val="af-ZA"/>
        </w:rPr>
        <w:t xml:space="preserve"> </w:t>
      </w:r>
      <w:r w:rsidR="00A3468D" w:rsidRPr="00E81BDB">
        <w:rPr>
          <w:rFonts w:ascii="GHEA Grapalat" w:hAnsi="GHEA Grapalat" w:cs="Sylfaen"/>
          <w:sz w:val="20"/>
          <w:lang w:val="hy-AM"/>
        </w:rPr>
        <w:t>ընթացակարգին</w:t>
      </w:r>
      <w:r w:rsidR="00A3468D" w:rsidRPr="00712340">
        <w:rPr>
          <w:rFonts w:ascii="GHEA Grapalat" w:hAnsi="GHEA Grapalat" w:cs="Sylfaen"/>
          <w:sz w:val="20"/>
          <w:lang w:val="af-ZA"/>
        </w:rPr>
        <w:t xml:space="preserve"> </w:t>
      </w:r>
      <w:r w:rsidR="00A3468D" w:rsidRPr="00E81BDB">
        <w:rPr>
          <w:rFonts w:ascii="GHEA Grapalat" w:hAnsi="GHEA Grapalat" w:cs="Sylfaen"/>
          <w:sz w:val="20"/>
          <w:lang w:val="hy-AM"/>
        </w:rPr>
        <w:t>մասնակցելու</w:t>
      </w:r>
      <w:r w:rsidR="00A3468D" w:rsidRPr="00712340">
        <w:rPr>
          <w:rFonts w:ascii="GHEA Grapalat" w:hAnsi="GHEA Grapalat" w:cs="Sylfaen"/>
          <w:sz w:val="20"/>
          <w:lang w:val="af-ZA"/>
        </w:rPr>
        <w:t xml:space="preserve"> </w:t>
      </w:r>
      <w:r w:rsidR="00A3468D" w:rsidRPr="00E81BDB">
        <w:rPr>
          <w:rFonts w:ascii="GHEA Grapalat" w:hAnsi="GHEA Grapalat" w:cs="Sylfaen"/>
          <w:sz w:val="20"/>
          <w:lang w:val="hy-AM"/>
        </w:rPr>
        <w:t>համար</w:t>
      </w:r>
      <w:r w:rsidR="00A3468D" w:rsidRPr="00712340">
        <w:rPr>
          <w:rFonts w:ascii="GHEA Grapalat" w:hAnsi="GHEA Grapalat" w:cs="Sylfaen"/>
          <w:sz w:val="20"/>
          <w:lang w:val="af-ZA"/>
        </w:rPr>
        <w:t xml:space="preserve"> </w:t>
      </w:r>
      <w:r w:rsidR="00A3468D" w:rsidRPr="00E81BDB">
        <w:rPr>
          <w:rFonts w:ascii="GHEA Grapalat" w:hAnsi="GHEA Grapalat" w:cs="Sylfaen"/>
          <w:sz w:val="20"/>
          <w:lang w:val="hy-AM"/>
        </w:rPr>
        <w:t>մասնակիցը</w:t>
      </w:r>
      <w:r w:rsidR="00A3468D" w:rsidRPr="00712340">
        <w:rPr>
          <w:rFonts w:ascii="GHEA Grapalat" w:hAnsi="GHEA Grapalat" w:cs="Sylfaen"/>
          <w:sz w:val="20"/>
          <w:lang w:val="af-ZA"/>
        </w:rPr>
        <w:t xml:space="preserve"> </w:t>
      </w:r>
      <w:r w:rsidR="00A3468D" w:rsidRPr="00E81BDB">
        <w:rPr>
          <w:rFonts w:ascii="GHEA Grapalat" w:hAnsi="GHEA Grapalat" w:cs="Sylfaen"/>
          <w:sz w:val="20"/>
          <w:lang w:val="hy-AM"/>
        </w:rPr>
        <w:t>հանձնաժողովին</w:t>
      </w:r>
      <w:r w:rsidR="00A3468D" w:rsidRPr="00712340">
        <w:rPr>
          <w:rFonts w:ascii="GHEA Grapalat" w:hAnsi="GHEA Grapalat" w:cs="Sylfaen"/>
          <w:sz w:val="20"/>
          <w:lang w:val="af-ZA"/>
        </w:rPr>
        <w:t xml:space="preserve"> </w:t>
      </w:r>
      <w:r w:rsidR="00A3468D" w:rsidRPr="00E81BDB">
        <w:rPr>
          <w:rFonts w:ascii="GHEA Grapalat" w:hAnsi="GHEA Grapalat" w:cs="Sylfaen"/>
          <w:sz w:val="20"/>
          <w:lang w:val="hy-AM"/>
        </w:rPr>
        <w:t>ներկայացնում</w:t>
      </w:r>
      <w:r w:rsidR="00A3468D" w:rsidRPr="00712340">
        <w:rPr>
          <w:rFonts w:ascii="GHEA Grapalat" w:hAnsi="GHEA Grapalat" w:cs="Sylfaen"/>
          <w:sz w:val="20"/>
          <w:lang w:val="af-ZA"/>
        </w:rPr>
        <w:t xml:space="preserve"> </w:t>
      </w:r>
      <w:r w:rsidR="00A3468D" w:rsidRPr="00E81BDB">
        <w:rPr>
          <w:rFonts w:ascii="GHEA Grapalat" w:hAnsi="GHEA Grapalat" w:cs="Sylfaen"/>
          <w:sz w:val="20"/>
          <w:lang w:val="hy-AM"/>
        </w:rPr>
        <w:t>է</w:t>
      </w:r>
      <w:r w:rsidR="00A3468D" w:rsidRPr="00712340">
        <w:rPr>
          <w:rFonts w:ascii="GHEA Grapalat" w:hAnsi="GHEA Grapalat" w:cs="Sylfaen"/>
          <w:sz w:val="20"/>
          <w:lang w:val="af-ZA"/>
        </w:rPr>
        <w:t xml:space="preserve"> </w:t>
      </w:r>
      <w:r w:rsidR="00A3468D" w:rsidRPr="00E81BDB">
        <w:rPr>
          <w:rFonts w:ascii="GHEA Grapalat" w:hAnsi="GHEA Grapalat" w:cs="Sylfaen"/>
          <w:sz w:val="20"/>
          <w:lang w:val="hy-AM"/>
        </w:rPr>
        <w:t>հայտ</w:t>
      </w:r>
      <w:r w:rsidR="00A3468D" w:rsidRPr="00E81BDB">
        <w:rPr>
          <w:rFonts w:ascii="GHEA Grapalat" w:hAnsi="GHEA Grapalat" w:cs="Tahoma"/>
          <w:sz w:val="20"/>
          <w:lang w:val="hy-AM"/>
        </w:rPr>
        <w:t>։</w:t>
      </w:r>
      <w:r w:rsidR="00A3468D" w:rsidRPr="00712340">
        <w:rPr>
          <w:rFonts w:ascii="GHEA Grapalat" w:hAnsi="GHEA Grapalat"/>
          <w:sz w:val="20"/>
          <w:lang w:val="af-ZA"/>
        </w:rPr>
        <w:t xml:space="preserve"> </w:t>
      </w:r>
      <w:r w:rsidR="00A3468D" w:rsidRPr="00712340">
        <w:rPr>
          <w:rFonts w:ascii="GHEA Grapalat" w:hAnsi="GHEA Grapalat" w:cs="Sylfaen"/>
          <w:sz w:val="20"/>
        </w:rPr>
        <w:t>Հայտը</w:t>
      </w:r>
      <w:r w:rsidR="00A3468D" w:rsidRPr="00712340">
        <w:rPr>
          <w:rFonts w:ascii="GHEA Grapalat" w:hAnsi="GHEA Grapalat" w:cs="Sylfaen"/>
          <w:sz w:val="20"/>
          <w:lang w:val="af-ZA"/>
        </w:rPr>
        <w:t xml:space="preserve"> </w:t>
      </w:r>
      <w:r w:rsidR="00A3468D" w:rsidRPr="00712340">
        <w:rPr>
          <w:rFonts w:ascii="GHEA Grapalat" w:hAnsi="GHEA Grapalat" w:cs="Sylfaen"/>
          <w:sz w:val="20"/>
        </w:rPr>
        <w:t>սույն</w:t>
      </w:r>
      <w:r w:rsidR="00A3468D" w:rsidRPr="00712340">
        <w:rPr>
          <w:rFonts w:ascii="GHEA Grapalat" w:hAnsi="GHEA Grapalat" w:cs="Sylfaen"/>
          <w:sz w:val="20"/>
          <w:lang w:val="af-ZA"/>
        </w:rPr>
        <w:t xml:space="preserve"> </w:t>
      </w:r>
      <w:r w:rsidR="00A3468D" w:rsidRPr="00712340">
        <w:rPr>
          <w:rFonts w:ascii="GHEA Grapalat" w:hAnsi="GHEA Grapalat" w:cs="Sylfaen"/>
          <w:sz w:val="20"/>
        </w:rPr>
        <w:t>հրավերի</w:t>
      </w:r>
      <w:r w:rsidR="00A3468D" w:rsidRPr="00712340">
        <w:rPr>
          <w:rFonts w:ascii="GHEA Grapalat" w:hAnsi="GHEA Grapalat" w:cs="Sylfaen"/>
          <w:sz w:val="20"/>
          <w:lang w:val="af-ZA"/>
        </w:rPr>
        <w:t xml:space="preserve"> </w:t>
      </w:r>
      <w:r w:rsidR="00A3468D" w:rsidRPr="00712340">
        <w:rPr>
          <w:rFonts w:ascii="GHEA Grapalat" w:hAnsi="GHEA Grapalat" w:cs="Sylfaen"/>
          <w:sz w:val="20"/>
        </w:rPr>
        <w:t>հիման</w:t>
      </w:r>
      <w:r w:rsidR="00A3468D" w:rsidRPr="00712340">
        <w:rPr>
          <w:rFonts w:ascii="GHEA Grapalat" w:hAnsi="GHEA Grapalat" w:cs="Sylfaen"/>
          <w:sz w:val="20"/>
          <w:lang w:val="af-ZA"/>
        </w:rPr>
        <w:t xml:space="preserve"> </w:t>
      </w:r>
      <w:r w:rsidR="00A3468D" w:rsidRPr="00712340">
        <w:rPr>
          <w:rFonts w:ascii="GHEA Grapalat" w:hAnsi="GHEA Grapalat" w:cs="Sylfaen"/>
          <w:sz w:val="20"/>
        </w:rPr>
        <w:t>վրա</w:t>
      </w:r>
      <w:r w:rsidR="00A3468D" w:rsidRPr="00712340">
        <w:rPr>
          <w:rFonts w:ascii="GHEA Grapalat" w:hAnsi="GHEA Grapalat" w:cs="Sylfaen"/>
          <w:sz w:val="20"/>
          <w:lang w:val="af-ZA"/>
        </w:rPr>
        <w:t xml:space="preserve"> </w:t>
      </w:r>
      <w:r w:rsidR="00A3468D" w:rsidRPr="00712340">
        <w:rPr>
          <w:rFonts w:ascii="GHEA Grapalat" w:hAnsi="GHEA Grapalat" w:cs="Sylfaen"/>
          <w:sz w:val="20"/>
        </w:rPr>
        <w:t>մասնակցի</w:t>
      </w:r>
      <w:r w:rsidR="00A3468D" w:rsidRPr="00712340">
        <w:rPr>
          <w:rFonts w:ascii="GHEA Grapalat" w:hAnsi="GHEA Grapalat" w:cs="Sylfaen"/>
          <w:sz w:val="20"/>
          <w:lang w:val="af-ZA"/>
        </w:rPr>
        <w:t xml:space="preserve"> </w:t>
      </w:r>
      <w:r w:rsidR="00A3468D" w:rsidRPr="00712340">
        <w:rPr>
          <w:rFonts w:ascii="GHEA Grapalat" w:hAnsi="GHEA Grapalat" w:cs="Sylfaen"/>
          <w:sz w:val="20"/>
        </w:rPr>
        <w:t>կողմից</w:t>
      </w:r>
      <w:r w:rsidR="00A3468D" w:rsidRPr="00712340">
        <w:rPr>
          <w:rFonts w:ascii="GHEA Grapalat" w:hAnsi="GHEA Grapalat" w:cs="Sylfaen"/>
          <w:sz w:val="20"/>
          <w:lang w:val="af-ZA"/>
        </w:rPr>
        <w:t xml:space="preserve"> </w:t>
      </w:r>
      <w:r w:rsidR="00A3468D" w:rsidRPr="00712340">
        <w:rPr>
          <w:rFonts w:ascii="GHEA Grapalat" w:hAnsi="GHEA Grapalat" w:cs="Sylfaen"/>
          <w:sz w:val="20"/>
        </w:rPr>
        <w:t>ներկայացվող</w:t>
      </w:r>
      <w:r w:rsidR="00A3468D" w:rsidRPr="00712340">
        <w:rPr>
          <w:rFonts w:ascii="GHEA Grapalat" w:hAnsi="GHEA Grapalat" w:cs="Sylfaen"/>
          <w:sz w:val="20"/>
          <w:lang w:val="af-ZA"/>
        </w:rPr>
        <w:t xml:space="preserve"> </w:t>
      </w:r>
      <w:r w:rsidR="00A3468D" w:rsidRPr="00712340">
        <w:rPr>
          <w:rFonts w:ascii="GHEA Grapalat" w:hAnsi="GHEA Grapalat" w:cs="Sylfaen"/>
          <w:sz w:val="20"/>
        </w:rPr>
        <w:t>առաջարկն</w:t>
      </w:r>
      <w:r w:rsidR="00A3468D" w:rsidRPr="00712340">
        <w:rPr>
          <w:rFonts w:ascii="GHEA Grapalat" w:hAnsi="GHEA Grapalat" w:cs="Sylfaen"/>
          <w:sz w:val="20"/>
          <w:lang w:val="af-ZA"/>
        </w:rPr>
        <w:t xml:space="preserve"> </w:t>
      </w:r>
      <w:r w:rsidR="00A3468D" w:rsidRPr="00712340">
        <w:rPr>
          <w:rFonts w:ascii="GHEA Grapalat" w:hAnsi="GHEA Grapalat" w:cs="Sylfaen"/>
          <w:sz w:val="20"/>
        </w:rPr>
        <w:t>է</w:t>
      </w:r>
      <w:r w:rsidR="00A3468D" w:rsidRPr="00712340">
        <w:rPr>
          <w:rFonts w:ascii="GHEA Grapalat" w:hAnsi="GHEA Grapalat" w:cs="Sylfaen"/>
          <w:sz w:val="20"/>
          <w:lang w:val="af-ZA"/>
        </w:rPr>
        <w:t>:</w:t>
      </w:r>
    </w:p>
    <w:p w:rsidR="00486B55" w:rsidRPr="00712340" w:rsidRDefault="00096865" w:rsidP="00EF3662">
      <w:pPr>
        <w:pStyle w:val="BodyTextIndent2"/>
        <w:spacing w:line="240" w:lineRule="auto"/>
        <w:ind w:firstLine="567"/>
        <w:rPr>
          <w:rFonts w:ascii="GHEA Grapalat" w:hAnsi="GHEA Grapalat" w:cs="Sylfaen"/>
          <w:szCs w:val="24"/>
          <w:lang w:val="hy-AM"/>
        </w:rPr>
      </w:pPr>
      <w:r w:rsidRPr="00712340">
        <w:rPr>
          <w:rFonts w:ascii="GHEA Grapalat" w:hAnsi="GHEA Grapalat" w:cs="Sylfaen"/>
        </w:rPr>
        <w:t>Մասնակիցը</w:t>
      </w:r>
      <w:r w:rsidRPr="00712340">
        <w:rPr>
          <w:rFonts w:ascii="GHEA Grapalat" w:hAnsi="GHEA Grapalat"/>
          <w:lang w:val="hy-AM"/>
        </w:rPr>
        <w:t xml:space="preserve"> </w:t>
      </w:r>
      <w:r w:rsidRPr="00712340">
        <w:rPr>
          <w:rFonts w:ascii="GHEA Grapalat" w:hAnsi="GHEA Grapalat" w:cs="Sylfaen"/>
        </w:rPr>
        <w:t>կարող</w:t>
      </w:r>
      <w:r w:rsidRPr="00712340">
        <w:rPr>
          <w:rFonts w:ascii="GHEA Grapalat" w:hAnsi="GHEA Grapalat"/>
          <w:lang w:val="hy-AM"/>
        </w:rPr>
        <w:t xml:space="preserve"> </w:t>
      </w:r>
      <w:r w:rsidR="000946A3" w:rsidRPr="00712340">
        <w:rPr>
          <w:rFonts w:ascii="GHEA Grapalat" w:hAnsi="GHEA Grapalat" w:cs="Sylfaen"/>
        </w:rPr>
        <w:t>է</w:t>
      </w:r>
      <w:r w:rsidR="000946A3" w:rsidRPr="00712340">
        <w:rPr>
          <w:rFonts w:ascii="GHEA Grapalat" w:hAnsi="GHEA Grapalat"/>
          <w:lang w:val="hy-AM"/>
        </w:rPr>
        <w:t xml:space="preserve"> </w:t>
      </w:r>
      <w:r w:rsidRPr="00712340">
        <w:rPr>
          <w:rFonts w:ascii="GHEA Grapalat" w:hAnsi="GHEA Grapalat" w:cs="Sylfaen"/>
        </w:rPr>
        <w:t>հայտ</w:t>
      </w:r>
      <w:r w:rsidRPr="00712340">
        <w:rPr>
          <w:rFonts w:ascii="GHEA Grapalat" w:hAnsi="GHEA Grapalat"/>
          <w:lang w:val="hy-AM"/>
        </w:rPr>
        <w:t xml:space="preserve"> </w:t>
      </w:r>
      <w:r w:rsidRPr="00712340">
        <w:rPr>
          <w:rFonts w:ascii="GHEA Grapalat" w:hAnsi="GHEA Grapalat" w:cs="Sylfaen"/>
        </w:rPr>
        <w:t>ներկայացնել</w:t>
      </w:r>
      <w:r w:rsidRPr="00712340">
        <w:rPr>
          <w:rFonts w:ascii="GHEA Grapalat" w:hAnsi="GHEA Grapalat"/>
          <w:lang w:val="hy-AM"/>
        </w:rPr>
        <w:t xml:space="preserve"> </w:t>
      </w:r>
      <w:r w:rsidRPr="00712340">
        <w:rPr>
          <w:rFonts w:ascii="GHEA Grapalat" w:hAnsi="GHEA Grapalat" w:cs="Sylfaen"/>
        </w:rPr>
        <w:t>ինչպես</w:t>
      </w:r>
      <w:r w:rsidRPr="00712340">
        <w:rPr>
          <w:rFonts w:ascii="GHEA Grapalat" w:hAnsi="GHEA Grapalat"/>
          <w:lang w:val="hy-AM"/>
        </w:rPr>
        <w:t xml:space="preserve"> </w:t>
      </w:r>
      <w:r w:rsidRPr="00712340">
        <w:rPr>
          <w:rFonts w:ascii="GHEA Grapalat" w:hAnsi="GHEA Grapalat" w:cs="Sylfaen"/>
        </w:rPr>
        <w:t>յուրաքանչյուր</w:t>
      </w:r>
      <w:r w:rsidRPr="00712340">
        <w:rPr>
          <w:rFonts w:ascii="GHEA Grapalat" w:hAnsi="GHEA Grapalat"/>
          <w:lang w:val="hy-AM"/>
        </w:rPr>
        <w:t xml:space="preserve"> </w:t>
      </w:r>
      <w:r w:rsidRPr="00712340">
        <w:rPr>
          <w:rFonts w:ascii="GHEA Grapalat" w:hAnsi="GHEA Grapalat" w:cs="Sylfaen"/>
        </w:rPr>
        <w:t>չափաբաժնի</w:t>
      </w:r>
      <w:r w:rsidRPr="00712340">
        <w:rPr>
          <w:rFonts w:ascii="GHEA Grapalat" w:hAnsi="GHEA Grapalat"/>
          <w:lang w:val="hy-AM"/>
        </w:rPr>
        <w:t xml:space="preserve">, </w:t>
      </w:r>
      <w:r w:rsidRPr="00712340">
        <w:rPr>
          <w:rFonts w:ascii="GHEA Grapalat" w:hAnsi="GHEA Grapalat" w:cs="Sylfaen"/>
        </w:rPr>
        <w:t>այնպես</w:t>
      </w:r>
      <w:r w:rsidRPr="00712340">
        <w:rPr>
          <w:rFonts w:ascii="GHEA Grapalat" w:hAnsi="GHEA Grapalat"/>
          <w:lang w:val="hy-AM"/>
        </w:rPr>
        <w:t xml:space="preserve"> </w:t>
      </w:r>
      <w:r w:rsidRPr="00712340">
        <w:rPr>
          <w:rFonts w:ascii="GHEA Grapalat" w:hAnsi="GHEA Grapalat" w:cs="Sylfaen"/>
        </w:rPr>
        <w:t>էլ</w:t>
      </w:r>
      <w:r w:rsidRPr="00712340">
        <w:rPr>
          <w:rFonts w:ascii="GHEA Grapalat" w:hAnsi="GHEA Grapalat"/>
          <w:lang w:val="hy-AM"/>
        </w:rPr>
        <w:t xml:space="preserve"> </w:t>
      </w:r>
      <w:r w:rsidRPr="00712340">
        <w:rPr>
          <w:rFonts w:ascii="GHEA Grapalat" w:hAnsi="GHEA Grapalat" w:cs="Sylfaen"/>
        </w:rPr>
        <w:t>մի</w:t>
      </w:r>
      <w:r w:rsidRPr="00712340">
        <w:rPr>
          <w:rFonts w:ascii="GHEA Grapalat" w:hAnsi="GHEA Grapalat"/>
          <w:lang w:val="hy-AM"/>
        </w:rPr>
        <w:t xml:space="preserve"> </w:t>
      </w:r>
      <w:r w:rsidRPr="00712340">
        <w:rPr>
          <w:rFonts w:ascii="GHEA Grapalat" w:hAnsi="GHEA Grapalat" w:cs="Sylfaen"/>
        </w:rPr>
        <w:t>քանի</w:t>
      </w:r>
      <w:r w:rsidRPr="00712340">
        <w:rPr>
          <w:rFonts w:ascii="GHEA Grapalat" w:hAnsi="GHEA Grapalat"/>
          <w:lang w:val="hy-AM"/>
        </w:rPr>
        <w:t xml:space="preserve"> </w:t>
      </w:r>
      <w:r w:rsidRPr="00712340">
        <w:rPr>
          <w:rFonts w:ascii="GHEA Grapalat" w:hAnsi="GHEA Grapalat" w:cs="Sylfaen"/>
        </w:rPr>
        <w:t>կամ</w:t>
      </w:r>
      <w:r w:rsidRPr="00712340">
        <w:rPr>
          <w:rFonts w:ascii="GHEA Grapalat" w:hAnsi="GHEA Grapalat"/>
          <w:lang w:val="hy-AM"/>
        </w:rPr>
        <w:t xml:space="preserve"> </w:t>
      </w:r>
      <w:r w:rsidRPr="00712340">
        <w:rPr>
          <w:rFonts w:ascii="GHEA Grapalat" w:hAnsi="GHEA Grapalat" w:cs="Sylfaen"/>
        </w:rPr>
        <w:t>բոլոր</w:t>
      </w:r>
      <w:r w:rsidRPr="00E81BDB">
        <w:rPr>
          <w:rFonts w:ascii="GHEA Grapalat" w:hAnsi="GHEA Grapalat"/>
        </w:rPr>
        <w:t xml:space="preserve"> </w:t>
      </w:r>
      <w:r w:rsidRPr="00712340">
        <w:rPr>
          <w:rFonts w:ascii="GHEA Grapalat" w:hAnsi="GHEA Grapalat" w:cs="Sylfaen"/>
        </w:rPr>
        <w:t>չափաբաժինների</w:t>
      </w:r>
      <w:r w:rsidRPr="00712340">
        <w:rPr>
          <w:rFonts w:ascii="GHEA Grapalat" w:hAnsi="GHEA Grapalat"/>
          <w:lang w:val="hy-AM"/>
        </w:rPr>
        <w:t xml:space="preserve"> </w:t>
      </w:r>
      <w:r w:rsidRPr="00712340">
        <w:rPr>
          <w:rFonts w:ascii="GHEA Grapalat" w:hAnsi="GHEA Grapalat" w:cs="Sylfaen"/>
        </w:rPr>
        <w:t>համար</w:t>
      </w:r>
      <w:r w:rsidR="004D5671" w:rsidRPr="00712340">
        <w:rPr>
          <w:rFonts w:ascii="GHEA Grapalat" w:hAnsi="GHEA Grapalat" w:cs="Sylfaen"/>
          <w:szCs w:val="24"/>
          <w:lang w:val="hy-AM"/>
        </w:rPr>
        <w:t>։</w:t>
      </w:r>
      <w:r w:rsidRPr="00712340">
        <w:rPr>
          <w:rFonts w:ascii="GHEA Grapalat" w:hAnsi="GHEA Grapalat" w:cs="Sylfaen"/>
          <w:szCs w:val="24"/>
          <w:lang w:val="hy-AM"/>
        </w:rPr>
        <w:t xml:space="preserve">  </w:t>
      </w:r>
    </w:p>
    <w:p w:rsidR="00096865" w:rsidRPr="00712340" w:rsidRDefault="000946A3" w:rsidP="00EF3662">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lang w:val="hy-AM"/>
        </w:rPr>
        <w:t>Հ</w:t>
      </w:r>
      <w:r w:rsidR="00096865" w:rsidRPr="00712340">
        <w:rPr>
          <w:rFonts w:ascii="GHEA Grapalat" w:hAnsi="GHEA Grapalat" w:cs="Sylfaen"/>
          <w:szCs w:val="24"/>
          <w:lang w:val="hy-AM"/>
        </w:rPr>
        <w:t xml:space="preserve">այտը ներկայացվում </w:t>
      </w:r>
      <w:r w:rsidRPr="00712340">
        <w:rPr>
          <w:rFonts w:ascii="GHEA Grapalat" w:hAnsi="GHEA Grapalat" w:cs="Sylfaen"/>
          <w:szCs w:val="24"/>
          <w:lang w:val="hy-AM"/>
        </w:rPr>
        <w:t xml:space="preserve">է </w:t>
      </w:r>
      <w:r w:rsidR="00096865" w:rsidRPr="00712340">
        <w:rPr>
          <w:rFonts w:ascii="GHEA Grapalat" w:hAnsi="GHEA Grapalat" w:cs="Sylfaen"/>
          <w:szCs w:val="24"/>
          <w:lang w:val="hy-AM"/>
        </w:rPr>
        <w:t>մինչև դրա համար սույն հրավերով սահմանված ժամկետի ավարտը</w:t>
      </w:r>
      <w:r w:rsidR="004D5671" w:rsidRPr="00712340">
        <w:rPr>
          <w:rFonts w:ascii="GHEA Grapalat" w:hAnsi="GHEA Grapalat" w:cs="Sylfaen"/>
          <w:szCs w:val="24"/>
          <w:lang w:val="hy-AM"/>
        </w:rPr>
        <w:t>։</w:t>
      </w:r>
    </w:p>
    <w:p w:rsidR="00096865" w:rsidRPr="00712340" w:rsidRDefault="000946A3" w:rsidP="00EF3662">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lang w:val="hy-AM"/>
        </w:rPr>
        <w:t>Հ</w:t>
      </w:r>
      <w:r w:rsidR="00096865" w:rsidRPr="00712340">
        <w:rPr>
          <w:rFonts w:ascii="GHEA Grapalat" w:hAnsi="GHEA Grapalat" w:cs="Sylfaen"/>
          <w:szCs w:val="24"/>
          <w:lang w:val="hy-AM"/>
        </w:rPr>
        <w:t xml:space="preserve">այտի պատրաստման կարգը նկարագրված է սույն հրավերի </w:t>
      </w:r>
      <w:r w:rsidR="00DD4F48" w:rsidRPr="00712340">
        <w:rPr>
          <w:rFonts w:ascii="GHEA Grapalat" w:hAnsi="GHEA Grapalat" w:cs="Sylfaen"/>
          <w:szCs w:val="24"/>
          <w:lang w:val="hy-AM"/>
        </w:rPr>
        <w:t>2-րդ</w:t>
      </w:r>
      <w:r w:rsidR="00096865" w:rsidRPr="00712340">
        <w:rPr>
          <w:rFonts w:ascii="GHEA Grapalat" w:hAnsi="GHEA Grapalat" w:cs="Sylfaen"/>
          <w:szCs w:val="24"/>
          <w:lang w:val="hy-AM"/>
        </w:rPr>
        <w:t xml:space="preserve"> մասում` </w:t>
      </w:r>
      <w:r w:rsidR="00D8710B">
        <w:rPr>
          <w:rFonts w:ascii="GHEA Grapalat" w:hAnsi="GHEA Grapalat" w:cs="Sylfaen"/>
          <w:szCs w:val="24"/>
          <w:lang w:val="hy-AM"/>
        </w:rPr>
        <w:t>գնանշման հարցման</w:t>
      </w:r>
      <w:r w:rsidR="00D8710B" w:rsidRPr="00712340">
        <w:rPr>
          <w:rFonts w:ascii="GHEA Grapalat" w:hAnsi="GHEA Grapalat" w:cs="Sylfaen"/>
          <w:szCs w:val="24"/>
          <w:lang w:val="hy-AM"/>
        </w:rPr>
        <w:t xml:space="preserve"> </w:t>
      </w:r>
      <w:r w:rsidR="00096865" w:rsidRPr="00712340">
        <w:rPr>
          <w:rFonts w:ascii="GHEA Grapalat" w:hAnsi="GHEA Grapalat" w:cs="Sylfaen"/>
          <w:szCs w:val="24"/>
          <w:lang w:val="hy-AM"/>
        </w:rPr>
        <w:t>հայտերը պատրաստելու հրահանգում</w:t>
      </w:r>
      <w:r w:rsidR="004D5671" w:rsidRPr="00712340">
        <w:rPr>
          <w:rFonts w:ascii="GHEA Grapalat" w:hAnsi="GHEA Grapalat" w:cs="Sylfaen"/>
          <w:szCs w:val="24"/>
          <w:lang w:val="hy-AM"/>
        </w:rPr>
        <w:t>։</w:t>
      </w:r>
    </w:p>
    <w:p w:rsidR="00A3468D" w:rsidRPr="00712340" w:rsidRDefault="00096865" w:rsidP="00A3468D">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lang w:val="hy-AM"/>
        </w:rPr>
        <w:t xml:space="preserve">4.2  </w:t>
      </w:r>
      <w:r w:rsidR="00A3468D" w:rsidRPr="00E81BDB">
        <w:rPr>
          <w:rFonts w:ascii="GHEA Grapalat" w:hAnsi="GHEA Grapalat" w:cs="Sylfaen"/>
          <w:szCs w:val="24"/>
          <w:lang w:val="hy-AM"/>
        </w:rPr>
        <w:t xml:space="preserve">Ընթացակարգի հայտերն անհրաժեշտ է ներկայացնել </w:t>
      </w:r>
      <w:r w:rsidR="00A3468D" w:rsidRPr="00712340">
        <w:rPr>
          <w:rFonts w:ascii="GHEA Grapalat" w:hAnsi="GHEA Grapalat" w:cs="Sylfaen"/>
        </w:rPr>
        <w:t>հանձնաժողովին</w:t>
      </w:r>
      <w:r w:rsidR="00A3468D" w:rsidRPr="00E81BDB">
        <w:rPr>
          <w:rFonts w:ascii="GHEA Grapalat" w:hAnsi="GHEA Grapalat" w:cs="Sylfaen"/>
          <w:szCs w:val="24"/>
          <w:lang w:val="hy-AM"/>
        </w:rPr>
        <w:t xml:space="preserve"> ոչ ուշ, քան սույն ընթացակարգի հայտարարությունը և հրավերը տեղեկագրում</w:t>
      </w:r>
      <w:r w:rsidR="00D8710B">
        <w:rPr>
          <w:rFonts w:ascii="GHEA Grapalat" w:hAnsi="GHEA Grapalat" w:cs="Sylfaen"/>
          <w:szCs w:val="24"/>
          <w:lang w:val="hy-AM"/>
        </w:rPr>
        <w:t xml:space="preserve"> հրապարակվելու օրվանից հաշված </w:t>
      </w:r>
      <w:r w:rsidR="00D8710B" w:rsidRPr="00D8710B">
        <w:rPr>
          <w:rFonts w:ascii="GHEA Grapalat" w:hAnsi="GHEA Grapalat" w:cs="Sylfaen"/>
          <w:b/>
          <w:szCs w:val="24"/>
          <w:lang w:val="hy-AM"/>
        </w:rPr>
        <w:t>«</w:t>
      </w:r>
      <w:r w:rsidR="00D8710B" w:rsidRPr="002305DE">
        <w:rPr>
          <w:rFonts w:ascii="GHEA Grapalat" w:hAnsi="GHEA Grapalat" w:cs="Sylfaen"/>
          <w:b/>
          <w:szCs w:val="24"/>
          <w:lang w:val="hy-AM"/>
        </w:rPr>
        <w:t>7</w:t>
      </w:r>
      <w:r w:rsidR="00A3468D" w:rsidRPr="00D8710B">
        <w:rPr>
          <w:rFonts w:ascii="GHEA Grapalat" w:hAnsi="GHEA Grapalat" w:cs="Sylfaen"/>
          <w:b/>
          <w:szCs w:val="24"/>
          <w:lang w:val="hy-AM"/>
        </w:rPr>
        <w:t>»րդ օրվա</w:t>
      </w:r>
      <w:r w:rsidR="00D8710B" w:rsidRPr="002305DE">
        <w:rPr>
          <w:rFonts w:ascii="GHEA Grapalat" w:hAnsi="GHEA Grapalat" w:cs="Sylfaen"/>
          <w:b/>
          <w:szCs w:val="24"/>
          <w:lang w:val="hy-AM"/>
        </w:rPr>
        <w:t xml:space="preserve">՝ </w:t>
      </w:r>
      <w:r w:rsidR="00316E1F" w:rsidRPr="00316E1F">
        <w:rPr>
          <w:rFonts w:ascii="GHEA Grapalat" w:hAnsi="GHEA Grapalat" w:cs="Sylfaen"/>
          <w:b/>
          <w:szCs w:val="24"/>
          <w:lang w:val="hy-AM"/>
        </w:rPr>
        <w:t xml:space="preserve"> </w:t>
      </w:r>
      <w:r w:rsidR="00D8710B" w:rsidRPr="002305DE">
        <w:rPr>
          <w:rFonts w:ascii="GHEA Grapalat" w:hAnsi="GHEA Grapalat" w:cs="Sylfaen"/>
          <w:b/>
          <w:szCs w:val="24"/>
          <w:lang w:val="hy-AM"/>
        </w:rPr>
        <w:t xml:space="preserve">.2020թ. </w:t>
      </w:r>
      <w:r w:rsidR="00A3468D" w:rsidRPr="00D8710B">
        <w:rPr>
          <w:rFonts w:ascii="GHEA Grapalat" w:hAnsi="GHEA Grapalat" w:cs="Sylfaen"/>
          <w:b/>
          <w:szCs w:val="24"/>
          <w:lang w:val="hy-AM"/>
        </w:rPr>
        <w:t xml:space="preserve"> ժամը «</w:t>
      </w:r>
      <w:r w:rsidR="00316E1F" w:rsidRPr="00316E1F">
        <w:rPr>
          <w:rFonts w:ascii="GHEA Grapalat" w:hAnsi="GHEA Grapalat" w:cs="Sylfaen"/>
          <w:b/>
          <w:szCs w:val="24"/>
          <w:lang w:val="hy-AM"/>
        </w:rPr>
        <w:t xml:space="preserve">11.00 </w:t>
      </w:r>
      <w:r w:rsidR="00A3468D" w:rsidRPr="00D8710B">
        <w:rPr>
          <w:rFonts w:ascii="GHEA Grapalat" w:hAnsi="GHEA Grapalat" w:cs="Sylfaen"/>
          <w:b/>
          <w:szCs w:val="24"/>
          <w:lang w:val="hy-AM"/>
        </w:rPr>
        <w:t>»-ն, «</w:t>
      </w:r>
      <w:r w:rsidR="00D8710B" w:rsidRPr="00D8710B">
        <w:rPr>
          <w:rFonts w:ascii="GHEA Grapalat" w:hAnsi="GHEA Grapalat"/>
          <w:b/>
        </w:rPr>
        <w:t xml:space="preserve">ՀՀ </w:t>
      </w:r>
      <w:r w:rsidR="00316E1F">
        <w:rPr>
          <w:rFonts w:ascii="GHEA Grapalat" w:hAnsi="GHEA Grapalat"/>
          <w:b/>
        </w:rPr>
        <w:t xml:space="preserve">Արարատի մարզ  գ Արարատ Ռ Վարդանյան 28 </w:t>
      </w:r>
      <w:r w:rsidR="00D8710B" w:rsidRPr="00D8710B">
        <w:rPr>
          <w:rFonts w:ascii="GHEA Grapalat" w:hAnsi="GHEA Grapalat"/>
          <w:b/>
        </w:rPr>
        <w:t xml:space="preserve"> </w:t>
      </w:r>
      <w:r w:rsidR="00A3468D" w:rsidRPr="00D8710B">
        <w:rPr>
          <w:rFonts w:ascii="GHEA Grapalat" w:hAnsi="GHEA Grapalat" w:cs="Sylfaen"/>
          <w:b/>
          <w:szCs w:val="24"/>
          <w:lang w:val="hy-AM"/>
        </w:rPr>
        <w:t>» հասցեով</w:t>
      </w:r>
      <w:r w:rsidR="00A3468D" w:rsidRPr="00E81BDB">
        <w:rPr>
          <w:rFonts w:ascii="GHEA Grapalat" w:hAnsi="GHEA Grapalat" w:cs="Sylfaen"/>
          <w:szCs w:val="24"/>
          <w:lang w:val="hy-AM"/>
        </w:rPr>
        <w:t>:</w:t>
      </w:r>
    </w:p>
    <w:p w:rsidR="00A3468D" w:rsidRPr="00E81BDB" w:rsidRDefault="00A3468D" w:rsidP="00A3468D">
      <w:pPr>
        <w:pStyle w:val="BodyTextIndent2"/>
        <w:spacing w:line="240" w:lineRule="auto"/>
        <w:ind w:firstLine="567"/>
        <w:rPr>
          <w:rFonts w:ascii="GHEA Grapalat" w:hAnsi="GHEA Grapalat" w:cs="Sylfaen"/>
          <w:szCs w:val="24"/>
          <w:lang w:val="hy-AM"/>
        </w:rPr>
      </w:pPr>
      <w:r w:rsidRPr="00E81BDB">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712340">
        <w:rPr>
          <w:rFonts w:ascii="GHEA Grapalat" w:hAnsi="GHEA Grapalat"/>
          <w:sz w:val="24"/>
          <w:szCs w:val="24"/>
        </w:rPr>
        <w:t>«</w:t>
      </w:r>
      <w:r w:rsidR="00D8710B" w:rsidRPr="00D8710B">
        <w:rPr>
          <w:rFonts w:ascii="GHEA Grapalat" w:hAnsi="GHEA Grapalat"/>
          <w:b/>
          <w:szCs w:val="24"/>
        </w:rPr>
        <w:t xml:space="preserve"> </w:t>
      </w:r>
      <w:r w:rsidR="00316E1F">
        <w:rPr>
          <w:rFonts w:ascii="GHEA Grapalat" w:hAnsi="GHEA Grapalat"/>
          <w:b/>
          <w:szCs w:val="24"/>
        </w:rPr>
        <w:t xml:space="preserve">Հ Կարապետյան </w:t>
      </w:r>
      <w:r w:rsidRPr="00712340">
        <w:rPr>
          <w:rFonts w:ascii="GHEA Grapalat" w:hAnsi="GHEA Grapalat"/>
          <w:sz w:val="24"/>
          <w:szCs w:val="24"/>
        </w:rPr>
        <w:t>»</w:t>
      </w:r>
      <w:r w:rsidRPr="00E81BDB">
        <w:rPr>
          <w:rFonts w:ascii="GHEA Grapalat" w:hAnsi="GHEA Grapalat" w:cs="Sylfaen"/>
          <w:szCs w:val="24"/>
          <w:lang w:val="hy-AM"/>
        </w:rPr>
        <w:t xml:space="preserve">։ Հայտերը քարտուղարի կողմից գրանցվում են գրանցամատյանում` ըստ դրանց ստացման </w:t>
      </w:r>
      <w:r w:rsidRPr="00E81BDB">
        <w:rPr>
          <w:rFonts w:ascii="GHEA Grapalat" w:hAnsi="GHEA Grapalat" w:cs="Sylfaen"/>
          <w:szCs w:val="24"/>
          <w:lang w:val="hy-AM"/>
        </w:rPr>
        <w:lastRenderedPageBreak/>
        <w:t>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712340" w:rsidRDefault="00B67CCD" w:rsidP="00EF3662">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lang w:val="hy-AM"/>
        </w:rPr>
        <w:t>4.</w:t>
      </w:r>
      <w:r w:rsidR="0028726A" w:rsidRPr="00712340">
        <w:rPr>
          <w:rFonts w:ascii="GHEA Grapalat" w:hAnsi="GHEA Grapalat" w:cs="Sylfaen"/>
          <w:szCs w:val="24"/>
          <w:lang w:val="hy-AM"/>
        </w:rPr>
        <w:t xml:space="preserve">3 </w:t>
      </w:r>
      <w:r w:rsidRPr="00712340">
        <w:rPr>
          <w:rFonts w:ascii="GHEA Grapalat" w:hAnsi="GHEA Grapalat" w:cs="Sylfaen"/>
          <w:szCs w:val="24"/>
          <w:lang w:val="hy-AM"/>
        </w:rPr>
        <w:t>Մասնակիցը հայտով ներկայացնում է`</w:t>
      </w:r>
    </w:p>
    <w:p w:rsidR="003850A0" w:rsidRPr="00712340" w:rsidRDefault="003850A0" w:rsidP="003850A0">
      <w:pPr>
        <w:pStyle w:val="BodyTextIndent2"/>
        <w:spacing w:line="240" w:lineRule="auto"/>
        <w:ind w:firstLine="567"/>
        <w:rPr>
          <w:rFonts w:ascii="GHEA Grapalat" w:hAnsi="GHEA Grapalat" w:cs="Sylfaen"/>
          <w:szCs w:val="24"/>
          <w:lang w:val="hy-AM"/>
        </w:rPr>
      </w:pPr>
      <w:bookmarkStart w:id="2" w:name="_Hlk9261647"/>
      <w:r w:rsidRPr="0071234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712340">
        <w:rPr>
          <w:rFonts w:ascii="GHEA Grapalat" w:hAnsi="GHEA Grapalat" w:cs="Sylfaen"/>
          <w:szCs w:val="24"/>
          <w:lang w:val="hy-AM"/>
        </w:rPr>
        <w:t>`</w:t>
      </w:r>
      <w:r w:rsidR="006818C6" w:rsidRPr="0071234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712340">
        <w:rPr>
          <w:rFonts w:ascii="GHEA Grapalat" w:hAnsi="GHEA Grapalat" w:cs="Sylfaen"/>
          <w:szCs w:val="24"/>
          <w:lang w:val="hy-AM"/>
        </w:rPr>
        <w:t>, որը ներառում է`</w:t>
      </w:r>
    </w:p>
    <w:p w:rsidR="003850A0" w:rsidRPr="00712340" w:rsidRDefault="003850A0" w:rsidP="003850A0">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lang w:val="hy-AM"/>
        </w:rPr>
        <w:t xml:space="preserve">ա) </w:t>
      </w:r>
      <w:r w:rsidR="000356CC" w:rsidRPr="00712340">
        <w:rPr>
          <w:rFonts w:ascii="GHEA Grapalat" w:hAnsi="GHEA Grapalat" w:cs="Sylfaen"/>
          <w:szCs w:val="24"/>
          <w:lang w:val="hy-AM"/>
        </w:rPr>
        <w:t xml:space="preserve">հավաստում </w:t>
      </w:r>
      <w:r w:rsidRPr="00712340">
        <w:rPr>
          <w:rFonts w:ascii="GHEA Grapalat" w:hAnsi="GHEA Grapalat" w:cs="Sylfaen"/>
          <w:szCs w:val="24"/>
          <w:lang w:val="hy-AM"/>
        </w:rPr>
        <w:t>սույն հրավերով սահմանված մասնակ</w:t>
      </w:r>
      <w:r w:rsidRPr="00712340">
        <w:rPr>
          <w:rFonts w:ascii="GHEA Grapalat" w:hAnsi="GHEA Grapalat" w:cs="Sylfaen"/>
          <w:szCs w:val="24"/>
          <w:lang w:val="hy-AM"/>
        </w:rPr>
        <w:softHyphen/>
        <w:t>ցության իրավունքի պահանջներին իր տվյալների համապատասխանության մասին.</w:t>
      </w:r>
    </w:p>
    <w:p w:rsidR="00C63E1C" w:rsidRPr="00712340" w:rsidRDefault="003850A0" w:rsidP="00972668">
      <w:pPr>
        <w:shd w:val="clear" w:color="auto" w:fill="FFFFFF"/>
        <w:ind w:firstLine="567"/>
        <w:jc w:val="both"/>
        <w:rPr>
          <w:rFonts w:ascii="GHEA Grapalat" w:hAnsi="GHEA Grapalat" w:cs="Sylfaen"/>
          <w:sz w:val="20"/>
          <w:lang w:val="hy-AM"/>
        </w:rPr>
      </w:pPr>
      <w:r w:rsidRPr="00712340">
        <w:rPr>
          <w:rFonts w:ascii="GHEA Grapalat" w:hAnsi="GHEA Grapalat" w:cs="Sylfaen"/>
          <w:sz w:val="20"/>
          <w:lang w:val="hy-AM"/>
        </w:rPr>
        <w:t>բ)</w:t>
      </w:r>
      <w:r w:rsidRPr="00712340">
        <w:rPr>
          <w:rFonts w:ascii="GHEA Grapalat" w:hAnsi="GHEA Grapalat" w:cs="Sylfaen"/>
          <w:lang w:val="hy-AM"/>
        </w:rPr>
        <w:t xml:space="preserve"> </w:t>
      </w:r>
      <w:r w:rsidR="00C63E1C" w:rsidRPr="00712340">
        <w:rPr>
          <w:rFonts w:ascii="GHEA Grapalat" w:hAnsi="GHEA Grapalat" w:cs="Sylfaen"/>
          <w:sz w:val="20"/>
          <w:lang w:val="hy-AM"/>
        </w:rPr>
        <w:t>հավաստում՝ ընտրված մասնակից ճանաչվելու դեպքում, սույն հրավեր</w:t>
      </w:r>
      <w:r w:rsidR="00EA68B2" w:rsidRPr="00712340">
        <w:rPr>
          <w:rFonts w:ascii="GHEA Grapalat" w:hAnsi="GHEA Grapalat" w:cs="Sylfaen"/>
          <w:sz w:val="20"/>
          <w:lang w:val="hy-AM"/>
        </w:rPr>
        <w:t xml:space="preserve">ի 1-ին մասի 2.4 կետով </w:t>
      </w:r>
      <w:r w:rsidR="00C63E1C" w:rsidRPr="00712340">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712340">
        <w:rPr>
          <w:rFonts w:ascii="GHEA Grapalat" w:hAnsi="GHEA Grapalat" w:cs="Sylfaen"/>
          <w:sz w:val="20"/>
          <w:lang w:val="hy-AM"/>
        </w:rPr>
        <w:t>.</w:t>
      </w:r>
      <w:r w:rsidR="00C63E1C" w:rsidRPr="00712340">
        <w:rPr>
          <w:rFonts w:ascii="GHEA Grapalat" w:hAnsi="GHEA Grapalat" w:cs="Sylfaen"/>
          <w:sz w:val="20"/>
          <w:lang w:val="hy-AM"/>
        </w:rPr>
        <w:t xml:space="preserve"> </w:t>
      </w:r>
    </w:p>
    <w:p w:rsidR="003850A0" w:rsidRPr="00712340" w:rsidRDefault="003850A0" w:rsidP="003850A0">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712340"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71234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850A0" w:rsidRPr="00712340" w:rsidRDefault="0059404D" w:rsidP="00972668">
      <w:pPr>
        <w:pStyle w:val="norm"/>
        <w:spacing w:line="240" w:lineRule="auto"/>
        <w:ind w:firstLine="630"/>
        <w:rPr>
          <w:rFonts w:ascii="GHEA Grapalat" w:hAnsi="GHEA Grapalat" w:cs="Sylfaen"/>
          <w:szCs w:val="24"/>
          <w:lang w:val="hy-AM"/>
        </w:rPr>
      </w:pPr>
      <w:r w:rsidRPr="00712340">
        <w:rPr>
          <w:rFonts w:ascii="GHEA Grapalat" w:hAnsi="GHEA Grapalat"/>
          <w:sz w:val="20"/>
          <w:lang w:val="hy-AM"/>
        </w:rPr>
        <w:t xml:space="preserve">ե) </w:t>
      </w:r>
      <w:r w:rsidRPr="00712340">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712340">
        <w:rPr>
          <w:rFonts w:ascii="GHEA Grapalat" w:hAnsi="GHEA Grapalat"/>
          <w:sz w:val="20"/>
          <w:lang w:val="hy-AM"/>
        </w:rPr>
        <w:t xml:space="preserve">: Ընդ որում </w:t>
      </w:r>
      <w:r w:rsidRPr="00712340">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712340">
        <w:rPr>
          <w:rFonts w:ascii="GHEA Grapalat" w:hAnsi="GHEA Grapalat" w:cs="Sylfaen"/>
          <w:szCs w:val="24"/>
          <w:lang w:val="hy-AM"/>
        </w:rPr>
        <w:t xml:space="preserve"> </w:t>
      </w:r>
    </w:p>
    <w:bookmarkEnd w:id="3"/>
    <w:p w:rsidR="00B67CCD" w:rsidRPr="00E81BDB" w:rsidRDefault="003850A0" w:rsidP="00EF3662">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2</w:t>
      </w:r>
      <w:r w:rsidR="003E3FD0" w:rsidRPr="00712340">
        <w:rPr>
          <w:rFonts w:ascii="GHEA Grapalat" w:hAnsi="GHEA Grapalat" w:cs="Sylfaen"/>
          <w:sz w:val="20"/>
          <w:szCs w:val="24"/>
          <w:lang w:val="hy-AM" w:eastAsia="en-US"/>
        </w:rPr>
        <w:t>)</w:t>
      </w:r>
      <w:r w:rsidR="00B67CCD" w:rsidRPr="00712340">
        <w:rPr>
          <w:rFonts w:ascii="GHEA Grapalat" w:hAnsi="GHEA Grapalat" w:cs="Sylfaen"/>
          <w:sz w:val="20"/>
          <w:szCs w:val="24"/>
          <w:lang w:val="hy-AM" w:eastAsia="en-US"/>
        </w:rPr>
        <w:t xml:space="preserve"> </w:t>
      </w:r>
      <w:r w:rsidR="0047117B" w:rsidRPr="00712340">
        <w:rPr>
          <w:rFonts w:ascii="GHEA Grapalat" w:hAnsi="GHEA Grapalat" w:cs="Sylfaen"/>
          <w:sz w:val="20"/>
          <w:szCs w:val="24"/>
          <w:lang w:val="hy-AM" w:eastAsia="en-US"/>
        </w:rPr>
        <w:t xml:space="preserve">իր կողմից հաստատված </w:t>
      </w:r>
      <w:r w:rsidR="00B67CCD" w:rsidRPr="00712340">
        <w:rPr>
          <w:rFonts w:ascii="GHEA Grapalat" w:hAnsi="GHEA Grapalat" w:cs="Sylfaen"/>
          <w:sz w:val="20"/>
          <w:szCs w:val="24"/>
          <w:lang w:val="hy-AM" w:eastAsia="en-US"/>
        </w:rPr>
        <w:t>գնային առաջարկ</w:t>
      </w:r>
      <w:r w:rsidR="001F0EE2" w:rsidRPr="00E81BDB">
        <w:rPr>
          <w:rFonts w:ascii="GHEA Grapalat" w:hAnsi="GHEA Grapalat" w:cs="Sylfaen"/>
          <w:sz w:val="20"/>
          <w:szCs w:val="24"/>
          <w:lang w:val="hy-AM" w:eastAsia="en-US"/>
        </w:rPr>
        <w:t>.</w:t>
      </w:r>
    </w:p>
    <w:p w:rsidR="006C3115" w:rsidRPr="00712340" w:rsidRDefault="00E326DD" w:rsidP="00EF3662">
      <w:pPr>
        <w:ind w:firstLine="567"/>
        <w:jc w:val="both"/>
        <w:rPr>
          <w:rFonts w:ascii="GHEA Grapalat" w:hAnsi="GHEA Grapalat" w:cs="Sylfaen"/>
          <w:color w:val="FFFFFF"/>
          <w:sz w:val="20"/>
          <w:lang w:val="hy-AM"/>
        </w:rPr>
      </w:pPr>
      <w:r w:rsidRPr="00712340">
        <w:rPr>
          <w:rFonts w:ascii="GHEA Grapalat" w:hAnsi="GHEA Grapalat" w:cs="Sylfaen"/>
          <w:sz w:val="20"/>
          <w:lang w:val="hy-AM"/>
        </w:rPr>
        <w:t xml:space="preserve">  </w:t>
      </w:r>
      <w:r w:rsidR="001F0EE2" w:rsidRPr="00E81BDB">
        <w:rPr>
          <w:rFonts w:ascii="GHEA Grapalat" w:hAnsi="GHEA Grapalat" w:cs="Sylfaen"/>
          <w:sz w:val="20"/>
          <w:lang w:val="hy-AM"/>
        </w:rPr>
        <w:t>3</w:t>
      </w:r>
      <w:r w:rsidR="00F53525" w:rsidRPr="00712340">
        <w:rPr>
          <w:rFonts w:ascii="GHEA Grapalat" w:hAnsi="GHEA Grapalat" w:cs="Sylfaen"/>
          <w:sz w:val="20"/>
          <w:lang w:val="hy-AM"/>
        </w:rPr>
        <w:t xml:space="preserve">) </w:t>
      </w:r>
    </w:p>
    <w:p w:rsidR="000845F6" w:rsidRPr="00712340" w:rsidRDefault="001F0EE2" w:rsidP="00EF3662">
      <w:pPr>
        <w:pStyle w:val="norm"/>
        <w:spacing w:line="240" w:lineRule="auto"/>
        <w:rPr>
          <w:rFonts w:ascii="GHEA Grapalat" w:hAnsi="GHEA Grapalat" w:cs="Sylfaen"/>
          <w:sz w:val="20"/>
          <w:szCs w:val="24"/>
          <w:lang w:val="hy-AM" w:eastAsia="en-US"/>
        </w:rPr>
      </w:pPr>
      <w:r w:rsidRPr="00E81BDB">
        <w:rPr>
          <w:rFonts w:ascii="GHEA Grapalat" w:hAnsi="GHEA Grapalat" w:cs="Sylfaen"/>
          <w:sz w:val="20"/>
          <w:szCs w:val="24"/>
          <w:lang w:val="hy-AM" w:eastAsia="en-US"/>
        </w:rPr>
        <w:t>4</w:t>
      </w:r>
      <w:r w:rsidR="003E3FD0" w:rsidRPr="00712340">
        <w:rPr>
          <w:rFonts w:ascii="GHEA Grapalat" w:hAnsi="GHEA Grapalat" w:cs="Sylfaen"/>
          <w:sz w:val="20"/>
          <w:szCs w:val="24"/>
          <w:lang w:val="hy-AM" w:eastAsia="en-US"/>
        </w:rPr>
        <w:t>)</w:t>
      </w:r>
      <w:r w:rsidR="000845F6" w:rsidRPr="00712340">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712340">
        <w:rPr>
          <w:rFonts w:ascii="GHEA Grapalat" w:hAnsi="GHEA Grapalat" w:cs="Sylfaen"/>
          <w:sz w:val="20"/>
          <w:szCs w:val="24"/>
          <w:lang w:val="hy-AM" w:eastAsia="en-US"/>
        </w:rPr>
        <w:t xml:space="preserve">կնքվելիք </w:t>
      </w:r>
      <w:r w:rsidR="000845F6" w:rsidRPr="00712340">
        <w:rPr>
          <w:rFonts w:ascii="GHEA Grapalat" w:hAnsi="GHEA Grapalat" w:cs="Sylfaen"/>
          <w:sz w:val="20"/>
          <w:szCs w:val="24"/>
          <w:lang w:val="hy-AM" w:eastAsia="en-US"/>
        </w:rPr>
        <w:t>պայմանագիրն իրականացվելու է գործակալության միջոցով:</w:t>
      </w:r>
    </w:p>
    <w:p w:rsidR="000845F6" w:rsidRPr="00712340" w:rsidRDefault="003850A0" w:rsidP="00EF3662">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6</w:t>
      </w:r>
      <w:r w:rsidR="003E3FD0" w:rsidRPr="00712340">
        <w:rPr>
          <w:rFonts w:ascii="GHEA Grapalat" w:hAnsi="GHEA Grapalat" w:cs="Sylfaen"/>
          <w:sz w:val="20"/>
          <w:szCs w:val="24"/>
          <w:lang w:val="hy-AM" w:eastAsia="en-US"/>
        </w:rPr>
        <w:t>)</w:t>
      </w:r>
      <w:r w:rsidR="002B0AEA" w:rsidRPr="00712340">
        <w:rPr>
          <w:rFonts w:ascii="GHEA Grapalat" w:hAnsi="GHEA Grapalat" w:cs="Sylfaen"/>
          <w:sz w:val="20"/>
          <w:szCs w:val="24"/>
          <w:lang w:val="hy-AM" w:eastAsia="en-US"/>
        </w:rPr>
        <w:t xml:space="preserve"> համատեղ գործունեության պայմանագ</w:t>
      </w:r>
      <w:r w:rsidR="00B32124" w:rsidRPr="00712340">
        <w:rPr>
          <w:rFonts w:ascii="GHEA Grapalat" w:hAnsi="GHEA Grapalat" w:cs="Sylfaen"/>
          <w:sz w:val="20"/>
          <w:szCs w:val="24"/>
          <w:lang w:val="hy-AM" w:eastAsia="en-US"/>
        </w:rPr>
        <w:t>րի պատճենը</w:t>
      </w:r>
      <w:r w:rsidR="002B0AEA" w:rsidRPr="00712340">
        <w:rPr>
          <w:rFonts w:ascii="GHEA Grapalat" w:hAnsi="GHEA Grapalat" w:cs="Sylfaen"/>
          <w:sz w:val="20"/>
          <w:szCs w:val="24"/>
          <w:lang w:val="hy-AM" w:eastAsia="en-US"/>
        </w:rPr>
        <w:t xml:space="preserve">, եթե </w:t>
      </w:r>
      <w:r w:rsidR="00F97D3E" w:rsidRPr="00712340">
        <w:rPr>
          <w:rFonts w:ascii="GHEA Grapalat" w:hAnsi="GHEA Grapalat" w:cs="Sylfaen"/>
          <w:sz w:val="20"/>
          <w:szCs w:val="24"/>
          <w:lang w:val="hy-AM" w:eastAsia="en-US"/>
        </w:rPr>
        <w:t xml:space="preserve">մասնակիցները սույն </w:t>
      </w:r>
      <w:r w:rsidR="002B0AEA" w:rsidRPr="00712340">
        <w:rPr>
          <w:rFonts w:ascii="GHEA Grapalat" w:hAnsi="GHEA Grapalat" w:cs="Sylfaen"/>
          <w:sz w:val="20"/>
          <w:szCs w:val="24"/>
          <w:lang w:val="hy-AM" w:eastAsia="en-US"/>
        </w:rPr>
        <w:t xml:space="preserve">ընթացակարգին մասնակցում </w:t>
      </w:r>
      <w:r w:rsidR="00F97D3E" w:rsidRPr="00712340">
        <w:rPr>
          <w:rFonts w:ascii="GHEA Grapalat" w:hAnsi="GHEA Grapalat" w:cs="Sylfaen"/>
          <w:sz w:val="20"/>
          <w:szCs w:val="24"/>
          <w:lang w:val="hy-AM" w:eastAsia="en-US"/>
        </w:rPr>
        <w:t xml:space="preserve">են </w:t>
      </w:r>
      <w:r w:rsidR="002B0AEA" w:rsidRPr="00712340">
        <w:rPr>
          <w:rFonts w:ascii="GHEA Grapalat" w:hAnsi="GHEA Grapalat" w:cs="Sylfaen"/>
          <w:sz w:val="20"/>
          <w:szCs w:val="24"/>
          <w:lang w:val="hy-AM" w:eastAsia="en-US"/>
        </w:rPr>
        <w:t>համատեղ գործունեության կարգով (կոնսորցիումով):</w:t>
      </w:r>
    </w:p>
    <w:p w:rsidR="00E410D5" w:rsidRPr="00712340" w:rsidRDefault="00E410D5" w:rsidP="00E410D5">
      <w:pPr>
        <w:pStyle w:val="norm"/>
        <w:spacing w:line="240" w:lineRule="auto"/>
        <w:rPr>
          <w:rFonts w:ascii="GHEA Grapalat" w:hAnsi="GHEA Grapalat" w:cs="Sylfaen"/>
          <w:sz w:val="20"/>
          <w:szCs w:val="24"/>
          <w:lang w:val="hy-AM" w:eastAsia="en-US"/>
        </w:rPr>
      </w:pPr>
      <w:bookmarkStart w:id="4" w:name="_Hlk9262052"/>
      <w:r w:rsidRPr="0071234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71234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71234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712340">
        <w:rPr>
          <w:rFonts w:ascii="GHEA Grapalat" w:hAnsi="GHEA Grapalat" w:cs="Sylfaen"/>
          <w:sz w:val="20"/>
          <w:szCs w:val="24"/>
          <w:lang w:val="hy-AM" w:eastAsia="en-US"/>
        </w:rPr>
        <w:t xml:space="preserve">(միևնույն չափաբաժնին) </w:t>
      </w:r>
      <w:r w:rsidRPr="0071234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71234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71234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712340" w:rsidRDefault="00037DDE" w:rsidP="00EF3662">
      <w:pPr>
        <w:pStyle w:val="norm"/>
        <w:spacing w:line="240" w:lineRule="auto"/>
        <w:rPr>
          <w:rFonts w:ascii="GHEA Grapalat" w:hAnsi="GHEA Grapalat" w:cs="Sylfaen"/>
          <w:sz w:val="20"/>
          <w:szCs w:val="24"/>
          <w:lang w:val="hy-AM" w:eastAsia="en-US"/>
        </w:rPr>
      </w:pPr>
    </w:p>
    <w:p w:rsidR="00A45946" w:rsidRPr="00712340" w:rsidRDefault="00C8055A" w:rsidP="00EF3662">
      <w:pPr>
        <w:jc w:val="center"/>
        <w:rPr>
          <w:rFonts w:ascii="GHEA Grapalat" w:hAnsi="GHEA Grapalat" w:cs="Arial"/>
          <w:b/>
          <w:sz w:val="20"/>
          <w:lang w:val="es-ES"/>
        </w:rPr>
      </w:pPr>
      <w:r w:rsidRPr="00712340">
        <w:rPr>
          <w:rFonts w:ascii="GHEA Grapalat" w:hAnsi="GHEA Grapalat"/>
          <w:b/>
          <w:sz w:val="20"/>
          <w:lang w:val="es-ES"/>
        </w:rPr>
        <w:t>5</w:t>
      </w:r>
      <w:r w:rsidR="00A45946" w:rsidRPr="00712340">
        <w:rPr>
          <w:rFonts w:ascii="GHEA Grapalat" w:hAnsi="GHEA Grapalat"/>
          <w:b/>
          <w:sz w:val="20"/>
          <w:lang w:val="es-ES"/>
        </w:rPr>
        <w:t xml:space="preserve">.   </w:t>
      </w:r>
      <w:r w:rsidR="00A45946" w:rsidRPr="00712340">
        <w:rPr>
          <w:rFonts w:ascii="GHEA Grapalat" w:hAnsi="GHEA Grapalat" w:cs="Sylfaen"/>
          <w:b/>
          <w:sz w:val="20"/>
          <w:lang w:val="es-ES"/>
        </w:rPr>
        <w:t>ՀԱՅՏԻ</w:t>
      </w:r>
      <w:r w:rsidR="00A45946" w:rsidRPr="00712340">
        <w:rPr>
          <w:rFonts w:ascii="GHEA Grapalat" w:hAnsi="GHEA Grapalat" w:cs="Arial"/>
          <w:b/>
          <w:sz w:val="20"/>
          <w:lang w:val="es-ES"/>
        </w:rPr>
        <w:t xml:space="preserve">   </w:t>
      </w:r>
      <w:r w:rsidR="00A45946" w:rsidRPr="00712340">
        <w:rPr>
          <w:rFonts w:ascii="GHEA Grapalat" w:hAnsi="GHEA Grapalat" w:cs="Sylfaen"/>
          <w:b/>
          <w:sz w:val="20"/>
          <w:lang w:val="es-ES"/>
        </w:rPr>
        <w:t>ԳՆԱՅԻՆ</w:t>
      </w:r>
      <w:r w:rsidR="00A45946" w:rsidRPr="00712340">
        <w:rPr>
          <w:rFonts w:ascii="GHEA Grapalat" w:hAnsi="GHEA Grapalat" w:cs="Arial"/>
          <w:b/>
          <w:sz w:val="20"/>
          <w:lang w:val="es-ES"/>
        </w:rPr>
        <w:t xml:space="preserve">  </w:t>
      </w:r>
      <w:r w:rsidR="00A45946" w:rsidRPr="00712340">
        <w:rPr>
          <w:rFonts w:ascii="GHEA Grapalat" w:hAnsi="GHEA Grapalat" w:cs="Sylfaen"/>
          <w:b/>
          <w:sz w:val="20"/>
          <w:lang w:val="es-ES"/>
        </w:rPr>
        <w:t>ԱՌԱՋԱՐԿԸ</w:t>
      </w:r>
      <w:r w:rsidR="00A45946" w:rsidRPr="00712340">
        <w:rPr>
          <w:rFonts w:ascii="GHEA Grapalat" w:hAnsi="GHEA Grapalat" w:cs="Arial"/>
          <w:b/>
          <w:sz w:val="20"/>
          <w:lang w:val="es-ES"/>
        </w:rPr>
        <w:t xml:space="preserve"> </w:t>
      </w:r>
    </w:p>
    <w:p w:rsidR="00A45946" w:rsidRPr="00712340" w:rsidRDefault="00A45946" w:rsidP="00EF3662">
      <w:pPr>
        <w:jc w:val="center"/>
        <w:rPr>
          <w:rFonts w:ascii="GHEA Grapalat" w:hAnsi="GHEA Grapalat" w:cs="Arial"/>
          <w:b/>
          <w:sz w:val="20"/>
          <w:lang w:val="es-ES"/>
        </w:rPr>
      </w:pPr>
    </w:p>
    <w:p w:rsidR="00A45946" w:rsidRPr="00712340" w:rsidRDefault="00C8055A" w:rsidP="00EF3662">
      <w:pPr>
        <w:ind w:firstLine="567"/>
        <w:jc w:val="both"/>
        <w:rPr>
          <w:rFonts w:ascii="GHEA Grapalat" w:hAnsi="GHEA Grapalat"/>
          <w:sz w:val="20"/>
          <w:lang w:val="es-ES"/>
        </w:rPr>
      </w:pPr>
      <w:r w:rsidRPr="00712340">
        <w:rPr>
          <w:rFonts w:ascii="GHEA Grapalat" w:hAnsi="GHEA Grapalat" w:cs="Sylfaen"/>
          <w:sz w:val="20"/>
          <w:lang w:val="es-ES"/>
        </w:rPr>
        <w:t>5</w:t>
      </w:r>
      <w:r w:rsidR="00A45946" w:rsidRPr="00712340">
        <w:rPr>
          <w:rFonts w:ascii="GHEA Grapalat" w:hAnsi="GHEA Grapalat" w:cs="Sylfaen"/>
          <w:sz w:val="20"/>
          <w:lang w:val="es-ES"/>
        </w:rPr>
        <w:t xml:space="preserve">.1 </w:t>
      </w:r>
      <w:r w:rsidR="00A45946" w:rsidRPr="00712340">
        <w:rPr>
          <w:rFonts w:ascii="GHEA Grapalat" w:hAnsi="GHEA Grapalat" w:cs="Sylfaen"/>
          <w:sz w:val="20"/>
          <w:lang w:val="hy-AM"/>
        </w:rPr>
        <w:t>Առաջարկվող</w:t>
      </w:r>
      <w:r w:rsidR="00A45946" w:rsidRPr="00712340">
        <w:rPr>
          <w:rFonts w:ascii="GHEA Grapalat" w:hAnsi="GHEA Grapalat" w:cs="Sylfaen"/>
          <w:sz w:val="20"/>
          <w:lang w:val="es-ES"/>
        </w:rPr>
        <w:t xml:space="preserve"> </w:t>
      </w:r>
      <w:r w:rsidR="00A45946" w:rsidRPr="00712340">
        <w:rPr>
          <w:rFonts w:ascii="GHEA Grapalat" w:hAnsi="GHEA Grapalat" w:cs="Sylfaen"/>
          <w:sz w:val="20"/>
          <w:lang w:val="hy-AM"/>
        </w:rPr>
        <w:t>գինը</w:t>
      </w:r>
      <w:r w:rsidR="00A45946" w:rsidRPr="00712340">
        <w:rPr>
          <w:rFonts w:ascii="GHEA Grapalat" w:hAnsi="GHEA Grapalat" w:cs="Sylfaen"/>
          <w:sz w:val="20"/>
          <w:lang w:val="es-ES"/>
        </w:rPr>
        <w:t xml:space="preserve"> </w:t>
      </w:r>
      <w:r w:rsidR="006748F2" w:rsidRPr="00712340">
        <w:rPr>
          <w:rFonts w:ascii="GHEA Grapalat" w:hAnsi="GHEA Grapalat" w:cs="Sylfaen"/>
          <w:sz w:val="20"/>
          <w:lang w:val="es-ES"/>
        </w:rPr>
        <w:t xml:space="preserve">ծառայության </w:t>
      </w:r>
      <w:r w:rsidR="00A45946" w:rsidRPr="00712340">
        <w:rPr>
          <w:rFonts w:ascii="GHEA Grapalat" w:hAnsi="GHEA Grapalat" w:cs="Sylfaen"/>
          <w:sz w:val="20"/>
          <w:lang w:val="hy-AM"/>
        </w:rPr>
        <w:t>արժեքից</w:t>
      </w:r>
      <w:r w:rsidR="00A45946" w:rsidRPr="00712340">
        <w:rPr>
          <w:rFonts w:ascii="GHEA Grapalat" w:hAnsi="GHEA Grapalat" w:cs="Sylfaen"/>
          <w:sz w:val="20"/>
          <w:lang w:val="es-ES"/>
        </w:rPr>
        <w:t xml:space="preserve"> </w:t>
      </w:r>
      <w:r w:rsidR="00A45946" w:rsidRPr="00712340">
        <w:rPr>
          <w:rFonts w:ascii="GHEA Grapalat" w:hAnsi="GHEA Grapalat" w:cs="Sylfaen"/>
          <w:sz w:val="20"/>
          <w:lang w:val="hy-AM"/>
        </w:rPr>
        <w:t>բացի</w:t>
      </w:r>
      <w:r w:rsidR="00A45946" w:rsidRPr="00712340">
        <w:rPr>
          <w:rFonts w:ascii="GHEA Grapalat" w:hAnsi="GHEA Grapalat" w:cs="Sylfaen"/>
          <w:sz w:val="20"/>
          <w:lang w:val="es-ES"/>
        </w:rPr>
        <w:t xml:space="preserve"> </w:t>
      </w:r>
      <w:r w:rsidR="00A45946" w:rsidRPr="00712340">
        <w:rPr>
          <w:rFonts w:ascii="GHEA Grapalat" w:hAnsi="GHEA Grapalat" w:cs="Sylfaen"/>
          <w:sz w:val="20"/>
          <w:lang w:val="hy-AM"/>
        </w:rPr>
        <w:t>ներառում</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է</w:t>
      </w:r>
      <w:r w:rsidR="00A45946" w:rsidRPr="00712340">
        <w:rPr>
          <w:rFonts w:ascii="GHEA Grapalat" w:hAnsi="GHEA Grapalat" w:cs="Sylfaen"/>
          <w:sz w:val="20"/>
          <w:lang w:val="es-ES"/>
        </w:rPr>
        <w:t xml:space="preserve"> </w:t>
      </w:r>
      <w:r w:rsidR="00A45946" w:rsidRPr="00712340">
        <w:rPr>
          <w:rFonts w:ascii="GHEA Grapalat" w:hAnsi="GHEA Grapalat" w:cs="Sylfaen"/>
          <w:sz w:val="20"/>
          <w:lang w:val="hy-AM"/>
        </w:rPr>
        <w:t>փոխադրման</w:t>
      </w:r>
      <w:r w:rsidR="00A45946" w:rsidRPr="00712340">
        <w:rPr>
          <w:rFonts w:ascii="GHEA Grapalat" w:hAnsi="GHEA Grapalat" w:cs="Sylfaen"/>
          <w:sz w:val="20"/>
          <w:lang w:val="es-ES"/>
        </w:rPr>
        <w:t xml:space="preserve">, </w:t>
      </w:r>
      <w:r w:rsidR="00A45946" w:rsidRPr="00712340">
        <w:rPr>
          <w:rFonts w:ascii="GHEA Grapalat" w:hAnsi="GHEA Grapalat" w:cs="Sylfaen"/>
          <w:sz w:val="20"/>
          <w:lang w:val="hy-AM"/>
        </w:rPr>
        <w:t>ապահովագրման</w:t>
      </w:r>
      <w:r w:rsidR="00A45946" w:rsidRPr="00712340">
        <w:rPr>
          <w:rFonts w:ascii="GHEA Grapalat" w:hAnsi="GHEA Grapalat" w:cs="Sylfaen"/>
          <w:sz w:val="20"/>
          <w:lang w:val="es-ES"/>
        </w:rPr>
        <w:t xml:space="preserve">, </w:t>
      </w:r>
      <w:r w:rsidR="00A45946" w:rsidRPr="00712340">
        <w:rPr>
          <w:rFonts w:ascii="GHEA Grapalat" w:hAnsi="GHEA Grapalat" w:cs="Sylfaen"/>
          <w:sz w:val="20"/>
          <w:lang w:val="hy-AM"/>
        </w:rPr>
        <w:t>տուրքերի</w:t>
      </w:r>
      <w:r w:rsidR="00A45946" w:rsidRPr="00712340">
        <w:rPr>
          <w:rFonts w:ascii="GHEA Grapalat" w:hAnsi="GHEA Grapalat" w:cs="Sylfaen"/>
          <w:sz w:val="20"/>
          <w:lang w:val="es-ES"/>
        </w:rPr>
        <w:t xml:space="preserve">, </w:t>
      </w:r>
      <w:r w:rsidR="00A45946" w:rsidRPr="00712340">
        <w:rPr>
          <w:rFonts w:ascii="GHEA Grapalat" w:hAnsi="GHEA Grapalat" w:cs="Sylfaen"/>
          <w:sz w:val="20"/>
          <w:lang w:val="hy-AM"/>
        </w:rPr>
        <w:t>հարկերի</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այլ</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վճարումների</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գծով</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ծախսերը</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և</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չի</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կարող</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պակաս</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լինել</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դրանց</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ինքնարժեքից</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Առաջարկվող</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գնի</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հաշվարկը</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պետք</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է</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ներկայացվի</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հայտով</w:t>
      </w:r>
      <w:r w:rsidR="00A45946" w:rsidRPr="00712340">
        <w:rPr>
          <w:rFonts w:ascii="GHEA Grapalat" w:hAnsi="GHEA Grapalat"/>
          <w:sz w:val="20"/>
          <w:lang w:val="es-ES"/>
        </w:rPr>
        <w:t>:</w:t>
      </w:r>
    </w:p>
    <w:p w:rsidR="00337F3C" w:rsidRPr="00712340" w:rsidRDefault="00C8055A" w:rsidP="00337F3C">
      <w:pPr>
        <w:pStyle w:val="norm"/>
        <w:spacing w:line="240" w:lineRule="auto"/>
        <w:ind w:firstLine="567"/>
        <w:rPr>
          <w:rFonts w:ascii="GHEA Grapalat" w:hAnsi="GHEA Grapalat" w:cs="Sylfaen"/>
          <w:sz w:val="20"/>
          <w:szCs w:val="24"/>
          <w:lang w:val="es-ES" w:eastAsia="en-US"/>
        </w:rPr>
      </w:pPr>
      <w:r w:rsidRPr="00712340">
        <w:rPr>
          <w:rFonts w:ascii="GHEA Grapalat" w:hAnsi="GHEA Grapalat"/>
          <w:sz w:val="20"/>
          <w:lang w:val="es-ES"/>
        </w:rPr>
        <w:t>5</w:t>
      </w:r>
      <w:r w:rsidR="00A45946" w:rsidRPr="00712340">
        <w:rPr>
          <w:rFonts w:ascii="GHEA Grapalat" w:hAnsi="GHEA Grapalat"/>
          <w:sz w:val="20"/>
          <w:lang w:val="es-ES"/>
        </w:rPr>
        <w:t>.</w:t>
      </w:r>
      <w:r w:rsidR="00A45946" w:rsidRPr="00712340">
        <w:rPr>
          <w:rFonts w:ascii="GHEA Grapalat" w:hAnsi="GHEA Grapalat"/>
          <w:sz w:val="20"/>
          <w:lang w:val="hy-AM"/>
        </w:rPr>
        <w:t>2</w:t>
      </w:r>
      <w:r w:rsidR="00A45946" w:rsidRPr="00712340">
        <w:rPr>
          <w:rFonts w:ascii="GHEA Grapalat" w:hAnsi="GHEA Grapalat" w:cs="Sylfaen"/>
          <w:sz w:val="20"/>
          <w:lang w:val="es-ES"/>
        </w:rPr>
        <w:t xml:space="preserve"> Մ</w:t>
      </w:r>
      <w:r w:rsidR="00A45946" w:rsidRPr="00712340">
        <w:rPr>
          <w:rFonts w:ascii="GHEA Grapalat" w:hAnsi="GHEA Grapalat" w:cs="Sylfaen"/>
          <w:sz w:val="20"/>
          <w:szCs w:val="24"/>
          <w:lang w:val="hy-AM" w:eastAsia="en-US"/>
        </w:rPr>
        <w:t xml:space="preserve">ասնակիցը գնային առաջարկը ներկայացնում է </w:t>
      </w:r>
      <w:r w:rsidR="00417553" w:rsidRPr="00712340">
        <w:rPr>
          <w:rFonts w:ascii="GHEA Grapalat" w:hAnsi="GHEA Grapalat" w:cs="Sylfaen"/>
          <w:sz w:val="20"/>
          <w:lang w:val="hy-AM"/>
        </w:rPr>
        <w:t>արժեք</w:t>
      </w:r>
      <w:r w:rsidR="00CA4E80" w:rsidRPr="00CA4E80">
        <w:rPr>
          <w:rFonts w:ascii="GHEA Grapalat" w:hAnsi="GHEA Grapalat" w:cs="Sylfaen"/>
          <w:sz w:val="20"/>
          <w:szCs w:val="24"/>
          <w:lang w:val="hy-AM" w:eastAsia="en-US"/>
        </w:rPr>
        <w:t xml:space="preserve"> </w:t>
      </w:r>
      <w:r w:rsidR="00CA4E80" w:rsidRPr="00D651D1">
        <w:rPr>
          <w:rFonts w:ascii="GHEA Grapalat" w:hAnsi="GHEA Grapalat" w:cs="Sylfaen"/>
          <w:sz w:val="20"/>
          <w:szCs w:val="24"/>
          <w:lang w:val="hy-AM" w:eastAsia="en-US"/>
        </w:rPr>
        <w:t xml:space="preserve">(ինքնարժեքի և կանխատեսվող շահույթի հանրագումարը) </w:t>
      </w:r>
      <w:r w:rsidR="00A45946" w:rsidRPr="00712340">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Pr>
          <w:rFonts w:ascii="GHEA Grapalat" w:hAnsi="GHEA Grapalat" w:cs="Sylfaen"/>
          <w:sz w:val="20"/>
          <w:szCs w:val="24"/>
          <w:lang w:eastAsia="en-US"/>
        </w:rPr>
        <w:t>Ա</w:t>
      </w:r>
      <w:r w:rsidR="00417553" w:rsidRPr="00712340">
        <w:rPr>
          <w:rFonts w:ascii="GHEA Grapalat" w:hAnsi="GHEA Grapalat" w:cs="Sylfaen"/>
          <w:sz w:val="20"/>
          <w:szCs w:val="24"/>
          <w:lang w:val="hy-AM" w:eastAsia="en-US"/>
        </w:rPr>
        <w:t xml:space="preserve">րժեքի </w:t>
      </w:r>
      <w:r w:rsidR="00A45946" w:rsidRPr="00712340">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712340">
        <w:rPr>
          <w:rFonts w:ascii="GHEA Grapalat" w:hAnsi="GHEA Grapalat" w:cs="Sylfaen"/>
          <w:sz w:val="20"/>
          <w:szCs w:val="24"/>
          <w:lang w:eastAsia="en-US"/>
        </w:rPr>
        <w:t>մ</w:t>
      </w:r>
      <w:r w:rsidR="00A45946" w:rsidRPr="00712340">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712340">
        <w:rPr>
          <w:rFonts w:ascii="GHEA Grapalat" w:hAnsi="GHEA Grapalat" w:cs="Sylfaen"/>
          <w:sz w:val="20"/>
          <w:szCs w:val="24"/>
          <w:lang w:val="es-ES" w:eastAsia="en-US"/>
        </w:rPr>
        <w:t xml:space="preserve"> </w:t>
      </w:r>
      <w:r w:rsidR="00A45946" w:rsidRPr="00712340">
        <w:rPr>
          <w:rFonts w:ascii="GHEA Grapalat" w:hAnsi="GHEA Grapalat" w:cs="Sylfaen"/>
          <w:sz w:val="20"/>
          <w:lang w:val="ru-RU"/>
        </w:rPr>
        <w:t>ներկայաց</w:t>
      </w:r>
      <w:r w:rsidR="00A45946" w:rsidRPr="00712340">
        <w:rPr>
          <w:rFonts w:ascii="GHEA Grapalat" w:hAnsi="GHEA Grapalat" w:cs="Sylfaen"/>
          <w:sz w:val="20"/>
        </w:rPr>
        <w:t>վող</w:t>
      </w:r>
      <w:r w:rsidR="00A45946" w:rsidRPr="00712340">
        <w:rPr>
          <w:rFonts w:ascii="GHEA Grapalat" w:hAnsi="GHEA Grapalat" w:cs="Sylfaen"/>
          <w:sz w:val="20"/>
          <w:lang w:val="es-ES"/>
        </w:rPr>
        <w:t xml:space="preserve"> </w:t>
      </w:r>
      <w:r w:rsidR="00A45946" w:rsidRPr="00712340">
        <w:rPr>
          <w:rFonts w:ascii="GHEA Grapalat" w:hAnsi="GHEA Grapalat" w:cs="Sylfaen"/>
          <w:sz w:val="20"/>
          <w:lang w:val="ru-RU"/>
        </w:rPr>
        <w:t>գնային</w:t>
      </w:r>
      <w:r w:rsidR="00A45946" w:rsidRPr="00712340">
        <w:rPr>
          <w:rFonts w:ascii="GHEA Grapalat" w:hAnsi="GHEA Grapalat" w:cs="Sylfaen"/>
          <w:sz w:val="20"/>
          <w:lang w:val="es-ES"/>
        </w:rPr>
        <w:t xml:space="preserve"> </w:t>
      </w:r>
      <w:r w:rsidR="00A45946" w:rsidRPr="00712340">
        <w:rPr>
          <w:rFonts w:ascii="GHEA Grapalat" w:hAnsi="GHEA Grapalat" w:cs="Sylfaen"/>
          <w:sz w:val="20"/>
          <w:lang w:val="ru-RU"/>
        </w:rPr>
        <w:t>առաջարկում</w:t>
      </w:r>
      <w:r w:rsidR="00A45946" w:rsidRPr="00712340">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712340">
        <w:rPr>
          <w:rFonts w:ascii="GHEA Grapalat" w:hAnsi="GHEA Grapalat" w:cs="Sylfaen"/>
          <w:sz w:val="20"/>
          <w:szCs w:val="24"/>
          <w:lang w:val="es-ES" w:eastAsia="en-US"/>
        </w:rPr>
        <w:t xml:space="preserve"> </w:t>
      </w:r>
      <w:r w:rsidR="00337F3C" w:rsidRPr="00712340">
        <w:rPr>
          <w:rFonts w:ascii="GHEA Grapalat" w:hAnsi="GHEA Grapalat" w:cs="Sylfaen"/>
          <w:sz w:val="20"/>
          <w:szCs w:val="24"/>
          <w:lang w:val="es-ES" w:eastAsia="en-US"/>
        </w:rPr>
        <w:t>Ընդ որում՝</w:t>
      </w:r>
    </w:p>
    <w:p w:rsidR="00337F3C" w:rsidRPr="00E81BDB" w:rsidRDefault="00337F3C" w:rsidP="00337F3C">
      <w:pPr>
        <w:pStyle w:val="norm"/>
        <w:spacing w:line="240" w:lineRule="auto"/>
        <w:ind w:firstLine="567"/>
        <w:rPr>
          <w:rFonts w:ascii="GHEA Grapalat" w:hAnsi="GHEA Grapalat" w:cs="Sylfaen"/>
          <w:sz w:val="20"/>
          <w:szCs w:val="24"/>
          <w:lang w:val="es-ES" w:eastAsia="en-US"/>
        </w:rPr>
      </w:pPr>
      <w:r w:rsidRPr="00712340">
        <w:rPr>
          <w:rFonts w:ascii="GHEA Grapalat" w:hAnsi="GHEA Grapalat" w:cs="Sylfaen"/>
          <w:sz w:val="20"/>
          <w:szCs w:val="24"/>
          <w:lang w:eastAsia="en-US"/>
        </w:rPr>
        <w:lastRenderedPageBreak/>
        <w:t>ա</w:t>
      </w:r>
      <w:r w:rsidRPr="00E81BDB">
        <w:rPr>
          <w:rFonts w:ascii="GHEA Grapalat" w:hAnsi="GHEA Grapalat" w:cs="Sylfaen"/>
          <w:sz w:val="20"/>
          <w:szCs w:val="24"/>
          <w:lang w:val="es-ES" w:eastAsia="en-US"/>
        </w:rPr>
        <w:t xml:space="preserve">) </w:t>
      </w:r>
      <w:r w:rsidRPr="00712340">
        <w:rPr>
          <w:rFonts w:ascii="GHEA Grapalat" w:hAnsi="GHEA Grapalat" w:cs="Sylfaen"/>
          <w:sz w:val="20"/>
          <w:szCs w:val="24"/>
          <w:lang w:eastAsia="en-US"/>
        </w:rPr>
        <w:t>մ</w:t>
      </w:r>
      <w:r w:rsidRPr="00712340">
        <w:rPr>
          <w:rFonts w:ascii="GHEA Grapalat" w:hAnsi="GHEA Grapalat" w:cs="Sylfaen"/>
          <w:sz w:val="20"/>
          <w:szCs w:val="24"/>
          <w:lang w:val="hy-AM" w:eastAsia="en-US"/>
        </w:rPr>
        <w:t>ասնակիցների գնային առաջարկների գնահատում</w:t>
      </w:r>
      <w:r w:rsidRPr="00712340">
        <w:rPr>
          <w:rFonts w:ascii="GHEA Grapalat" w:hAnsi="GHEA Grapalat" w:cs="Sylfaen"/>
          <w:sz w:val="20"/>
          <w:szCs w:val="24"/>
          <w:lang w:eastAsia="en-US"/>
        </w:rPr>
        <w:t>ն</w:t>
      </w:r>
      <w:r w:rsidRPr="00712340">
        <w:rPr>
          <w:rFonts w:ascii="GHEA Grapalat" w:hAnsi="GHEA Grapalat" w:cs="Sylfaen"/>
          <w:sz w:val="20"/>
          <w:szCs w:val="24"/>
          <w:lang w:val="hy-AM" w:eastAsia="en-US"/>
        </w:rPr>
        <w:t xml:space="preserve"> </w:t>
      </w:r>
      <w:r w:rsidRPr="00712340">
        <w:rPr>
          <w:rFonts w:ascii="GHEA Grapalat" w:hAnsi="GHEA Grapalat" w:cs="Sylfaen"/>
          <w:sz w:val="20"/>
          <w:szCs w:val="24"/>
          <w:lang w:eastAsia="en-US"/>
        </w:rPr>
        <w:t>ու</w:t>
      </w:r>
      <w:r w:rsidRPr="00712340">
        <w:rPr>
          <w:rFonts w:ascii="GHEA Grapalat" w:hAnsi="GHEA Grapalat" w:cs="Sylfaen"/>
          <w:sz w:val="20"/>
          <w:szCs w:val="24"/>
          <w:lang w:val="hy-AM" w:eastAsia="en-US"/>
        </w:rPr>
        <w:t xml:space="preserve"> համեմատումն իրականացվում </w:t>
      </w:r>
      <w:r w:rsidRPr="00712340">
        <w:rPr>
          <w:rFonts w:ascii="GHEA Grapalat" w:hAnsi="GHEA Grapalat" w:cs="Sylfaen"/>
          <w:sz w:val="20"/>
          <w:szCs w:val="24"/>
          <w:lang w:eastAsia="en-US"/>
        </w:rPr>
        <w:t>են</w:t>
      </w:r>
      <w:r w:rsidRPr="00712340">
        <w:rPr>
          <w:rFonts w:ascii="GHEA Grapalat" w:hAnsi="GHEA Grapalat" w:cs="Sylfaen"/>
          <w:sz w:val="20"/>
          <w:szCs w:val="24"/>
          <w:lang w:val="hy-AM" w:eastAsia="en-US"/>
        </w:rPr>
        <w:t xml:space="preserve"> առանց սույն կետում նշված հարկի գումարի հաշվարկման</w:t>
      </w:r>
      <w:r w:rsidRPr="00E81BDB">
        <w:rPr>
          <w:rFonts w:ascii="GHEA Grapalat" w:hAnsi="GHEA Grapalat" w:cs="Sylfaen"/>
          <w:sz w:val="20"/>
          <w:szCs w:val="24"/>
          <w:lang w:val="es-ES" w:eastAsia="en-US"/>
        </w:rPr>
        <w:t>.</w:t>
      </w:r>
    </w:p>
    <w:p w:rsidR="00337F3C" w:rsidRPr="00712340" w:rsidRDefault="00337F3C" w:rsidP="00337F3C">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es-ES" w:eastAsia="en-US"/>
        </w:rPr>
        <w:t>բ</w:t>
      </w:r>
      <w:r w:rsidRPr="00E81BDB">
        <w:rPr>
          <w:rFonts w:ascii="GHEA Grapalat" w:hAnsi="GHEA Grapalat" w:cs="Sylfaen"/>
          <w:sz w:val="20"/>
          <w:szCs w:val="24"/>
          <w:lang w:val="es-ES" w:eastAsia="en-US"/>
        </w:rPr>
        <w:t xml:space="preserve">) </w:t>
      </w:r>
      <w:r w:rsidRPr="00712340">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712340">
        <w:rPr>
          <w:rFonts w:ascii="GHEA Grapalat" w:hAnsi="GHEA Grapalat" w:cs="Sylfaen"/>
          <w:sz w:val="20"/>
          <w:szCs w:val="24"/>
          <w:lang w:eastAsia="en-US"/>
        </w:rPr>
        <w:t>սույն</w:t>
      </w:r>
      <w:r w:rsidRPr="00E81BDB">
        <w:rPr>
          <w:rFonts w:ascii="GHEA Grapalat" w:hAnsi="GHEA Grapalat" w:cs="Sylfaen"/>
          <w:sz w:val="20"/>
          <w:szCs w:val="24"/>
          <w:lang w:val="es-ES" w:eastAsia="en-US"/>
        </w:rPr>
        <w:t xml:space="preserve"> </w:t>
      </w:r>
      <w:r w:rsidRPr="00712340">
        <w:rPr>
          <w:rFonts w:ascii="GHEA Grapalat" w:hAnsi="GHEA Grapalat" w:cs="Sylfaen"/>
          <w:sz w:val="20"/>
          <w:szCs w:val="24"/>
          <w:lang w:val="hy-AM" w:eastAsia="en-US"/>
        </w:rPr>
        <w:t>հրավերով սահմանվ</w:t>
      </w:r>
      <w:r w:rsidRPr="00712340">
        <w:rPr>
          <w:rFonts w:ascii="GHEA Grapalat" w:hAnsi="GHEA Grapalat" w:cs="Sylfaen"/>
          <w:sz w:val="20"/>
          <w:szCs w:val="24"/>
          <w:lang w:eastAsia="en-US"/>
        </w:rPr>
        <w:t>ած</w:t>
      </w:r>
      <w:r w:rsidRPr="00E81BDB">
        <w:rPr>
          <w:rFonts w:ascii="GHEA Grapalat" w:hAnsi="GHEA Grapalat" w:cs="Sylfaen"/>
          <w:sz w:val="20"/>
          <w:szCs w:val="24"/>
          <w:lang w:val="es-ES" w:eastAsia="en-US"/>
        </w:rPr>
        <w:t xml:space="preserve"> </w:t>
      </w:r>
      <w:r w:rsidRPr="00712340">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712340">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712340" w:rsidRDefault="00337F3C" w:rsidP="00337F3C">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712340" w:rsidRDefault="00337F3C" w:rsidP="00337F3C">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ՄԳ-ն ընտրված մասնակցի առաջարկած հանրագումարային գինն է.</w:t>
      </w:r>
    </w:p>
    <w:p w:rsidR="00337F3C" w:rsidRPr="00712340" w:rsidRDefault="00337F3C" w:rsidP="00337F3C">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712340" w:rsidRDefault="00337F3C" w:rsidP="00337F3C">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Ծ-ն մատուցված ծառայության առավելագույն միավորի գինն է</w:t>
      </w:r>
    </w:p>
    <w:p w:rsidR="00337F3C" w:rsidRPr="00E81BDB" w:rsidRDefault="00337F3C" w:rsidP="00337F3C">
      <w:pPr>
        <w:pStyle w:val="norm"/>
        <w:spacing w:line="240" w:lineRule="auto"/>
        <w:rPr>
          <w:rFonts w:ascii="GHEA Grapalat" w:hAnsi="GHEA Grapalat" w:cs="Sylfaen"/>
          <w:sz w:val="20"/>
          <w:szCs w:val="24"/>
          <w:vertAlign w:val="superscript"/>
          <w:lang w:val="hy-AM" w:eastAsia="en-US"/>
        </w:rPr>
      </w:pPr>
      <w:r w:rsidRPr="00712340">
        <w:rPr>
          <w:rFonts w:ascii="GHEA Grapalat" w:hAnsi="GHEA Grapalat" w:cs="Sylfaen"/>
          <w:sz w:val="20"/>
          <w:szCs w:val="24"/>
          <w:lang w:val="hy-AM" w:eastAsia="en-US"/>
        </w:rPr>
        <w:t>Ք-ն մատուցված ծառայության քանակն է:</w:t>
      </w:r>
    </w:p>
    <w:p w:rsidR="00B95FE0" w:rsidRPr="00712340" w:rsidRDefault="00B95FE0" w:rsidP="006C1D25">
      <w:pPr>
        <w:pStyle w:val="norm"/>
        <w:spacing w:line="240" w:lineRule="auto"/>
        <w:rPr>
          <w:rFonts w:ascii="GHEA Grapalat" w:hAnsi="GHEA Grapalat" w:cs="Sylfaen"/>
          <w:sz w:val="20"/>
          <w:szCs w:val="24"/>
          <w:lang w:val="hy-AM" w:eastAsia="en-US"/>
        </w:rPr>
      </w:pPr>
      <w:r w:rsidRPr="00E81BDB">
        <w:rPr>
          <w:rFonts w:ascii="GHEA Grapalat" w:hAnsi="GHEA Grapalat" w:cs="Sylfaen"/>
          <w:sz w:val="20"/>
          <w:szCs w:val="24"/>
          <w:lang w:val="hy-AM" w:eastAsia="en-US"/>
        </w:rPr>
        <w:t>Մ</w:t>
      </w:r>
      <w:r w:rsidR="00A45946" w:rsidRPr="00712340">
        <w:rPr>
          <w:rFonts w:ascii="GHEA Grapalat" w:hAnsi="GHEA Grapalat" w:cs="Sylfaen"/>
          <w:sz w:val="20"/>
          <w:szCs w:val="24"/>
          <w:lang w:val="hy-AM" w:eastAsia="en-US"/>
        </w:rPr>
        <w:t>ասնակ</w:t>
      </w:r>
      <w:r w:rsidR="004A3507" w:rsidRPr="00E81BDB">
        <w:rPr>
          <w:rFonts w:ascii="GHEA Grapalat" w:hAnsi="GHEA Grapalat" w:cs="Sylfaen"/>
          <w:sz w:val="20"/>
          <w:szCs w:val="24"/>
          <w:lang w:val="hy-AM" w:eastAsia="en-US"/>
        </w:rPr>
        <w:t xml:space="preserve">ցի </w:t>
      </w:r>
      <w:r w:rsidRPr="00712340">
        <w:rPr>
          <w:rFonts w:ascii="GHEA Grapalat" w:hAnsi="GHEA Grapalat" w:cs="Sylfaen"/>
          <w:sz w:val="20"/>
          <w:szCs w:val="24"/>
          <w:lang w:val="hy-AM" w:eastAsia="en-US"/>
        </w:rPr>
        <w:t>հայտը ենթակա չէ մերժման, եթե`</w:t>
      </w:r>
    </w:p>
    <w:p w:rsidR="00B95FE0" w:rsidRPr="00712340" w:rsidRDefault="00B95FE0" w:rsidP="00877F78">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 xml:space="preserve">ա. գնային առաջարկի </w:t>
      </w:r>
      <w:r w:rsidR="00052F61" w:rsidRPr="00712340">
        <w:rPr>
          <w:rFonts w:ascii="GHEA Grapalat" w:hAnsi="GHEA Grapalat" w:cs="Sylfaen"/>
          <w:sz w:val="20"/>
          <w:szCs w:val="24"/>
          <w:lang w:val="hy-AM" w:eastAsia="en-US"/>
        </w:rPr>
        <w:t>արժեք</w:t>
      </w:r>
      <w:r w:rsidRPr="0071234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712340" w:rsidRDefault="00B95FE0" w:rsidP="00C75A7D">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 xml:space="preserve">բ. գնային առաջարկի </w:t>
      </w:r>
      <w:r w:rsidR="0042084B" w:rsidRPr="00712340">
        <w:rPr>
          <w:rFonts w:ascii="GHEA Grapalat" w:hAnsi="GHEA Grapalat" w:cs="Sylfaen"/>
          <w:sz w:val="20"/>
          <w:szCs w:val="24"/>
          <w:lang w:val="hy-AM" w:eastAsia="en-US"/>
        </w:rPr>
        <w:t>արժեք</w:t>
      </w:r>
      <w:r w:rsidRPr="0071234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712340" w:rsidRDefault="00B95FE0" w:rsidP="001E17BA">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712340">
        <w:rPr>
          <w:rFonts w:ascii="GHEA Grapalat" w:hAnsi="GHEA Grapalat" w:cs="Sylfaen"/>
          <w:sz w:val="20"/>
          <w:szCs w:val="24"/>
          <w:lang w:val="hy-AM" w:eastAsia="en-US"/>
        </w:rPr>
        <w:t>.</w:t>
      </w:r>
    </w:p>
    <w:p w:rsidR="00A63118" w:rsidRPr="00712340" w:rsidRDefault="00A63118" w:rsidP="00972668">
      <w:pPr>
        <w:shd w:val="clear" w:color="auto" w:fill="FFFFFF"/>
        <w:ind w:firstLine="375"/>
        <w:jc w:val="both"/>
        <w:rPr>
          <w:rFonts w:ascii="GHEA Grapalat" w:hAnsi="GHEA Grapalat" w:cs="Sylfaen"/>
          <w:sz w:val="20"/>
          <w:lang w:val="hy-AM"/>
        </w:rPr>
      </w:pPr>
      <w:r w:rsidRPr="00712340">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ավելին՝ դեպի վերև ամբողջ թիվը.  </w:t>
      </w:r>
    </w:p>
    <w:p w:rsidR="00A63118" w:rsidRPr="00712340" w:rsidRDefault="00A63118" w:rsidP="00972668">
      <w:pPr>
        <w:tabs>
          <w:tab w:val="left" w:pos="0"/>
        </w:tabs>
        <w:ind w:firstLine="360"/>
        <w:jc w:val="both"/>
        <w:rPr>
          <w:rFonts w:ascii="GHEA Grapalat" w:hAnsi="GHEA Grapalat" w:cs="Sylfaen"/>
          <w:sz w:val="20"/>
          <w:lang w:val="hy-AM"/>
        </w:rPr>
      </w:pPr>
      <w:r w:rsidRPr="0071234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712340" w:rsidRDefault="00A63118" w:rsidP="00A63118">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712340">
        <w:rPr>
          <w:rFonts w:ascii="GHEA Grapalat" w:hAnsi="GHEA Grapalat" w:cs="Sylfaen"/>
          <w:sz w:val="20"/>
          <w:szCs w:val="24"/>
          <w:lang w:val="hy-AM" w:eastAsia="en-US"/>
        </w:rPr>
        <w:t>:</w:t>
      </w:r>
    </w:p>
    <w:p w:rsidR="00A45946" w:rsidRPr="00712340" w:rsidRDefault="00C8055A" w:rsidP="00EF3662">
      <w:pPr>
        <w:pStyle w:val="norm"/>
        <w:spacing w:line="240" w:lineRule="auto"/>
        <w:ind w:firstLine="567"/>
        <w:rPr>
          <w:rFonts w:ascii="GHEA Grapalat" w:hAnsi="GHEA Grapalat"/>
          <w:sz w:val="20"/>
          <w:lang w:val="es-ES"/>
        </w:rPr>
      </w:pPr>
      <w:r w:rsidRPr="00712340">
        <w:rPr>
          <w:rFonts w:ascii="GHEA Grapalat" w:hAnsi="GHEA Grapalat"/>
          <w:sz w:val="20"/>
          <w:lang w:val="es-ES"/>
        </w:rPr>
        <w:t>5</w:t>
      </w:r>
      <w:r w:rsidR="00A45946" w:rsidRPr="00712340">
        <w:rPr>
          <w:rFonts w:ascii="GHEA Grapalat" w:hAnsi="GHEA Grapalat"/>
          <w:sz w:val="20"/>
          <w:lang w:val="es-ES"/>
        </w:rPr>
        <w:t>.</w:t>
      </w:r>
      <w:r w:rsidR="00A45946" w:rsidRPr="00712340">
        <w:rPr>
          <w:rFonts w:ascii="GHEA Grapalat" w:hAnsi="GHEA Grapalat"/>
          <w:sz w:val="20"/>
          <w:lang w:val="hy-AM"/>
        </w:rPr>
        <w:t>3</w:t>
      </w:r>
      <w:r w:rsidR="00A45946" w:rsidRPr="00712340">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712340">
        <w:rPr>
          <w:rFonts w:ascii="GHEA Grapalat" w:hAnsi="GHEA Grapalat"/>
          <w:sz w:val="20"/>
          <w:lang w:val="es-ES"/>
        </w:rPr>
        <w:t>:</w:t>
      </w:r>
      <w:r w:rsidR="00A45946" w:rsidRPr="00712340">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712340">
        <w:rPr>
          <w:rFonts w:ascii="GHEA Grapalat" w:hAnsi="GHEA Grapalat"/>
          <w:sz w:val="20"/>
          <w:lang w:val="es-ES"/>
        </w:rPr>
        <w:t>մ</w:t>
      </w:r>
      <w:r w:rsidR="00A45946" w:rsidRPr="00712340">
        <w:rPr>
          <w:rFonts w:ascii="GHEA Grapalat" w:hAnsi="GHEA Grapalat"/>
          <w:sz w:val="20"/>
          <w:lang w:val="es-ES"/>
        </w:rPr>
        <w:t>ասնակցի շահույթի չափը չի կարող հրավերով սահմանափակվել:</w:t>
      </w:r>
    </w:p>
    <w:p w:rsidR="00096865" w:rsidRPr="00712340" w:rsidRDefault="00096865" w:rsidP="00EF3662">
      <w:pPr>
        <w:pStyle w:val="BodyTextIndent2"/>
        <w:spacing w:line="240" w:lineRule="auto"/>
        <w:ind w:firstLine="567"/>
        <w:rPr>
          <w:rFonts w:ascii="GHEA Grapalat" w:hAnsi="GHEA Grapalat"/>
          <w:lang w:val="es-ES"/>
        </w:rPr>
      </w:pPr>
    </w:p>
    <w:p w:rsidR="00096865" w:rsidRPr="00712340" w:rsidRDefault="00220C7C" w:rsidP="00EF3662">
      <w:pPr>
        <w:jc w:val="center"/>
        <w:rPr>
          <w:rFonts w:ascii="GHEA Grapalat" w:hAnsi="GHEA Grapalat"/>
          <w:b/>
          <w:sz w:val="20"/>
          <w:lang w:val="es-ES"/>
        </w:rPr>
      </w:pPr>
      <w:r w:rsidRPr="00712340">
        <w:rPr>
          <w:rFonts w:ascii="GHEA Grapalat" w:hAnsi="GHEA Grapalat"/>
          <w:b/>
          <w:sz w:val="20"/>
          <w:lang w:val="es-ES"/>
        </w:rPr>
        <w:t>6</w:t>
      </w:r>
      <w:r w:rsidR="00955A1E" w:rsidRPr="00712340">
        <w:rPr>
          <w:rFonts w:ascii="GHEA Grapalat" w:hAnsi="GHEA Grapalat"/>
          <w:b/>
          <w:sz w:val="20"/>
          <w:lang w:val="es-ES"/>
        </w:rPr>
        <w:t xml:space="preserve">. </w:t>
      </w:r>
      <w:r w:rsidR="00955A1E" w:rsidRPr="00712340">
        <w:rPr>
          <w:rFonts w:ascii="GHEA Grapalat" w:hAnsi="GHEA Grapalat"/>
          <w:b/>
          <w:sz w:val="20"/>
        </w:rPr>
        <w:t>ՀԱՅՏԻ</w:t>
      </w:r>
      <w:r w:rsidR="00955A1E" w:rsidRPr="00712340">
        <w:rPr>
          <w:rFonts w:ascii="GHEA Grapalat" w:hAnsi="GHEA Grapalat"/>
          <w:b/>
          <w:sz w:val="20"/>
          <w:lang w:val="es-ES"/>
        </w:rPr>
        <w:t xml:space="preserve"> </w:t>
      </w:r>
      <w:r w:rsidR="00955A1E" w:rsidRPr="00712340">
        <w:rPr>
          <w:rFonts w:ascii="GHEA Grapalat" w:hAnsi="GHEA Grapalat"/>
          <w:b/>
          <w:sz w:val="20"/>
        </w:rPr>
        <w:t>ԳՈՐԾՈՂՈՒԹՅԱՆ</w:t>
      </w:r>
      <w:r w:rsidR="00955A1E" w:rsidRPr="00712340">
        <w:rPr>
          <w:rFonts w:ascii="GHEA Grapalat" w:hAnsi="GHEA Grapalat"/>
          <w:b/>
          <w:sz w:val="20"/>
          <w:lang w:val="es-ES"/>
        </w:rPr>
        <w:t xml:space="preserve"> </w:t>
      </w:r>
      <w:r w:rsidR="00955A1E" w:rsidRPr="00712340">
        <w:rPr>
          <w:rFonts w:ascii="GHEA Grapalat" w:hAnsi="GHEA Grapalat"/>
          <w:b/>
          <w:sz w:val="20"/>
        </w:rPr>
        <w:t>ԺԱՄԿԵՏԸ</w:t>
      </w:r>
      <w:r w:rsidR="00955A1E" w:rsidRPr="00712340">
        <w:rPr>
          <w:rFonts w:ascii="GHEA Grapalat" w:hAnsi="GHEA Grapalat"/>
          <w:b/>
          <w:sz w:val="20"/>
          <w:lang w:val="es-ES"/>
        </w:rPr>
        <w:t xml:space="preserve">, </w:t>
      </w:r>
      <w:r w:rsidR="00955A1E" w:rsidRPr="00712340">
        <w:rPr>
          <w:rFonts w:ascii="GHEA Grapalat" w:hAnsi="GHEA Grapalat"/>
          <w:b/>
          <w:sz w:val="20"/>
        </w:rPr>
        <w:t>ՀԱՅՏԵՐՈՒՄ</w:t>
      </w:r>
      <w:r w:rsidR="00955A1E" w:rsidRPr="00712340">
        <w:rPr>
          <w:rFonts w:ascii="GHEA Grapalat" w:hAnsi="GHEA Grapalat"/>
          <w:b/>
          <w:sz w:val="20"/>
          <w:lang w:val="es-ES"/>
        </w:rPr>
        <w:t xml:space="preserve"> </w:t>
      </w:r>
      <w:r w:rsidR="00955A1E" w:rsidRPr="00712340">
        <w:rPr>
          <w:rFonts w:ascii="GHEA Grapalat" w:hAnsi="GHEA Grapalat"/>
          <w:b/>
          <w:sz w:val="20"/>
        </w:rPr>
        <w:t>ՓՈՓՈԽՈՒԹՅՈՒՆ</w:t>
      </w:r>
      <w:r w:rsidR="00955A1E" w:rsidRPr="00712340">
        <w:rPr>
          <w:rFonts w:ascii="GHEA Grapalat" w:hAnsi="GHEA Grapalat"/>
          <w:b/>
          <w:sz w:val="20"/>
          <w:lang w:val="es-ES"/>
        </w:rPr>
        <w:t xml:space="preserve"> </w:t>
      </w:r>
      <w:r w:rsidR="00955A1E" w:rsidRPr="00712340">
        <w:rPr>
          <w:rFonts w:ascii="GHEA Grapalat" w:hAnsi="GHEA Grapalat"/>
          <w:b/>
          <w:sz w:val="20"/>
        </w:rPr>
        <w:t>ԿԱՏԱՐԵԼՈՒ</w:t>
      </w:r>
    </w:p>
    <w:p w:rsidR="00096865" w:rsidRPr="00712340" w:rsidRDefault="00955A1E" w:rsidP="00EF3662">
      <w:pPr>
        <w:jc w:val="center"/>
        <w:rPr>
          <w:rFonts w:ascii="GHEA Grapalat" w:hAnsi="GHEA Grapalat"/>
          <w:b/>
          <w:sz w:val="20"/>
          <w:lang w:val="es-ES"/>
        </w:rPr>
      </w:pPr>
      <w:r w:rsidRPr="00712340">
        <w:rPr>
          <w:rFonts w:ascii="GHEA Grapalat" w:hAnsi="GHEA Grapalat"/>
          <w:b/>
          <w:sz w:val="20"/>
        </w:rPr>
        <w:t>ԵՎ</w:t>
      </w:r>
      <w:r w:rsidRPr="00712340">
        <w:rPr>
          <w:rFonts w:ascii="GHEA Grapalat" w:hAnsi="GHEA Grapalat"/>
          <w:b/>
          <w:sz w:val="20"/>
          <w:lang w:val="es-ES"/>
        </w:rPr>
        <w:t xml:space="preserve"> </w:t>
      </w:r>
      <w:r w:rsidRPr="00712340">
        <w:rPr>
          <w:rFonts w:ascii="GHEA Grapalat" w:hAnsi="GHEA Grapalat"/>
          <w:b/>
          <w:sz w:val="20"/>
        </w:rPr>
        <w:t>ԴՐԱՆՔ</w:t>
      </w:r>
      <w:r w:rsidRPr="00712340">
        <w:rPr>
          <w:rFonts w:ascii="GHEA Grapalat" w:hAnsi="GHEA Grapalat"/>
          <w:b/>
          <w:sz w:val="20"/>
          <w:lang w:val="es-ES"/>
        </w:rPr>
        <w:t xml:space="preserve"> </w:t>
      </w:r>
      <w:r w:rsidRPr="00712340">
        <w:rPr>
          <w:rFonts w:ascii="GHEA Grapalat" w:hAnsi="GHEA Grapalat"/>
          <w:b/>
          <w:sz w:val="20"/>
        </w:rPr>
        <w:t>ՀԵՏ</w:t>
      </w:r>
      <w:r w:rsidRPr="00712340">
        <w:rPr>
          <w:rFonts w:ascii="GHEA Grapalat" w:hAnsi="GHEA Grapalat"/>
          <w:b/>
          <w:sz w:val="20"/>
          <w:lang w:val="es-ES"/>
        </w:rPr>
        <w:t xml:space="preserve"> </w:t>
      </w:r>
      <w:r w:rsidRPr="00712340">
        <w:rPr>
          <w:rFonts w:ascii="GHEA Grapalat" w:hAnsi="GHEA Grapalat"/>
          <w:b/>
          <w:sz w:val="20"/>
        </w:rPr>
        <w:t>ՎԵՐՑՆԵԼՈՒ</w:t>
      </w:r>
      <w:r w:rsidRPr="00712340">
        <w:rPr>
          <w:rFonts w:ascii="GHEA Grapalat" w:hAnsi="GHEA Grapalat"/>
          <w:b/>
          <w:sz w:val="20"/>
          <w:lang w:val="es-ES"/>
        </w:rPr>
        <w:t xml:space="preserve"> </w:t>
      </w:r>
      <w:r w:rsidRPr="00712340">
        <w:rPr>
          <w:rFonts w:ascii="GHEA Grapalat" w:hAnsi="GHEA Grapalat"/>
          <w:b/>
          <w:sz w:val="20"/>
        </w:rPr>
        <w:t>ԿԱՐԳԸ</w:t>
      </w:r>
    </w:p>
    <w:p w:rsidR="00096865" w:rsidRPr="00712340" w:rsidRDefault="00096865" w:rsidP="00EF3662">
      <w:pPr>
        <w:pStyle w:val="BodyTextIndent"/>
        <w:spacing w:line="240" w:lineRule="auto"/>
        <w:ind w:firstLine="567"/>
        <w:rPr>
          <w:rFonts w:ascii="GHEA Grapalat" w:hAnsi="GHEA Grapalat"/>
          <w:b/>
          <w:lang w:val="af-ZA"/>
        </w:rPr>
      </w:pPr>
    </w:p>
    <w:p w:rsidR="00096865" w:rsidRPr="00712340" w:rsidRDefault="00220C7C" w:rsidP="00EF3662">
      <w:pPr>
        <w:pStyle w:val="BodyTextIndent"/>
        <w:spacing w:line="240" w:lineRule="auto"/>
        <w:ind w:firstLine="567"/>
        <w:rPr>
          <w:rFonts w:ascii="GHEA Grapalat" w:hAnsi="GHEA Grapalat" w:cs="Sylfaen"/>
          <w:i w:val="0"/>
          <w:szCs w:val="24"/>
          <w:lang w:val="af-ZA"/>
        </w:rPr>
      </w:pPr>
      <w:r w:rsidRPr="00712340">
        <w:rPr>
          <w:rFonts w:ascii="GHEA Grapalat" w:hAnsi="GHEA Grapalat"/>
          <w:i w:val="0"/>
          <w:lang w:val="af-ZA"/>
        </w:rPr>
        <w:t>6</w:t>
      </w:r>
      <w:r w:rsidR="00096865" w:rsidRPr="00712340">
        <w:rPr>
          <w:rFonts w:ascii="GHEA Grapalat" w:hAnsi="GHEA Grapalat"/>
          <w:i w:val="0"/>
          <w:lang w:val="af-ZA"/>
        </w:rPr>
        <w:t>.1</w:t>
      </w:r>
      <w:r w:rsidR="00096865" w:rsidRPr="00712340">
        <w:rPr>
          <w:rFonts w:ascii="GHEA Grapalat" w:hAnsi="GHEA Grapalat"/>
          <w:lang w:val="af-ZA"/>
        </w:rPr>
        <w:t xml:space="preserve"> </w:t>
      </w:r>
      <w:r w:rsidR="00096865" w:rsidRPr="00712340">
        <w:rPr>
          <w:rFonts w:ascii="GHEA Grapalat" w:hAnsi="GHEA Grapalat" w:cs="Sylfaen"/>
          <w:i w:val="0"/>
          <w:szCs w:val="24"/>
          <w:lang w:val="ru-RU"/>
        </w:rPr>
        <w:t>Օրենքի</w:t>
      </w:r>
      <w:r w:rsidR="00096865" w:rsidRPr="00712340">
        <w:rPr>
          <w:rFonts w:ascii="GHEA Grapalat" w:hAnsi="GHEA Grapalat" w:cs="Sylfaen"/>
          <w:i w:val="0"/>
          <w:szCs w:val="24"/>
          <w:lang w:val="af-ZA"/>
        </w:rPr>
        <w:t xml:space="preserve"> </w:t>
      </w:r>
      <w:r w:rsidR="00A64339" w:rsidRPr="00712340">
        <w:rPr>
          <w:rFonts w:ascii="GHEA Grapalat" w:hAnsi="GHEA Grapalat" w:cs="Sylfaen"/>
          <w:i w:val="0"/>
          <w:szCs w:val="24"/>
          <w:lang w:val="af-ZA"/>
        </w:rPr>
        <w:t>31</w:t>
      </w:r>
      <w:r w:rsidR="00096865" w:rsidRPr="00712340">
        <w:rPr>
          <w:rFonts w:ascii="GHEA Grapalat" w:hAnsi="GHEA Grapalat" w:cs="Sylfaen"/>
          <w:i w:val="0"/>
          <w:szCs w:val="24"/>
          <w:lang w:val="af-ZA"/>
        </w:rPr>
        <w:t>-</w:t>
      </w:r>
      <w:r w:rsidR="00096865" w:rsidRPr="00712340">
        <w:rPr>
          <w:rFonts w:ascii="GHEA Grapalat" w:hAnsi="GHEA Grapalat" w:cs="Sylfaen"/>
          <w:i w:val="0"/>
          <w:szCs w:val="24"/>
          <w:lang w:val="ru-RU"/>
        </w:rPr>
        <w:t>րդ</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հոդվածի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համաձայն</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հայտը</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վավեր</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է</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մինչև</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Օրենքին</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համապատասխան</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պայմանագրի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կնքումը</w:t>
      </w:r>
      <w:r w:rsidR="00096865" w:rsidRPr="00712340">
        <w:rPr>
          <w:rFonts w:ascii="GHEA Grapalat" w:hAnsi="GHEA Grapalat" w:cs="Sylfaen"/>
          <w:i w:val="0"/>
          <w:szCs w:val="24"/>
          <w:lang w:val="af-ZA"/>
        </w:rPr>
        <w:t xml:space="preserve">, </w:t>
      </w:r>
      <w:r w:rsidR="00705706" w:rsidRPr="00712340">
        <w:rPr>
          <w:rFonts w:ascii="GHEA Grapalat" w:hAnsi="GHEA Grapalat" w:cs="Sylfaen"/>
          <w:i w:val="0"/>
          <w:szCs w:val="24"/>
          <w:lang w:val="en-US"/>
        </w:rPr>
        <w:t>մ</w:t>
      </w:r>
      <w:r w:rsidR="00096865" w:rsidRPr="00712340">
        <w:rPr>
          <w:rFonts w:ascii="GHEA Grapalat" w:hAnsi="GHEA Grapalat" w:cs="Sylfaen"/>
          <w:i w:val="0"/>
          <w:szCs w:val="24"/>
          <w:lang w:val="ru-RU"/>
        </w:rPr>
        <w:t>ասնակցի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կողմից</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հայտի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հետ</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վերցնելը</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հայտի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մերժումը</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կամ</w:t>
      </w:r>
      <w:r w:rsidR="00096865" w:rsidRPr="00712340">
        <w:rPr>
          <w:rFonts w:ascii="GHEA Grapalat" w:hAnsi="GHEA Grapalat" w:cs="Sylfaen"/>
          <w:i w:val="0"/>
          <w:szCs w:val="24"/>
          <w:lang w:val="af-ZA"/>
        </w:rPr>
        <w:t xml:space="preserve"> </w:t>
      </w:r>
      <w:r w:rsidR="00402941" w:rsidRPr="00712340">
        <w:rPr>
          <w:rFonts w:ascii="GHEA Grapalat" w:hAnsi="GHEA Grapalat" w:cs="Sylfaen"/>
          <w:i w:val="0"/>
          <w:szCs w:val="24"/>
          <w:lang w:val="af-ZA"/>
        </w:rPr>
        <w:t xml:space="preserve">սույն </w:t>
      </w:r>
      <w:r w:rsidR="00096865" w:rsidRPr="00712340">
        <w:rPr>
          <w:rFonts w:ascii="GHEA Grapalat" w:hAnsi="GHEA Grapalat" w:cs="Sylfaen"/>
          <w:i w:val="0"/>
          <w:szCs w:val="24"/>
          <w:lang w:val="ru-RU"/>
        </w:rPr>
        <w:t>ընթացակարգը</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չկայացած</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հայտարարվելը</w:t>
      </w:r>
      <w:r w:rsidR="004D5671" w:rsidRPr="00712340">
        <w:rPr>
          <w:rFonts w:ascii="GHEA Grapalat" w:hAnsi="GHEA Grapalat" w:cs="Sylfaen"/>
          <w:i w:val="0"/>
          <w:szCs w:val="24"/>
          <w:lang w:val="ru-RU"/>
        </w:rPr>
        <w:t>։</w:t>
      </w:r>
    </w:p>
    <w:p w:rsidR="00096865" w:rsidRPr="00712340" w:rsidRDefault="00220C7C" w:rsidP="00EF3662">
      <w:pPr>
        <w:pStyle w:val="BodyTextIndent"/>
        <w:spacing w:line="240" w:lineRule="auto"/>
        <w:ind w:firstLine="567"/>
        <w:rPr>
          <w:rFonts w:ascii="GHEA Grapalat" w:hAnsi="GHEA Grapalat" w:cs="Sylfaen"/>
          <w:i w:val="0"/>
          <w:szCs w:val="24"/>
          <w:lang w:val="af-ZA"/>
        </w:rPr>
      </w:pPr>
      <w:r w:rsidRPr="00712340">
        <w:rPr>
          <w:rFonts w:ascii="GHEA Grapalat" w:hAnsi="GHEA Grapalat" w:cs="Sylfaen"/>
          <w:i w:val="0"/>
          <w:szCs w:val="24"/>
          <w:lang w:val="af-ZA"/>
        </w:rPr>
        <w:t>6</w:t>
      </w:r>
      <w:r w:rsidR="00096865" w:rsidRPr="00712340">
        <w:rPr>
          <w:rFonts w:ascii="GHEA Grapalat" w:hAnsi="GHEA Grapalat" w:cs="Sylfaen"/>
          <w:i w:val="0"/>
          <w:szCs w:val="24"/>
          <w:lang w:val="af-ZA"/>
        </w:rPr>
        <w:t xml:space="preserve">.2 </w:t>
      </w:r>
      <w:r w:rsidR="00F20DA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Օրենքի</w:t>
      </w:r>
      <w:r w:rsidR="00096865" w:rsidRPr="00712340">
        <w:rPr>
          <w:rFonts w:ascii="GHEA Grapalat" w:hAnsi="GHEA Grapalat" w:cs="Sylfaen"/>
          <w:i w:val="0"/>
          <w:szCs w:val="24"/>
          <w:lang w:val="af-ZA"/>
        </w:rPr>
        <w:t xml:space="preserve"> </w:t>
      </w:r>
      <w:r w:rsidR="00A64339" w:rsidRPr="00712340">
        <w:rPr>
          <w:rFonts w:ascii="GHEA Grapalat" w:hAnsi="GHEA Grapalat" w:cs="Sylfaen"/>
          <w:i w:val="0"/>
          <w:szCs w:val="24"/>
          <w:lang w:val="af-ZA"/>
        </w:rPr>
        <w:t>31</w:t>
      </w:r>
      <w:r w:rsidR="00096865" w:rsidRPr="00712340">
        <w:rPr>
          <w:rFonts w:ascii="GHEA Grapalat" w:hAnsi="GHEA Grapalat" w:cs="Sylfaen"/>
          <w:i w:val="0"/>
          <w:szCs w:val="24"/>
          <w:lang w:val="af-ZA"/>
        </w:rPr>
        <w:t>-</w:t>
      </w:r>
      <w:r w:rsidR="00096865" w:rsidRPr="00712340">
        <w:rPr>
          <w:rFonts w:ascii="GHEA Grapalat" w:hAnsi="GHEA Grapalat" w:cs="Sylfaen"/>
          <w:i w:val="0"/>
          <w:szCs w:val="24"/>
          <w:lang w:val="ru-RU"/>
        </w:rPr>
        <w:t>րդ</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հոդվածի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համաձայն</w:t>
      </w:r>
      <w:r w:rsidR="00096865" w:rsidRPr="00712340">
        <w:rPr>
          <w:rFonts w:ascii="GHEA Grapalat" w:hAnsi="GHEA Grapalat" w:cs="Sylfaen"/>
          <w:i w:val="0"/>
          <w:szCs w:val="24"/>
          <w:lang w:val="af-ZA"/>
        </w:rPr>
        <w:t xml:space="preserve">` </w:t>
      </w:r>
      <w:r w:rsidR="00F70E55" w:rsidRPr="00712340">
        <w:rPr>
          <w:rFonts w:ascii="GHEA Grapalat" w:hAnsi="GHEA Grapalat" w:cs="Sylfaen"/>
          <w:i w:val="0"/>
          <w:szCs w:val="24"/>
          <w:lang w:val="en-US"/>
        </w:rPr>
        <w:t>մ</w:t>
      </w:r>
      <w:r w:rsidR="00096865" w:rsidRPr="00712340">
        <w:rPr>
          <w:rFonts w:ascii="GHEA Grapalat" w:hAnsi="GHEA Grapalat" w:cs="Sylfaen"/>
          <w:i w:val="0"/>
          <w:szCs w:val="24"/>
          <w:lang w:val="ru-RU"/>
        </w:rPr>
        <w:t>ասնակիցը</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մինչև</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սույն</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հրավերի</w:t>
      </w:r>
      <w:r w:rsidR="00096865" w:rsidRPr="00712340">
        <w:rPr>
          <w:rFonts w:ascii="GHEA Grapalat" w:hAnsi="GHEA Grapalat" w:cs="Sylfaen"/>
          <w:i w:val="0"/>
          <w:szCs w:val="24"/>
          <w:lang w:val="af-ZA"/>
        </w:rPr>
        <w:t xml:space="preserve"> </w:t>
      </w:r>
      <w:r w:rsidRPr="00712340">
        <w:rPr>
          <w:rFonts w:ascii="GHEA Grapalat" w:hAnsi="GHEA Grapalat" w:cs="Sylfaen"/>
          <w:i w:val="0"/>
          <w:szCs w:val="24"/>
          <w:lang w:val="af-ZA"/>
        </w:rPr>
        <w:t xml:space="preserve">1-ին մասի </w:t>
      </w:r>
      <w:r w:rsidR="00096865" w:rsidRPr="00712340">
        <w:rPr>
          <w:rFonts w:ascii="GHEA Grapalat" w:hAnsi="GHEA Grapalat" w:cs="Sylfaen"/>
          <w:i w:val="0"/>
          <w:szCs w:val="24"/>
          <w:lang w:val="af-ZA"/>
        </w:rPr>
        <w:t xml:space="preserve">4.2 </w:t>
      </w:r>
      <w:r w:rsidR="00096865" w:rsidRPr="00712340">
        <w:rPr>
          <w:rFonts w:ascii="GHEA Grapalat" w:hAnsi="GHEA Grapalat" w:cs="Sylfaen"/>
          <w:i w:val="0"/>
          <w:szCs w:val="24"/>
          <w:lang w:val="ru-RU"/>
        </w:rPr>
        <w:t>կետում</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նշված</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հայտերի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ներկայացման</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վերջնաժամկետը</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կարող</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է</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փոփոխել</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կամ</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հետ</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վերցնել</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իր</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հայտը</w:t>
      </w:r>
      <w:r w:rsidR="004D5671" w:rsidRPr="00712340">
        <w:rPr>
          <w:rFonts w:ascii="GHEA Grapalat" w:hAnsi="GHEA Grapalat" w:cs="Sylfaen"/>
          <w:i w:val="0"/>
          <w:szCs w:val="24"/>
          <w:lang w:val="ru-RU"/>
        </w:rPr>
        <w:t>։</w:t>
      </w:r>
    </w:p>
    <w:p w:rsidR="00FA0E41" w:rsidRPr="00712340" w:rsidRDefault="00FA0E41" w:rsidP="00EF3662">
      <w:pPr>
        <w:ind w:firstLine="567"/>
        <w:jc w:val="center"/>
        <w:rPr>
          <w:rFonts w:ascii="GHEA Grapalat" w:hAnsi="GHEA Grapalat"/>
          <w:b/>
          <w:sz w:val="20"/>
          <w:lang w:val="af-ZA"/>
        </w:rPr>
      </w:pPr>
    </w:p>
    <w:p w:rsidR="00807178" w:rsidRPr="00712340" w:rsidRDefault="00FD2748" w:rsidP="00EF3662">
      <w:pPr>
        <w:ind w:firstLine="567"/>
        <w:jc w:val="center"/>
        <w:rPr>
          <w:rFonts w:ascii="GHEA Grapalat" w:hAnsi="GHEA Grapalat"/>
          <w:b/>
          <w:sz w:val="20"/>
          <w:lang w:val="hy-AM"/>
        </w:rPr>
      </w:pPr>
      <w:r w:rsidRPr="00712340">
        <w:rPr>
          <w:rFonts w:ascii="GHEA Grapalat" w:hAnsi="GHEA Grapalat"/>
          <w:b/>
          <w:sz w:val="20"/>
          <w:lang w:val="af-ZA"/>
        </w:rPr>
        <w:t>8</w:t>
      </w:r>
      <w:r w:rsidR="008D5016" w:rsidRPr="00712340">
        <w:rPr>
          <w:rFonts w:ascii="GHEA Grapalat" w:hAnsi="GHEA Grapalat"/>
          <w:b/>
          <w:sz w:val="20"/>
          <w:lang w:val="af-ZA"/>
        </w:rPr>
        <w:t>.  ՀԱՅՏԵՐԻ ԲԱՑՈՒՄԸ</w:t>
      </w:r>
      <w:r w:rsidR="00807178" w:rsidRPr="00712340">
        <w:rPr>
          <w:rFonts w:ascii="GHEA Grapalat" w:hAnsi="GHEA Grapalat"/>
          <w:b/>
          <w:sz w:val="20"/>
          <w:lang w:val="hy-AM"/>
        </w:rPr>
        <w:t xml:space="preserve">, </w:t>
      </w:r>
      <w:r w:rsidR="00807178" w:rsidRPr="00712340">
        <w:rPr>
          <w:rFonts w:ascii="GHEA Grapalat" w:hAnsi="GHEA Grapalat"/>
          <w:b/>
          <w:sz w:val="20"/>
          <w:lang w:val="af-ZA"/>
        </w:rPr>
        <w:t xml:space="preserve">ԳՆԱՀԱՏՈՒՄԸ  ԵՎ  </w:t>
      </w:r>
    </w:p>
    <w:p w:rsidR="00096865" w:rsidRPr="00712340" w:rsidRDefault="00807178" w:rsidP="00EF3662">
      <w:pPr>
        <w:ind w:firstLine="567"/>
        <w:jc w:val="center"/>
        <w:rPr>
          <w:rFonts w:ascii="GHEA Grapalat" w:hAnsi="GHEA Grapalat"/>
          <w:b/>
          <w:sz w:val="20"/>
          <w:lang w:val="af-ZA"/>
        </w:rPr>
      </w:pPr>
      <w:r w:rsidRPr="00712340">
        <w:rPr>
          <w:rFonts w:ascii="GHEA Grapalat" w:hAnsi="GHEA Grapalat"/>
          <w:b/>
          <w:sz w:val="20"/>
          <w:lang w:val="af-ZA"/>
        </w:rPr>
        <w:t>ԱՐԴՅՈՒՆՔՆԵՐԻ ԱՄՓՈՓՈՒՄԸ</w:t>
      </w:r>
      <w:r w:rsidR="008D5016" w:rsidRPr="00712340">
        <w:rPr>
          <w:rFonts w:ascii="GHEA Grapalat" w:hAnsi="GHEA Grapalat"/>
          <w:b/>
          <w:sz w:val="20"/>
          <w:lang w:val="af-ZA"/>
        </w:rPr>
        <w:t xml:space="preserve"> </w:t>
      </w:r>
    </w:p>
    <w:p w:rsidR="00096865" w:rsidRPr="00712340" w:rsidRDefault="00096865" w:rsidP="00EF3662">
      <w:pPr>
        <w:ind w:firstLine="567"/>
        <w:jc w:val="both"/>
        <w:rPr>
          <w:rFonts w:ascii="GHEA Grapalat" w:hAnsi="GHEA Grapalat"/>
          <w:b/>
          <w:sz w:val="20"/>
          <w:lang w:val="af-ZA"/>
        </w:rPr>
      </w:pPr>
    </w:p>
    <w:p w:rsidR="00A3468D" w:rsidRPr="00712340" w:rsidRDefault="00FD2748" w:rsidP="00A3468D">
      <w:pPr>
        <w:pStyle w:val="BodyTextIndent2"/>
        <w:spacing w:line="240" w:lineRule="auto"/>
        <w:ind w:firstLine="567"/>
        <w:rPr>
          <w:rFonts w:ascii="GHEA Grapalat" w:hAnsi="GHEA Grapalat" w:cs="Tahoma"/>
        </w:rPr>
      </w:pPr>
      <w:r w:rsidRPr="00712340">
        <w:rPr>
          <w:rFonts w:ascii="GHEA Grapalat" w:hAnsi="GHEA Grapalat"/>
        </w:rPr>
        <w:t>8</w:t>
      </w:r>
      <w:r w:rsidR="00096865" w:rsidRPr="00712340">
        <w:rPr>
          <w:rFonts w:ascii="GHEA Grapalat" w:hAnsi="GHEA Grapalat"/>
        </w:rPr>
        <w:t xml:space="preserve">.1 </w:t>
      </w:r>
      <w:r w:rsidR="00A3468D" w:rsidRPr="00712340">
        <w:rPr>
          <w:rFonts w:ascii="GHEA Grapalat" w:hAnsi="GHEA Grapalat" w:cs="Sylfaen"/>
          <w:lang w:val="ru-RU"/>
        </w:rPr>
        <w:t>Հայտերի</w:t>
      </w:r>
      <w:r w:rsidR="00A3468D" w:rsidRPr="00712340">
        <w:rPr>
          <w:rFonts w:ascii="GHEA Grapalat" w:hAnsi="GHEA Grapalat" w:cs="Sylfaen"/>
        </w:rPr>
        <w:t xml:space="preserve"> </w:t>
      </w:r>
      <w:r w:rsidR="00A3468D" w:rsidRPr="00712340">
        <w:rPr>
          <w:rFonts w:ascii="GHEA Grapalat" w:hAnsi="GHEA Grapalat" w:cs="Sylfaen"/>
          <w:lang w:val="ru-RU"/>
        </w:rPr>
        <w:t>բացումը</w:t>
      </w:r>
      <w:r w:rsidR="00A3468D" w:rsidRPr="00712340">
        <w:rPr>
          <w:rFonts w:ascii="GHEA Grapalat" w:hAnsi="GHEA Grapalat" w:cs="Sylfaen"/>
        </w:rPr>
        <w:t xml:space="preserve"> </w:t>
      </w:r>
      <w:r w:rsidR="00A3468D" w:rsidRPr="00712340">
        <w:rPr>
          <w:rFonts w:ascii="GHEA Grapalat" w:hAnsi="GHEA Grapalat" w:cs="Sylfaen"/>
          <w:lang w:val="ru-RU"/>
        </w:rPr>
        <w:t>կկատարվի</w:t>
      </w:r>
      <w:r w:rsidR="00A3468D" w:rsidRPr="00712340">
        <w:rPr>
          <w:rFonts w:ascii="GHEA Grapalat" w:hAnsi="GHEA Grapalat" w:cs="Sylfaen"/>
        </w:rPr>
        <w:t xml:space="preserve"> հանձնաժողովի հայտերի բացման նիստում</w:t>
      </w:r>
      <w:r w:rsidR="00A3468D" w:rsidRPr="00E81BDB" w:rsidDel="00B65C2F">
        <w:rPr>
          <w:rFonts w:ascii="GHEA Grapalat" w:hAnsi="GHEA Grapalat" w:cs="Sylfaen"/>
          <w:szCs w:val="24"/>
        </w:rPr>
        <w:t xml:space="preserve"> </w:t>
      </w:r>
      <w:r w:rsidR="00A3468D" w:rsidRPr="00712340">
        <w:rPr>
          <w:rFonts w:ascii="GHEA Grapalat" w:hAnsi="GHEA Grapalat" w:cs="Sylfaen"/>
          <w:szCs w:val="24"/>
        </w:rPr>
        <w:t xml:space="preserve">`  </w:t>
      </w:r>
      <w:r w:rsidR="00A3468D" w:rsidRPr="00712340">
        <w:rPr>
          <w:rFonts w:ascii="GHEA Grapalat" w:hAnsi="GHEA Grapalat" w:cs="Sylfaen"/>
          <w:szCs w:val="24"/>
          <w:lang w:val="ru-RU"/>
        </w:rPr>
        <w:t>սույն</w:t>
      </w:r>
      <w:r w:rsidR="00A3468D" w:rsidRPr="00712340">
        <w:rPr>
          <w:rFonts w:ascii="GHEA Grapalat" w:hAnsi="GHEA Grapalat" w:cs="Sylfaen"/>
          <w:szCs w:val="24"/>
        </w:rPr>
        <w:t xml:space="preserve"> </w:t>
      </w:r>
      <w:r w:rsidR="00A3468D" w:rsidRPr="00712340">
        <w:rPr>
          <w:rFonts w:ascii="GHEA Grapalat" w:hAnsi="GHEA Grapalat" w:cs="Sylfaen"/>
          <w:szCs w:val="24"/>
          <w:lang w:val="ru-RU"/>
        </w:rPr>
        <w:t>ընթացակարգի</w:t>
      </w:r>
      <w:r w:rsidR="00A3468D" w:rsidRPr="00712340">
        <w:rPr>
          <w:rFonts w:ascii="GHEA Grapalat" w:hAnsi="GHEA Grapalat" w:cs="Sylfaen"/>
          <w:szCs w:val="24"/>
        </w:rPr>
        <w:t xml:space="preserve"> </w:t>
      </w:r>
      <w:r w:rsidR="00A3468D" w:rsidRPr="00712340">
        <w:rPr>
          <w:rFonts w:ascii="GHEA Grapalat" w:hAnsi="GHEA Grapalat" w:cs="Sylfaen"/>
          <w:szCs w:val="24"/>
          <w:lang w:val="ru-RU"/>
        </w:rPr>
        <w:t>հայտարարությունը</w:t>
      </w:r>
      <w:r w:rsidR="00A3468D" w:rsidRPr="00712340">
        <w:rPr>
          <w:rFonts w:ascii="GHEA Grapalat" w:hAnsi="GHEA Grapalat" w:cs="Sylfaen"/>
          <w:szCs w:val="24"/>
        </w:rPr>
        <w:t xml:space="preserve"> </w:t>
      </w:r>
      <w:r w:rsidR="00A3468D" w:rsidRPr="00712340">
        <w:rPr>
          <w:rFonts w:ascii="GHEA Grapalat" w:hAnsi="GHEA Grapalat" w:cs="Sylfaen"/>
          <w:szCs w:val="24"/>
          <w:lang w:val="ru-RU"/>
        </w:rPr>
        <w:t>և</w:t>
      </w:r>
      <w:r w:rsidR="00A3468D" w:rsidRPr="00712340">
        <w:rPr>
          <w:rFonts w:ascii="GHEA Grapalat" w:hAnsi="GHEA Grapalat" w:cs="Sylfaen"/>
          <w:szCs w:val="24"/>
        </w:rPr>
        <w:t xml:space="preserve"> </w:t>
      </w:r>
      <w:r w:rsidR="00A3468D" w:rsidRPr="00712340">
        <w:rPr>
          <w:rFonts w:ascii="GHEA Grapalat" w:hAnsi="GHEA Grapalat" w:cs="Sylfaen"/>
          <w:szCs w:val="24"/>
          <w:lang w:val="ru-RU"/>
        </w:rPr>
        <w:t>հրավերը</w:t>
      </w:r>
      <w:r w:rsidR="00A3468D" w:rsidRPr="00712340">
        <w:rPr>
          <w:rFonts w:ascii="GHEA Grapalat" w:hAnsi="GHEA Grapalat" w:cs="Sylfaen"/>
          <w:szCs w:val="24"/>
        </w:rPr>
        <w:t xml:space="preserve"> տեղեկագրում </w:t>
      </w:r>
      <w:r w:rsidR="00A3468D" w:rsidRPr="00712340">
        <w:rPr>
          <w:rFonts w:ascii="GHEA Grapalat" w:hAnsi="GHEA Grapalat" w:cs="Sylfaen"/>
          <w:szCs w:val="24"/>
          <w:lang w:val="en-US"/>
        </w:rPr>
        <w:t>հ</w:t>
      </w:r>
      <w:r w:rsidR="00A3468D" w:rsidRPr="00712340">
        <w:rPr>
          <w:rFonts w:ascii="GHEA Grapalat" w:hAnsi="GHEA Grapalat" w:cs="Sylfaen"/>
          <w:szCs w:val="24"/>
          <w:lang w:val="ru-RU"/>
        </w:rPr>
        <w:t>րապարակվելու</w:t>
      </w:r>
      <w:r w:rsidR="00A3468D" w:rsidRPr="00712340">
        <w:rPr>
          <w:rFonts w:ascii="GHEA Grapalat" w:hAnsi="GHEA Grapalat" w:cs="Sylfaen"/>
          <w:szCs w:val="24"/>
        </w:rPr>
        <w:t xml:space="preserve"> </w:t>
      </w:r>
      <w:r w:rsidR="00A3468D" w:rsidRPr="00712340">
        <w:rPr>
          <w:rFonts w:ascii="GHEA Grapalat" w:hAnsi="GHEA Grapalat" w:cs="Sylfaen"/>
          <w:szCs w:val="24"/>
          <w:lang w:val="en-US"/>
        </w:rPr>
        <w:t>օրվանից</w:t>
      </w:r>
      <w:r w:rsidR="00A3468D" w:rsidRPr="00712340">
        <w:rPr>
          <w:rFonts w:ascii="GHEA Grapalat" w:hAnsi="GHEA Grapalat" w:cs="Sylfaen"/>
          <w:szCs w:val="24"/>
        </w:rPr>
        <w:t xml:space="preserve"> </w:t>
      </w:r>
      <w:r w:rsidR="00A3468D" w:rsidRPr="00712340">
        <w:rPr>
          <w:rFonts w:ascii="GHEA Grapalat" w:hAnsi="GHEA Grapalat" w:cs="Sylfaen"/>
          <w:szCs w:val="24"/>
          <w:lang w:val="ru-RU"/>
        </w:rPr>
        <w:t>հաշված</w:t>
      </w:r>
      <w:r w:rsidR="00A3468D" w:rsidRPr="00712340">
        <w:rPr>
          <w:rFonts w:ascii="GHEA Grapalat" w:hAnsi="GHEA Grapalat" w:cs="Sylfaen"/>
          <w:szCs w:val="24"/>
        </w:rPr>
        <w:t xml:space="preserve"> </w:t>
      </w:r>
      <w:r w:rsidR="00A3468D" w:rsidRPr="00D8710B">
        <w:rPr>
          <w:rFonts w:ascii="GHEA Grapalat" w:hAnsi="GHEA Grapalat" w:cs="Sylfaen"/>
          <w:b/>
          <w:szCs w:val="24"/>
        </w:rPr>
        <w:t>«</w:t>
      </w:r>
      <w:r w:rsidR="00D8710B" w:rsidRPr="00D8710B">
        <w:rPr>
          <w:rFonts w:ascii="GHEA Grapalat" w:hAnsi="GHEA Grapalat" w:cs="Sylfaen"/>
          <w:b/>
          <w:szCs w:val="24"/>
        </w:rPr>
        <w:t>7</w:t>
      </w:r>
      <w:r w:rsidR="00A3468D" w:rsidRPr="00D8710B">
        <w:rPr>
          <w:rFonts w:ascii="GHEA Grapalat" w:hAnsi="GHEA Grapalat" w:cs="Sylfaen"/>
          <w:b/>
          <w:szCs w:val="24"/>
        </w:rPr>
        <w:t>»</w:t>
      </w:r>
      <w:r w:rsidR="00A3468D" w:rsidRPr="00D8710B">
        <w:rPr>
          <w:rFonts w:ascii="GHEA Grapalat" w:hAnsi="GHEA Grapalat" w:cs="Sylfaen"/>
          <w:b/>
          <w:szCs w:val="24"/>
          <w:lang w:val="ru-RU"/>
        </w:rPr>
        <w:t>րդ</w:t>
      </w:r>
      <w:r w:rsidR="00A3468D" w:rsidRPr="00D8710B">
        <w:rPr>
          <w:rFonts w:ascii="GHEA Grapalat" w:hAnsi="GHEA Grapalat" w:cs="Sylfaen"/>
          <w:b/>
          <w:szCs w:val="24"/>
        </w:rPr>
        <w:t xml:space="preserve"> </w:t>
      </w:r>
      <w:r w:rsidR="00A3468D" w:rsidRPr="00D8710B">
        <w:rPr>
          <w:rFonts w:ascii="GHEA Grapalat" w:hAnsi="GHEA Grapalat" w:cs="Sylfaen"/>
          <w:b/>
          <w:szCs w:val="24"/>
          <w:lang w:val="ru-RU"/>
        </w:rPr>
        <w:t>օրվա</w:t>
      </w:r>
      <w:r w:rsidR="00D8710B" w:rsidRPr="00D8710B">
        <w:rPr>
          <w:rFonts w:ascii="GHEA Grapalat" w:hAnsi="GHEA Grapalat" w:cs="Sylfaen"/>
          <w:b/>
          <w:szCs w:val="24"/>
          <w:lang w:val="en-US"/>
        </w:rPr>
        <w:t>՝</w:t>
      </w:r>
      <w:r w:rsidR="00D8710B" w:rsidRPr="002305DE">
        <w:rPr>
          <w:rFonts w:ascii="GHEA Grapalat" w:hAnsi="GHEA Grapalat" w:cs="Sylfaen"/>
          <w:b/>
          <w:szCs w:val="24"/>
        </w:rPr>
        <w:t xml:space="preserve"> </w:t>
      </w:r>
      <w:r w:rsidR="00316E1F">
        <w:rPr>
          <w:rFonts w:ascii="GHEA Grapalat" w:hAnsi="GHEA Grapalat" w:cs="Sylfaen"/>
          <w:b/>
          <w:szCs w:val="24"/>
        </w:rPr>
        <w:t xml:space="preserve"> </w:t>
      </w:r>
      <w:r w:rsidR="00D8710B" w:rsidRPr="002305DE">
        <w:rPr>
          <w:rFonts w:ascii="GHEA Grapalat" w:hAnsi="GHEA Grapalat" w:cs="Sylfaen"/>
          <w:b/>
          <w:szCs w:val="24"/>
        </w:rPr>
        <w:t>2020</w:t>
      </w:r>
      <w:r w:rsidR="00D8710B" w:rsidRPr="00D8710B">
        <w:rPr>
          <w:rFonts w:ascii="GHEA Grapalat" w:hAnsi="GHEA Grapalat" w:cs="Sylfaen"/>
          <w:b/>
          <w:szCs w:val="24"/>
          <w:lang w:val="en-US"/>
        </w:rPr>
        <w:t>թ</w:t>
      </w:r>
      <w:r w:rsidR="00D8710B" w:rsidRPr="002305DE">
        <w:rPr>
          <w:rFonts w:ascii="GHEA Grapalat" w:hAnsi="GHEA Grapalat" w:cs="Sylfaen"/>
          <w:b/>
          <w:szCs w:val="24"/>
        </w:rPr>
        <w:t>.</w:t>
      </w:r>
      <w:r w:rsidR="00A3468D" w:rsidRPr="00D8710B">
        <w:rPr>
          <w:rFonts w:ascii="GHEA Grapalat" w:hAnsi="GHEA Grapalat" w:cs="Sylfaen"/>
          <w:b/>
          <w:szCs w:val="24"/>
        </w:rPr>
        <w:t xml:space="preserve"> </w:t>
      </w:r>
      <w:r w:rsidR="00A3468D" w:rsidRPr="00D8710B">
        <w:rPr>
          <w:rFonts w:ascii="GHEA Grapalat" w:hAnsi="GHEA Grapalat" w:cs="Sylfaen"/>
          <w:b/>
          <w:szCs w:val="24"/>
          <w:lang w:val="ru-RU"/>
        </w:rPr>
        <w:t>ժամը</w:t>
      </w:r>
      <w:r w:rsidR="00A3468D" w:rsidRPr="00D8710B">
        <w:rPr>
          <w:rFonts w:ascii="GHEA Grapalat" w:hAnsi="GHEA Grapalat" w:cs="Sylfaen"/>
          <w:b/>
          <w:szCs w:val="24"/>
        </w:rPr>
        <w:t xml:space="preserve"> «</w:t>
      </w:r>
      <w:r w:rsidR="00316E1F">
        <w:rPr>
          <w:rFonts w:ascii="GHEA Grapalat" w:hAnsi="GHEA Grapalat" w:cs="Sylfaen"/>
          <w:b/>
          <w:szCs w:val="24"/>
        </w:rPr>
        <w:t>11.00</w:t>
      </w:r>
      <w:r w:rsidR="00A3468D" w:rsidRPr="00D8710B">
        <w:rPr>
          <w:rFonts w:ascii="GHEA Grapalat" w:hAnsi="GHEA Grapalat" w:cs="Sylfaen"/>
          <w:b/>
          <w:szCs w:val="24"/>
        </w:rPr>
        <w:t>»-</w:t>
      </w:r>
      <w:r w:rsidR="00A3468D" w:rsidRPr="00D8710B">
        <w:rPr>
          <w:rFonts w:ascii="GHEA Grapalat" w:hAnsi="GHEA Grapalat" w:cs="Sylfaen"/>
          <w:b/>
          <w:szCs w:val="24"/>
          <w:lang w:val="en-US"/>
        </w:rPr>
        <w:t>ի</w:t>
      </w:r>
      <w:r w:rsidR="00A3468D" w:rsidRPr="00D8710B">
        <w:rPr>
          <w:rFonts w:ascii="GHEA Grapalat" w:hAnsi="GHEA Grapalat" w:cs="Sylfaen"/>
          <w:b/>
          <w:szCs w:val="24"/>
          <w:lang w:val="ru-RU"/>
        </w:rPr>
        <w:t>ն։</w:t>
      </w:r>
      <w:r w:rsidR="00A3468D" w:rsidRPr="00D8710B">
        <w:rPr>
          <w:rFonts w:ascii="GHEA Grapalat" w:hAnsi="GHEA Grapalat" w:cs="Sylfaen"/>
          <w:b/>
          <w:szCs w:val="24"/>
        </w:rPr>
        <w:t xml:space="preserve"> </w:t>
      </w:r>
    </w:p>
    <w:p w:rsidR="00A3468D" w:rsidRPr="00E81BDB" w:rsidRDefault="00A3468D" w:rsidP="00A3468D">
      <w:pPr>
        <w:ind w:firstLine="567"/>
        <w:jc w:val="both"/>
        <w:rPr>
          <w:rFonts w:ascii="GHEA Grapalat" w:hAnsi="GHEA Grapalat" w:cs="Sylfaen"/>
          <w:sz w:val="20"/>
          <w:lang w:val="af-ZA"/>
        </w:rPr>
      </w:pPr>
      <w:r w:rsidRPr="00712340">
        <w:rPr>
          <w:rFonts w:ascii="GHEA Grapalat" w:hAnsi="GHEA Grapalat" w:cs="Sylfaen"/>
          <w:sz w:val="20"/>
          <w:lang w:val="ru-RU"/>
        </w:rPr>
        <w:t>Հայտերի</w:t>
      </w:r>
      <w:r w:rsidRPr="00712340">
        <w:rPr>
          <w:rFonts w:ascii="GHEA Grapalat" w:hAnsi="GHEA Grapalat" w:cs="Sylfaen"/>
          <w:sz w:val="20"/>
          <w:lang w:val="af-ZA"/>
        </w:rPr>
        <w:t xml:space="preserve"> </w:t>
      </w:r>
      <w:r w:rsidRPr="00712340">
        <w:rPr>
          <w:rFonts w:ascii="GHEA Grapalat" w:hAnsi="GHEA Grapalat" w:cs="Sylfaen"/>
          <w:sz w:val="20"/>
          <w:lang w:val="ru-RU"/>
        </w:rPr>
        <w:t>բացման</w:t>
      </w:r>
      <w:r w:rsidRPr="00712340">
        <w:rPr>
          <w:rFonts w:ascii="GHEA Grapalat" w:hAnsi="GHEA Grapalat" w:cs="Sylfaen"/>
          <w:sz w:val="20"/>
          <w:lang w:val="af-ZA"/>
        </w:rPr>
        <w:t xml:space="preserve"> և գնահատման </w:t>
      </w:r>
      <w:r w:rsidRPr="00712340">
        <w:rPr>
          <w:rFonts w:ascii="GHEA Grapalat" w:hAnsi="GHEA Grapalat" w:cs="Sylfaen"/>
          <w:sz w:val="20"/>
          <w:lang w:val="ru-RU"/>
        </w:rPr>
        <w:t>նիստում</w:t>
      </w:r>
      <w:r w:rsidRPr="00712340">
        <w:rPr>
          <w:rFonts w:ascii="GHEA Grapalat" w:hAnsi="GHEA Grapalat" w:cs="Sylfaen"/>
          <w:sz w:val="20"/>
        </w:rPr>
        <w:t>՝</w:t>
      </w:r>
    </w:p>
    <w:p w:rsidR="00A3468D" w:rsidRPr="00712340" w:rsidRDefault="00A3468D" w:rsidP="00A3468D">
      <w:pPr>
        <w:ind w:firstLine="567"/>
        <w:jc w:val="both"/>
        <w:rPr>
          <w:rFonts w:ascii="GHEA Grapalat" w:hAnsi="GHEA Grapalat" w:cs="Sylfaen"/>
          <w:sz w:val="20"/>
          <w:lang w:val="af-ZA"/>
        </w:rPr>
      </w:pPr>
      <w:r w:rsidRPr="00E81BDB">
        <w:rPr>
          <w:rFonts w:ascii="GHEA Grapalat" w:hAnsi="GHEA Grapalat" w:cs="Sylfaen"/>
          <w:sz w:val="20"/>
          <w:lang w:val="af-ZA"/>
        </w:rPr>
        <w:t>1)</w:t>
      </w:r>
      <w:r w:rsidRPr="00712340">
        <w:rPr>
          <w:rFonts w:ascii="GHEA Grapalat" w:hAnsi="GHEA Grapalat" w:cs="Sylfaen"/>
          <w:sz w:val="20"/>
          <w:lang w:val="af-ZA"/>
        </w:rPr>
        <w:t xml:space="preserve"> </w:t>
      </w:r>
      <w:r w:rsidRPr="00712340">
        <w:rPr>
          <w:rFonts w:ascii="GHEA Grapalat" w:hAnsi="GHEA Grapalat" w:cs="Sylfaen"/>
          <w:sz w:val="20"/>
        </w:rPr>
        <w:t>հանձնաժողովի</w:t>
      </w:r>
      <w:r w:rsidRPr="00712340">
        <w:rPr>
          <w:rFonts w:ascii="GHEA Grapalat" w:hAnsi="GHEA Grapalat" w:cs="Sylfaen"/>
          <w:sz w:val="20"/>
          <w:lang w:val="af-ZA"/>
        </w:rPr>
        <w:t xml:space="preserve"> </w:t>
      </w:r>
      <w:r w:rsidRPr="00712340">
        <w:rPr>
          <w:rFonts w:ascii="GHEA Grapalat" w:hAnsi="GHEA Grapalat" w:cs="Sylfaen"/>
          <w:sz w:val="20"/>
        </w:rPr>
        <w:t>նախագահը</w:t>
      </w:r>
      <w:r w:rsidRPr="00712340">
        <w:rPr>
          <w:rFonts w:ascii="GHEA Grapalat" w:hAnsi="GHEA Grapalat" w:cs="Sylfaen"/>
          <w:sz w:val="20"/>
          <w:lang w:val="af-ZA"/>
        </w:rPr>
        <w:t xml:space="preserve"> (</w:t>
      </w:r>
      <w:r w:rsidRPr="00712340">
        <w:rPr>
          <w:rFonts w:ascii="GHEA Grapalat" w:hAnsi="GHEA Grapalat" w:cs="Sylfaen"/>
          <w:sz w:val="20"/>
          <w:lang w:val="hy-AM"/>
        </w:rPr>
        <w:t>նիստը</w:t>
      </w:r>
      <w:r w:rsidRPr="00712340">
        <w:rPr>
          <w:rFonts w:ascii="GHEA Grapalat" w:hAnsi="GHEA Grapalat" w:cs="Sylfaen"/>
          <w:sz w:val="20"/>
          <w:lang w:val="af-ZA"/>
        </w:rPr>
        <w:t xml:space="preserve"> </w:t>
      </w:r>
      <w:r w:rsidRPr="00712340">
        <w:rPr>
          <w:rFonts w:ascii="GHEA Grapalat" w:hAnsi="GHEA Grapalat" w:cs="Sylfaen"/>
          <w:sz w:val="20"/>
          <w:lang w:val="hy-AM"/>
        </w:rPr>
        <w:t>նախագահողը</w:t>
      </w:r>
      <w:r w:rsidRPr="00712340">
        <w:rPr>
          <w:rFonts w:ascii="GHEA Grapalat" w:hAnsi="GHEA Grapalat" w:cs="Sylfaen"/>
          <w:sz w:val="20"/>
          <w:lang w:val="af-ZA"/>
        </w:rPr>
        <w:t xml:space="preserve">) </w:t>
      </w:r>
      <w:r w:rsidRPr="00712340">
        <w:rPr>
          <w:rFonts w:ascii="GHEA Grapalat" w:hAnsi="GHEA Grapalat" w:cs="Sylfaen"/>
          <w:sz w:val="20"/>
          <w:lang w:val="hy-AM"/>
        </w:rPr>
        <w:t>նիստը</w:t>
      </w:r>
      <w:r w:rsidRPr="00712340">
        <w:rPr>
          <w:rFonts w:ascii="GHEA Grapalat" w:hAnsi="GHEA Grapalat" w:cs="Sylfaen"/>
          <w:sz w:val="20"/>
          <w:lang w:val="af-ZA"/>
        </w:rPr>
        <w:t xml:space="preserve"> </w:t>
      </w:r>
      <w:r w:rsidRPr="00712340">
        <w:rPr>
          <w:rFonts w:ascii="GHEA Grapalat" w:hAnsi="GHEA Grapalat" w:cs="Sylfaen"/>
          <w:sz w:val="20"/>
          <w:lang w:val="hy-AM"/>
        </w:rPr>
        <w:t>հայտարարում</w:t>
      </w:r>
      <w:r w:rsidRPr="00712340">
        <w:rPr>
          <w:rFonts w:ascii="GHEA Grapalat" w:hAnsi="GHEA Grapalat" w:cs="Sylfaen"/>
          <w:sz w:val="20"/>
          <w:lang w:val="af-ZA"/>
        </w:rPr>
        <w:t xml:space="preserve"> </w:t>
      </w:r>
      <w:r w:rsidRPr="00712340">
        <w:rPr>
          <w:rFonts w:ascii="GHEA Grapalat" w:hAnsi="GHEA Grapalat" w:cs="Sylfaen"/>
          <w:sz w:val="20"/>
          <w:lang w:val="hy-AM"/>
        </w:rPr>
        <w:t>է</w:t>
      </w:r>
      <w:r w:rsidRPr="00712340">
        <w:rPr>
          <w:rFonts w:ascii="GHEA Grapalat" w:hAnsi="GHEA Grapalat" w:cs="Sylfaen"/>
          <w:sz w:val="20"/>
          <w:lang w:val="af-ZA"/>
        </w:rPr>
        <w:t xml:space="preserve"> </w:t>
      </w:r>
      <w:r w:rsidRPr="00712340">
        <w:rPr>
          <w:rFonts w:ascii="GHEA Grapalat" w:hAnsi="GHEA Grapalat" w:cs="Sylfaen"/>
          <w:sz w:val="20"/>
          <w:lang w:val="hy-AM"/>
        </w:rPr>
        <w:t>բացված</w:t>
      </w:r>
      <w:r w:rsidRPr="00712340">
        <w:rPr>
          <w:rFonts w:ascii="GHEA Grapalat" w:hAnsi="GHEA Grapalat" w:cs="Sylfaen"/>
          <w:sz w:val="20"/>
          <w:lang w:val="af-ZA"/>
        </w:rPr>
        <w:t xml:space="preserve"> </w:t>
      </w:r>
      <w:r w:rsidRPr="00712340">
        <w:rPr>
          <w:rFonts w:ascii="GHEA Grapalat" w:hAnsi="GHEA Grapalat" w:cs="Sylfaen"/>
          <w:sz w:val="20"/>
          <w:lang w:val="hy-AM"/>
        </w:rPr>
        <w:t>և</w:t>
      </w:r>
      <w:r w:rsidRPr="00712340">
        <w:rPr>
          <w:rFonts w:ascii="GHEA Grapalat" w:hAnsi="GHEA Grapalat" w:cs="Sylfaen"/>
          <w:sz w:val="20"/>
          <w:lang w:val="af-ZA"/>
        </w:rPr>
        <w:t xml:space="preserve"> </w:t>
      </w:r>
      <w:r w:rsidRPr="00712340">
        <w:rPr>
          <w:rFonts w:ascii="GHEA Grapalat" w:hAnsi="GHEA Grapalat" w:cs="Sylfaen"/>
          <w:sz w:val="20"/>
          <w:lang w:val="hy-AM"/>
        </w:rPr>
        <w:t>հրապա</w:t>
      </w:r>
      <w:r w:rsidRPr="00712340">
        <w:rPr>
          <w:rFonts w:ascii="GHEA Grapalat" w:hAnsi="GHEA Grapalat" w:cs="Sylfaen"/>
          <w:sz w:val="20"/>
          <w:lang w:val="hy-AM"/>
        </w:rPr>
        <w:softHyphen/>
        <w:t>րակում է գնման հայտով սահմանված</w:t>
      </w:r>
      <w:r w:rsidRPr="00712340">
        <w:rPr>
          <w:rFonts w:ascii="GHEA Grapalat" w:hAnsi="GHEA Grapalat" w:cs="Sylfaen"/>
          <w:sz w:val="20"/>
          <w:lang w:val="af-ZA"/>
        </w:rPr>
        <w:t>`</w:t>
      </w:r>
      <w:r w:rsidRPr="00712340">
        <w:rPr>
          <w:rFonts w:ascii="GHEA Grapalat" w:hAnsi="GHEA Grapalat" w:cs="Sylfaen"/>
          <w:sz w:val="20"/>
          <w:lang w:val="hy-AM"/>
        </w:rPr>
        <w:t xml:space="preserve"> </w:t>
      </w:r>
      <w:r w:rsidRPr="00712340">
        <w:rPr>
          <w:rFonts w:ascii="GHEA Grapalat" w:hAnsi="GHEA Grapalat" w:cs="Sylfaen"/>
          <w:sz w:val="20"/>
        </w:rPr>
        <w:t>սույն</w:t>
      </w:r>
      <w:r w:rsidRPr="00712340">
        <w:rPr>
          <w:rFonts w:ascii="GHEA Grapalat" w:hAnsi="GHEA Grapalat" w:cs="Sylfaen"/>
          <w:sz w:val="20"/>
          <w:lang w:val="af-ZA"/>
        </w:rPr>
        <w:t xml:space="preserve"> </w:t>
      </w:r>
      <w:r w:rsidRPr="00712340">
        <w:rPr>
          <w:rFonts w:ascii="GHEA Grapalat" w:hAnsi="GHEA Grapalat" w:cs="Sylfaen"/>
          <w:sz w:val="20"/>
        </w:rPr>
        <w:t>ընթացակարգի</w:t>
      </w:r>
      <w:r w:rsidRPr="00712340">
        <w:rPr>
          <w:rFonts w:ascii="GHEA Grapalat" w:hAnsi="GHEA Grapalat" w:cs="Sylfaen"/>
          <w:sz w:val="20"/>
          <w:lang w:val="af-ZA"/>
        </w:rPr>
        <w:t xml:space="preserve"> </w:t>
      </w:r>
      <w:r w:rsidRPr="00712340">
        <w:rPr>
          <w:rFonts w:ascii="GHEA Grapalat" w:hAnsi="GHEA Grapalat" w:cs="Sylfaen"/>
          <w:sz w:val="20"/>
        </w:rPr>
        <w:t>շրջանակում</w:t>
      </w:r>
      <w:r w:rsidRPr="00712340">
        <w:rPr>
          <w:rFonts w:ascii="GHEA Grapalat" w:hAnsi="GHEA Grapalat" w:cs="Sylfaen"/>
          <w:sz w:val="20"/>
          <w:lang w:val="af-ZA"/>
        </w:rPr>
        <w:t xml:space="preserve"> </w:t>
      </w:r>
      <w:r w:rsidRPr="00712340">
        <w:rPr>
          <w:rFonts w:ascii="GHEA Grapalat" w:hAnsi="GHEA Grapalat" w:cs="Sylfaen"/>
          <w:sz w:val="20"/>
        </w:rPr>
        <w:t>գնվելիք</w:t>
      </w:r>
      <w:r w:rsidRPr="00712340">
        <w:rPr>
          <w:rFonts w:ascii="GHEA Grapalat" w:hAnsi="GHEA Grapalat" w:cs="Sylfaen"/>
          <w:sz w:val="20"/>
          <w:lang w:val="af-ZA"/>
        </w:rPr>
        <w:t xml:space="preserve"> </w:t>
      </w:r>
      <w:r w:rsidRPr="00712340">
        <w:rPr>
          <w:rFonts w:ascii="GHEA Grapalat" w:hAnsi="GHEA Grapalat" w:cs="Sylfaen"/>
          <w:sz w:val="20"/>
        </w:rPr>
        <w:t>ծառայությունների</w:t>
      </w:r>
      <w:r w:rsidRPr="00712340">
        <w:rPr>
          <w:rFonts w:ascii="GHEA Grapalat" w:hAnsi="GHEA Grapalat" w:cs="Sylfaen"/>
          <w:sz w:val="20"/>
          <w:lang w:val="af-ZA"/>
        </w:rPr>
        <w:t xml:space="preserve"> </w:t>
      </w:r>
      <w:r w:rsidRPr="00712340">
        <w:rPr>
          <w:rFonts w:ascii="GHEA Grapalat" w:hAnsi="GHEA Grapalat" w:cs="Sylfaen"/>
          <w:sz w:val="20"/>
          <w:lang w:val="hy-AM"/>
        </w:rPr>
        <w:t>գինը՝</w:t>
      </w:r>
      <w:r w:rsidRPr="00712340">
        <w:rPr>
          <w:rFonts w:ascii="GHEA Grapalat" w:hAnsi="GHEA Grapalat" w:cs="Sylfaen"/>
          <w:sz w:val="20"/>
          <w:lang w:val="af-ZA"/>
        </w:rPr>
        <w:t xml:space="preserve"> </w:t>
      </w:r>
      <w:r w:rsidRPr="00712340">
        <w:rPr>
          <w:rFonts w:ascii="GHEA Grapalat" w:hAnsi="GHEA Grapalat" w:cs="Sylfaen"/>
          <w:sz w:val="20"/>
          <w:lang w:val="hy-AM"/>
        </w:rPr>
        <w:t>մեկ</w:t>
      </w:r>
      <w:r w:rsidRPr="00712340">
        <w:rPr>
          <w:rFonts w:ascii="GHEA Grapalat" w:hAnsi="GHEA Grapalat" w:cs="Sylfaen"/>
          <w:sz w:val="20"/>
          <w:lang w:val="af-ZA"/>
        </w:rPr>
        <w:t xml:space="preserve"> </w:t>
      </w:r>
      <w:r w:rsidRPr="00712340">
        <w:rPr>
          <w:rFonts w:ascii="GHEA Grapalat" w:hAnsi="GHEA Grapalat" w:cs="Sylfaen"/>
          <w:sz w:val="20"/>
          <w:lang w:val="hy-AM"/>
        </w:rPr>
        <w:t>թվով</w:t>
      </w:r>
      <w:r w:rsidRPr="00712340">
        <w:rPr>
          <w:rFonts w:ascii="GHEA Grapalat" w:hAnsi="GHEA Grapalat" w:cs="Sylfaen"/>
          <w:sz w:val="20"/>
          <w:lang w:val="af-ZA"/>
        </w:rPr>
        <w:t xml:space="preserve"> </w:t>
      </w:r>
      <w:r w:rsidRPr="00712340">
        <w:rPr>
          <w:rFonts w:ascii="GHEA Grapalat" w:hAnsi="GHEA Grapalat" w:cs="Sylfaen"/>
          <w:sz w:val="20"/>
          <w:lang w:val="hy-AM"/>
        </w:rPr>
        <w:t>արտահայտված</w:t>
      </w:r>
      <w:r w:rsidRPr="00712340">
        <w:rPr>
          <w:rFonts w:ascii="GHEA Grapalat" w:hAnsi="GHEA Grapalat" w:cs="Sylfaen"/>
          <w:sz w:val="20"/>
          <w:lang w:val="af-ZA"/>
        </w:rPr>
        <w:t xml:space="preserve">, </w:t>
      </w:r>
      <w:r w:rsidRPr="00712340">
        <w:rPr>
          <w:rFonts w:ascii="GHEA Grapalat" w:hAnsi="GHEA Grapalat" w:cs="Sylfaen"/>
          <w:sz w:val="20"/>
        </w:rPr>
        <w:t>ինչպես</w:t>
      </w:r>
      <w:r w:rsidRPr="00712340">
        <w:rPr>
          <w:rFonts w:ascii="GHEA Grapalat" w:hAnsi="GHEA Grapalat" w:cs="Sylfaen"/>
          <w:sz w:val="20"/>
          <w:lang w:val="af-ZA"/>
        </w:rPr>
        <w:t xml:space="preserve"> </w:t>
      </w:r>
      <w:r w:rsidRPr="00712340">
        <w:rPr>
          <w:rFonts w:ascii="GHEA Grapalat" w:hAnsi="GHEA Grapalat" w:cs="Sylfaen"/>
          <w:sz w:val="20"/>
        </w:rPr>
        <w:t>նաև</w:t>
      </w:r>
      <w:r w:rsidRPr="00712340">
        <w:rPr>
          <w:rFonts w:ascii="GHEA Grapalat" w:hAnsi="GHEA Grapalat" w:cs="Sylfaen"/>
          <w:sz w:val="20"/>
          <w:lang w:val="af-ZA"/>
        </w:rPr>
        <w:t xml:space="preserve"> </w:t>
      </w:r>
      <w:r w:rsidRPr="0071234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E81BDB">
        <w:rPr>
          <w:rFonts w:ascii="GHEA Grapalat" w:hAnsi="GHEA Grapalat" w:cs="Sylfaen"/>
          <w:sz w:val="20"/>
          <w:lang w:val="af-ZA"/>
        </w:rPr>
        <w:t>.</w:t>
      </w:r>
    </w:p>
    <w:p w:rsidR="00A3468D" w:rsidRPr="00712340" w:rsidRDefault="00A3468D" w:rsidP="00A3468D">
      <w:pPr>
        <w:ind w:firstLine="567"/>
        <w:jc w:val="both"/>
        <w:rPr>
          <w:rFonts w:ascii="GHEA Grapalat" w:hAnsi="GHEA Grapalat"/>
          <w:sz w:val="20"/>
          <w:szCs w:val="20"/>
          <w:lang w:val="hy-AM"/>
        </w:rPr>
      </w:pPr>
      <w:r w:rsidRPr="00712340">
        <w:rPr>
          <w:rFonts w:ascii="GHEA Grapalat" w:hAnsi="GHEA Grapalat"/>
          <w:sz w:val="20"/>
          <w:szCs w:val="20"/>
          <w:lang w:val="hy-AM"/>
        </w:rPr>
        <w:t xml:space="preserve">2) </w:t>
      </w:r>
      <w:r w:rsidRPr="00712340">
        <w:rPr>
          <w:rFonts w:ascii="GHEA Grapalat" w:hAnsi="GHEA Grapalat" w:cs="Sylfaen"/>
          <w:sz w:val="20"/>
          <w:szCs w:val="20"/>
          <w:lang w:val="hy-AM"/>
        </w:rPr>
        <w:t>սույն</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կետի</w:t>
      </w:r>
      <w:r w:rsidRPr="00712340">
        <w:rPr>
          <w:rFonts w:ascii="GHEA Grapalat" w:hAnsi="GHEA Grapalat"/>
          <w:sz w:val="20"/>
          <w:szCs w:val="20"/>
          <w:lang w:val="hy-AM"/>
        </w:rPr>
        <w:t xml:space="preserve"> 1-</w:t>
      </w:r>
      <w:r w:rsidRPr="00712340">
        <w:rPr>
          <w:rFonts w:ascii="GHEA Grapalat" w:hAnsi="GHEA Grapalat" w:cs="Sylfaen"/>
          <w:sz w:val="20"/>
          <w:szCs w:val="20"/>
          <w:lang w:val="hy-AM"/>
        </w:rPr>
        <w:t>ին</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ենթակետում</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նշված</w:t>
      </w:r>
      <w:r w:rsidRPr="00712340">
        <w:rPr>
          <w:rFonts w:ascii="GHEA Grapalat" w:hAnsi="GHEA Grapalat"/>
          <w:sz w:val="20"/>
          <w:szCs w:val="20"/>
          <w:lang w:val="hy-AM"/>
        </w:rPr>
        <w:t xml:space="preserve"> </w:t>
      </w:r>
      <w:r w:rsidRPr="00712340">
        <w:rPr>
          <w:rFonts w:ascii="GHEA Grapalat" w:hAnsi="GHEA Grapalat" w:cs="Sylfaen"/>
          <w:sz w:val="20"/>
          <w:szCs w:val="20"/>
          <w:lang w:val="hy-AM"/>
        </w:rPr>
        <w:t>փաստաթղթերը</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նախագահին</w:t>
      </w:r>
      <w:r w:rsidRPr="00712340">
        <w:rPr>
          <w:rFonts w:ascii="GHEA Grapalat" w:hAnsi="GHEA Grapalat"/>
          <w:sz w:val="20"/>
          <w:szCs w:val="20"/>
          <w:lang w:val="hy-AM"/>
        </w:rPr>
        <w:t xml:space="preserve"> (նիստը նախագահողին) </w:t>
      </w:r>
      <w:r w:rsidRPr="00712340">
        <w:rPr>
          <w:rFonts w:ascii="GHEA Grapalat" w:hAnsi="GHEA Grapalat" w:cs="Sylfaen"/>
          <w:sz w:val="20"/>
          <w:szCs w:val="20"/>
          <w:lang w:val="hy-AM"/>
        </w:rPr>
        <w:t>փոխանցվելուց</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հետո</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հանձնաժողովը</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գնահատում</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է</w:t>
      </w:r>
      <w:r w:rsidRPr="00712340">
        <w:rPr>
          <w:rFonts w:ascii="GHEA Grapalat" w:hAnsi="GHEA Grapalat"/>
          <w:sz w:val="20"/>
          <w:szCs w:val="20"/>
          <w:lang w:val="hy-AM"/>
        </w:rPr>
        <w:t>`</w:t>
      </w:r>
    </w:p>
    <w:p w:rsidR="00A3468D" w:rsidRPr="00712340" w:rsidRDefault="00A3468D" w:rsidP="00A3468D">
      <w:pPr>
        <w:ind w:firstLine="375"/>
        <w:jc w:val="both"/>
        <w:rPr>
          <w:rFonts w:ascii="GHEA Grapalat" w:hAnsi="GHEA Grapalat"/>
          <w:sz w:val="20"/>
          <w:szCs w:val="20"/>
          <w:lang w:val="hy-AM"/>
        </w:rPr>
      </w:pPr>
      <w:r w:rsidRPr="00712340">
        <w:rPr>
          <w:rFonts w:ascii="GHEA Grapalat" w:hAnsi="GHEA Grapalat" w:cs="Sylfaen"/>
          <w:sz w:val="20"/>
          <w:szCs w:val="20"/>
          <w:lang w:val="hy-AM"/>
        </w:rPr>
        <w:t>ա</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հայտեր</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պարունակող</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ծրարները</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կազմելու</w:t>
      </w:r>
      <w:r w:rsidRPr="00712340">
        <w:rPr>
          <w:rFonts w:ascii="GHEA Grapalat" w:hAnsi="GHEA Grapalat"/>
          <w:sz w:val="20"/>
          <w:szCs w:val="20"/>
          <w:lang w:val="hy-AM"/>
        </w:rPr>
        <w:t xml:space="preserve"> </w:t>
      </w:r>
      <w:r w:rsidRPr="00712340">
        <w:rPr>
          <w:rFonts w:ascii="GHEA Grapalat" w:hAnsi="GHEA Grapalat" w:cs="Sylfaen"/>
          <w:sz w:val="20"/>
          <w:szCs w:val="20"/>
          <w:lang w:val="hy-AM"/>
        </w:rPr>
        <w:t>և</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ներկայացնելու</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համապատասխանությունը</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սահմանված</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կարգին</w:t>
      </w:r>
      <w:r w:rsidRPr="00712340">
        <w:rPr>
          <w:rFonts w:ascii="GHEA Grapalat" w:hAnsi="GHEA Grapalat"/>
          <w:sz w:val="20"/>
          <w:szCs w:val="20"/>
          <w:lang w:val="hy-AM"/>
        </w:rPr>
        <w:t xml:space="preserve"> </w:t>
      </w:r>
      <w:r w:rsidRPr="00712340">
        <w:rPr>
          <w:rFonts w:ascii="GHEA Grapalat" w:hAnsi="GHEA Grapalat" w:cs="Sylfaen"/>
          <w:sz w:val="20"/>
          <w:szCs w:val="20"/>
          <w:lang w:val="hy-AM"/>
        </w:rPr>
        <w:t>և</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բացում</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համապատասխանող</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գնահատված</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հայտերը</w:t>
      </w:r>
      <w:r w:rsidRPr="00712340">
        <w:rPr>
          <w:rFonts w:ascii="GHEA Grapalat" w:hAnsi="GHEA Grapalat"/>
          <w:sz w:val="20"/>
          <w:szCs w:val="20"/>
          <w:lang w:val="hy-AM"/>
        </w:rPr>
        <w:t>,</w:t>
      </w:r>
    </w:p>
    <w:p w:rsidR="00A3468D" w:rsidRPr="00712340" w:rsidRDefault="00A3468D" w:rsidP="00A3468D">
      <w:pPr>
        <w:ind w:firstLine="375"/>
        <w:jc w:val="both"/>
        <w:rPr>
          <w:rFonts w:ascii="GHEA Grapalat" w:hAnsi="GHEA Grapalat"/>
          <w:sz w:val="20"/>
          <w:szCs w:val="20"/>
          <w:lang w:val="hy-AM"/>
        </w:rPr>
      </w:pPr>
      <w:r w:rsidRPr="00712340">
        <w:rPr>
          <w:rFonts w:ascii="GHEA Grapalat" w:hAnsi="GHEA Grapalat" w:cs="Sylfaen"/>
          <w:sz w:val="20"/>
          <w:szCs w:val="20"/>
          <w:lang w:val="hy-AM"/>
        </w:rPr>
        <w:lastRenderedPageBreak/>
        <w:t>բ</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բացված</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յուրաքանչյուր</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ծրարում</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պահանջվող</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նախատեսված</w:t>
      </w:r>
      <w:r w:rsidRPr="00712340">
        <w:rPr>
          <w:rFonts w:ascii="GHEA Grapalat" w:hAnsi="GHEA Grapalat"/>
          <w:sz w:val="20"/>
          <w:szCs w:val="20"/>
          <w:lang w:val="hy-AM"/>
        </w:rPr>
        <w:t xml:space="preserve">) </w:t>
      </w:r>
      <w:r w:rsidRPr="00712340">
        <w:rPr>
          <w:rFonts w:ascii="GHEA Grapalat" w:hAnsi="GHEA Grapalat" w:cs="Sylfaen"/>
          <w:sz w:val="20"/>
          <w:szCs w:val="20"/>
          <w:lang w:val="hy-AM"/>
        </w:rPr>
        <w:t>փաստաթղթերի</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առկայությունը</w:t>
      </w:r>
      <w:r w:rsidRPr="00712340">
        <w:rPr>
          <w:rFonts w:ascii="GHEA Grapalat" w:hAnsi="GHEA Grapalat"/>
          <w:sz w:val="20"/>
          <w:szCs w:val="20"/>
          <w:lang w:val="hy-AM"/>
        </w:rPr>
        <w:t xml:space="preserve"> </w:t>
      </w:r>
      <w:r w:rsidRPr="00712340">
        <w:rPr>
          <w:rFonts w:ascii="GHEA Grapalat" w:hAnsi="GHEA Grapalat" w:cs="Sylfaen"/>
          <w:sz w:val="20"/>
          <w:szCs w:val="20"/>
          <w:lang w:val="hy-AM"/>
        </w:rPr>
        <w:t>և</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դրանց</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կազմման</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համապատասխանությունը</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հրավերով</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սահմանված</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վավերապայմաններին</w:t>
      </w:r>
      <w:r w:rsidRPr="00712340">
        <w:rPr>
          <w:rFonts w:ascii="GHEA Grapalat" w:hAnsi="GHEA Grapalat"/>
          <w:sz w:val="20"/>
          <w:szCs w:val="20"/>
          <w:lang w:val="hy-AM"/>
        </w:rPr>
        <w:t>.</w:t>
      </w:r>
    </w:p>
    <w:p w:rsidR="00A3468D" w:rsidRPr="00712340" w:rsidRDefault="00A3468D" w:rsidP="00A3468D">
      <w:pPr>
        <w:ind w:firstLine="375"/>
        <w:jc w:val="both"/>
        <w:rPr>
          <w:rFonts w:ascii="GHEA Grapalat" w:hAnsi="GHEA Grapalat" w:cs="Sylfaen"/>
          <w:sz w:val="20"/>
          <w:lang w:val="hy-AM"/>
        </w:rPr>
      </w:pPr>
      <w:r w:rsidRPr="00712340">
        <w:rPr>
          <w:rFonts w:ascii="GHEA Grapalat" w:hAnsi="GHEA Grapalat"/>
          <w:sz w:val="20"/>
          <w:szCs w:val="20"/>
          <w:lang w:val="hy-AM"/>
        </w:rPr>
        <w:t xml:space="preserve">3) </w:t>
      </w:r>
      <w:r w:rsidRPr="00712340">
        <w:rPr>
          <w:rFonts w:ascii="GHEA Grapalat" w:hAnsi="GHEA Grapalat" w:cs="Sylfaen"/>
          <w:sz w:val="20"/>
          <w:szCs w:val="20"/>
          <w:lang w:val="hy-AM"/>
        </w:rPr>
        <w:t>հանձնաժողովի</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նախագահը</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հայտարարում</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է</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հայտեր</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ներկայացրած</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մասնակիցների</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գնային</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առաջարկները՝</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մեկ</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թվով</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արտահայտված,</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հիմք</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ընդունելով</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տառերով</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գրվածը:</w:t>
      </w:r>
    </w:p>
    <w:p w:rsidR="009A796C" w:rsidRPr="00712340" w:rsidRDefault="00FD2748" w:rsidP="00EF3662">
      <w:pPr>
        <w:ind w:firstLine="567"/>
        <w:jc w:val="both"/>
        <w:rPr>
          <w:rFonts w:ascii="GHEA Grapalat" w:hAnsi="GHEA Grapalat" w:cs="Sylfaen"/>
          <w:sz w:val="20"/>
          <w:lang w:val="af-ZA"/>
        </w:rPr>
      </w:pPr>
      <w:r w:rsidRPr="00712340">
        <w:rPr>
          <w:rFonts w:ascii="GHEA Grapalat" w:hAnsi="GHEA Grapalat" w:cs="Sylfaen"/>
          <w:sz w:val="20"/>
          <w:lang w:val="af-ZA"/>
        </w:rPr>
        <w:t>8</w:t>
      </w:r>
      <w:r w:rsidR="00152564" w:rsidRPr="00712340">
        <w:rPr>
          <w:rFonts w:ascii="GHEA Grapalat" w:hAnsi="GHEA Grapalat" w:cs="Sylfaen"/>
          <w:sz w:val="20"/>
          <w:lang w:val="af-ZA"/>
        </w:rPr>
        <w:t>.</w:t>
      </w:r>
      <w:r w:rsidR="00C029B6" w:rsidRPr="00712340">
        <w:rPr>
          <w:rFonts w:ascii="GHEA Grapalat" w:hAnsi="GHEA Grapalat" w:cs="Sylfaen"/>
          <w:sz w:val="20"/>
          <w:lang w:val="af-ZA"/>
        </w:rPr>
        <w:t>2</w:t>
      </w:r>
      <w:r w:rsidR="00152564" w:rsidRPr="00712340">
        <w:rPr>
          <w:rFonts w:ascii="GHEA Grapalat" w:hAnsi="GHEA Grapalat" w:cs="Sylfaen"/>
          <w:sz w:val="20"/>
          <w:lang w:val="af-ZA"/>
        </w:rPr>
        <w:t xml:space="preserve"> </w:t>
      </w:r>
      <w:r w:rsidR="00F61898" w:rsidRPr="00E81BDB">
        <w:rPr>
          <w:rFonts w:ascii="GHEA Grapalat" w:hAnsi="GHEA Grapalat" w:cs="Sylfaen"/>
          <w:sz w:val="20"/>
          <w:lang w:val="hy-AM"/>
        </w:rPr>
        <w:t>Հայտերը</w:t>
      </w:r>
      <w:r w:rsidR="00F61898" w:rsidRPr="00712340">
        <w:rPr>
          <w:rFonts w:ascii="GHEA Grapalat" w:hAnsi="GHEA Grapalat" w:cs="Sylfaen"/>
          <w:sz w:val="20"/>
          <w:lang w:val="af-ZA"/>
        </w:rPr>
        <w:t xml:space="preserve"> </w:t>
      </w:r>
      <w:r w:rsidR="00F61898" w:rsidRPr="00E81BDB">
        <w:rPr>
          <w:rFonts w:ascii="GHEA Grapalat" w:hAnsi="GHEA Grapalat" w:cs="Sylfaen"/>
          <w:sz w:val="20"/>
          <w:lang w:val="hy-AM"/>
        </w:rPr>
        <w:t>գնահատվում</w:t>
      </w:r>
      <w:r w:rsidR="00F61898" w:rsidRPr="00712340">
        <w:rPr>
          <w:rFonts w:ascii="GHEA Grapalat" w:hAnsi="GHEA Grapalat" w:cs="Sylfaen"/>
          <w:sz w:val="20"/>
          <w:lang w:val="af-ZA"/>
        </w:rPr>
        <w:t xml:space="preserve"> </w:t>
      </w:r>
      <w:r w:rsidR="00F61898" w:rsidRPr="00E81BDB">
        <w:rPr>
          <w:rFonts w:ascii="GHEA Grapalat" w:hAnsi="GHEA Grapalat" w:cs="Sylfaen"/>
          <w:sz w:val="20"/>
          <w:lang w:val="hy-AM"/>
        </w:rPr>
        <w:t>են</w:t>
      </w:r>
      <w:r w:rsidR="00F61898" w:rsidRPr="00712340">
        <w:rPr>
          <w:rFonts w:ascii="GHEA Grapalat" w:hAnsi="GHEA Grapalat" w:cs="Sylfaen"/>
          <w:sz w:val="20"/>
          <w:lang w:val="af-ZA"/>
        </w:rPr>
        <w:t xml:space="preserve"> </w:t>
      </w:r>
      <w:r w:rsidR="00F61898" w:rsidRPr="00E81BDB">
        <w:rPr>
          <w:rFonts w:ascii="GHEA Grapalat" w:hAnsi="GHEA Grapalat" w:cs="Sylfaen"/>
          <w:sz w:val="20"/>
          <w:lang w:val="hy-AM"/>
        </w:rPr>
        <w:t>սույն</w:t>
      </w:r>
      <w:r w:rsidR="00F61898" w:rsidRPr="00712340">
        <w:rPr>
          <w:rFonts w:ascii="GHEA Grapalat" w:hAnsi="GHEA Grapalat" w:cs="Sylfaen"/>
          <w:sz w:val="20"/>
          <w:lang w:val="af-ZA"/>
        </w:rPr>
        <w:t xml:space="preserve"> </w:t>
      </w:r>
      <w:r w:rsidR="00F61898" w:rsidRPr="00E81BDB">
        <w:rPr>
          <w:rFonts w:ascii="GHEA Grapalat" w:hAnsi="GHEA Grapalat" w:cs="Sylfaen"/>
          <w:sz w:val="20"/>
          <w:lang w:val="hy-AM"/>
        </w:rPr>
        <w:t>հրավերով</w:t>
      </w:r>
      <w:r w:rsidR="00F61898" w:rsidRPr="00712340">
        <w:rPr>
          <w:rFonts w:ascii="GHEA Grapalat" w:hAnsi="GHEA Grapalat" w:cs="Sylfaen"/>
          <w:sz w:val="20"/>
          <w:lang w:val="af-ZA"/>
        </w:rPr>
        <w:t xml:space="preserve"> </w:t>
      </w:r>
      <w:r w:rsidR="00F61898" w:rsidRPr="00E81BDB">
        <w:rPr>
          <w:rFonts w:ascii="GHEA Grapalat" w:hAnsi="GHEA Grapalat" w:cs="Sylfaen"/>
          <w:sz w:val="20"/>
          <w:lang w:val="hy-AM"/>
        </w:rPr>
        <w:t>սահմանված</w:t>
      </w:r>
      <w:r w:rsidR="00F61898" w:rsidRPr="00712340">
        <w:rPr>
          <w:rFonts w:ascii="GHEA Grapalat" w:hAnsi="GHEA Grapalat" w:cs="Sylfaen"/>
          <w:sz w:val="20"/>
          <w:lang w:val="af-ZA"/>
        </w:rPr>
        <w:t xml:space="preserve"> </w:t>
      </w:r>
      <w:r w:rsidR="00F61898" w:rsidRPr="00E81BDB">
        <w:rPr>
          <w:rFonts w:ascii="GHEA Grapalat" w:hAnsi="GHEA Grapalat" w:cs="Sylfaen"/>
          <w:sz w:val="20"/>
          <w:lang w:val="hy-AM"/>
        </w:rPr>
        <w:t>կարգով</w:t>
      </w:r>
      <w:r w:rsidR="00152564" w:rsidRPr="00712340">
        <w:rPr>
          <w:rFonts w:ascii="GHEA Grapalat" w:hAnsi="GHEA Grapalat" w:cs="Sylfaen"/>
          <w:sz w:val="20"/>
          <w:lang w:val="af-ZA"/>
        </w:rPr>
        <w:t>:</w:t>
      </w:r>
      <w:r w:rsidR="00B46279" w:rsidRPr="00712340">
        <w:rPr>
          <w:rFonts w:ascii="GHEA Grapalat" w:hAnsi="GHEA Grapalat" w:cs="Sylfaen"/>
          <w:sz w:val="20"/>
          <w:lang w:val="af-ZA"/>
        </w:rPr>
        <w:t xml:space="preserve"> </w:t>
      </w:r>
    </w:p>
    <w:p w:rsidR="009A796C" w:rsidRPr="00712340" w:rsidRDefault="00F7009A" w:rsidP="00F7009A">
      <w:pPr>
        <w:ind w:firstLine="567"/>
        <w:jc w:val="both"/>
        <w:rPr>
          <w:rFonts w:ascii="GHEA Grapalat" w:hAnsi="GHEA Grapalat" w:cs="Sylfaen"/>
          <w:sz w:val="20"/>
          <w:lang w:val="af-ZA"/>
        </w:rPr>
      </w:pPr>
      <w:r w:rsidRPr="00712340">
        <w:rPr>
          <w:rFonts w:ascii="GHEA Grapalat" w:hAnsi="GHEA Grapalat" w:cs="Sylfaen"/>
          <w:sz w:val="20"/>
        </w:rPr>
        <w:t>Գնման</w:t>
      </w:r>
      <w:r w:rsidRPr="00712340">
        <w:rPr>
          <w:rFonts w:ascii="GHEA Grapalat" w:hAnsi="GHEA Grapalat" w:cs="Sylfaen"/>
          <w:sz w:val="20"/>
          <w:lang w:val="af-ZA"/>
        </w:rPr>
        <w:t xml:space="preserve"> </w:t>
      </w:r>
      <w:r w:rsidRPr="00712340">
        <w:rPr>
          <w:rFonts w:ascii="GHEA Grapalat" w:hAnsi="GHEA Grapalat" w:cs="Sylfaen"/>
          <w:sz w:val="20"/>
        </w:rPr>
        <w:t>ընթացակարգի</w:t>
      </w:r>
      <w:r w:rsidRPr="00712340">
        <w:rPr>
          <w:rFonts w:ascii="GHEA Grapalat" w:hAnsi="GHEA Grapalat" w:cs="Sylfaen"/>
          <w:sz w:val="20"/>
          <w:lang w:val="af-ZA"/>
        </w:rPr>
        <w:t xml:space="preserve"> </w:t>
      </w:r>
      <w:r w:rsidRPr="00712340">
        <w:rPr>
          <w:rFonts w:ascii="GHEA Grapalat" w:hAnsi="GHEA Grapalat" w:cs="Sylfaen"/>
          <w:sz w:val="20"/>
        </w:rPr>
        <w:t>չափաբաժինների</w:t>
      </w:r>
      <w:r w:rsidRPr="00712340">
        <w:rPr>
          <w:rFonts w:ascii="GHEA Grapalat" w:hAnsi="GHEA Grapalat" w:cs="Sylfaen"/>
          <w:sz w:val="20"/>
          <w:lang w:val="af-ZA"/>
        </w:rPr>
        <w:t xml:space="preserve"> </w:t>
      </w:r>
      <w:r w:rsidRPr="00712340">
        <w:rPr>
          <w:rFonts w:ascii="GHEA Grapalat" w:hAnsi="GHEA Grapalat" w:cs="Sylfaen"/>
          <w:sz w:val="20"/>
        </w:rPr>
        <w:t>քանակը</w:t>
      </w:r>
      <w:r w:rsidRPr="00712340">
        <w:rPr>
          <w:rFonts w:ascii="GHEA Grapalat" w:hAnsi="GHEA Grapalat" w:cs="Sylfaen"/>
          <w:sz w:val="20"/>
          <w:lang w:val="af-ZA"/>
        </w:rPr>
        <w:t xml:space="preserve"> </w:t>
      </w:r>
      <w:r w:rsidRPr="00712340">
        <w:rPr>
          <w:rFonts w:ascii="GHEA Grapalat" w:hAnsi="GHEA Grapalat" w:cs="Sylfaen"/>
          <w:sz w:val="20"/>
        </w:rPr>
        <w:t>յոթանասունհինգը</w:t>
      </w:r>
      <w:r w:rsidRPr="00712340">
        <w:rPr>
          <w:rFonts w:ascii="GHEA Grapalat" w:hAnsi="GHEA Grapalat" w:cs="Sylfaen"/>
          <w:sz w:val="20"/>
          <w:lang w:val="af-ZA"/>
        </w:rPr>
        <w:t xml:space="preserve"> </w:t>
      </w:r>
      <w:r w:rsidRPr="00712340">
        <w:rPr>
          <w:rFonts w:ascii="GHEA Grapalat" w:hAnsi="GHEA Grapalat" w:cs="Sylfaen"/>
          <w:sz w:val="20"/>
        </w:rPr>
        <w:t>չգերազանցելու</w:t>
      </w:r>
      <w:r w:rsidRPr="00712340">
        <w:rPr>
          <w:rFonts w:ascii="GHEA Grapalat" w:hAnsi="GHEA Grapalat" w:cs="Sylfaen"/>
          <w:sz w:val="20"/>
          <w:lang w:val="af-ZA"/>
        </w:rPr>
        <w:t xml:space="preserve"> </w:t>
      </w:r>
      <w:r w:rsidRPr="00712340">
        <w:rPr>
          <w:rFonts w:ascii="GHEA Grapalat" w:hAnsi="GHEA Grapalat" w:cs="Sylfaen"/>
          <w:sz w:val="20"/>
        </w:rPr>
        <w:t>դեպքում</w:t>
      </w:r>
      <w:r w:rsidRPr="00712340">
        <w:rPr>
          <w:rFonts w:ascii="GHEA Grapalat" w:hAnsi="GHEA Grapalat" w:cs="Sylfaen"/>
          <w:sz w:val="20"/>
          <w:lang w:val="af-ZA"/>
        </w:rPr>
        <w:t xml:space="preserve"> </w:t>
      </w:r>
      <w:r w:rsidRPr="00712340">
        <w:rPr>
          <w:rFonts w:ascii="GHEA Grapalat" w:hAnsi="GHEA Grapalat" w:cs="Sylfaen"/>
          <w:sz w:val="20"/>
        </w:rPr>
        <w:t>հ</w:t>
      </w:r>
      <w:r w:rsidR="009A796C" w:rsidRPr="00712340">
        <w:rPr>
          <w:rFonts w:ascii="GHEA Grapalat" w:hAnsi="GHEA Grapalat" w:cs="Sylfaen"/>
          <w:sz w:val="20"/>
        </w:rPr>
        <w:t>այտերի</w:t>
      </w:r>
      <w:r w:rsidR="009A796C" w:rsidRPr="00712340">
        <w:rPr>
          <w:rFonts w:ascii="GHEA Grapalat" w:hAnsi="GHEA Grapalat" w:cs="Sylfaen"/>
          <w:sz w:val="20"/>
          <w:lang w:val="af-ZA"/>
        </w:rPr>
        <w:t xml:space="preserve"> </w:t>
      </w:r>
      <w:r w:rsidR="009A796C" w:rsidRPr="00712340">
        <w:rPr>
          <w:rFonts w:ascii="GHEA Grapalat" w:hAnsi="GHEA Grapalat" w:cs="Sylfaen"/>
          <w:sz w:val="20"/>
        </w:rPr>
        <w:t>գնահատումն</w:t>
      </w:r>
      <w:r w:rsidR="009A796C" w:rsidRPr="00712340">
        <w:rPr>
          <w:rFonts w:ascii="GHEA Grapalat" w:hAnsi="GHEA Grapalat" w:cs="Sylfaen"/>
          <w:sz w:val="20"/>
          <w:lang w:val="af-ZA"/>
        </w:rPr>
        <w:t xml:space="preserve"> </w:t>
      </w:r>
      <w:r w:rsidR="009A796C" w:rsidRPr="00712340">
        <w:rPr>
          <w:rFonts w:ascii="GHEA Grapalat" w:hAnsi="GHEA Grapalat" w:cs="Sylfaen"/>
          <w:sz w:val="20"/>
        </w:rPr>
        <w:t>իրականացվում</w:t>
      </w:r>
      <w:r w:rsidR="009A796C" w:rsidRPr="00712340">
        <w:rPr>
          <w:rFonts w:ascii="GHEA Grapalat" w:hAnsi="GHEA Grapalat" w:cs="Sylfaen"/>
          <w:sz w:val="20"/>
          <w:lang w:val="af-ZA"/>
        </w:rPr>
        <w:t xml:space="preserve"> </w:t>
      </w:r>
      <w:r w:rsidR="009A796C" w:rsidRPr="00712340">
        <w:rPr>
          <w:rFonts w:ascii="GHEA Grapalat" w:hAnsi="GHEA Grapalat" w:cs="Sylfaen"/>
          <w:sz w:val="20"/>
        </w:rPr>
        <w:t>է</w:t>
      </w:r>
      <w:r w:rsidR="009A796C" w:rsidRPr="00712340">
        <w:rPr>
          <w:rFonts w:ascii="GHEA Grapalat" w:hAnsi="GHEA Grapalat" w:cs="Sylfaen"/>
          <w:sz w:val="20"/>
          <w:lang w:val="af-ZA"/>
        </w:rPr>
        <w:t xml:space="preserve"> </w:t>
      </w:r>
      <w:r w:rsidR="009A796C" w:rsidRPr="00712340">
        <w:rPr>
          <w:rFonts w:ascii="GHEA Grapalat" w:hAnsi="GHEA Grapalat" w:cs="Sylfaen"/>
          <w:sz w:val="20"/>
        </w:rPr>
        <w:t>դրանց</w:t>
      </w:r>
      <w:r w:rsidR="009A796C" w:rsidRPr="00712340">
        <w:rPr>
          <w:rFonts w:ascii="GHEA Grapalat" w:hAnsi="GHEA Grapalat" w:cs="Sylfaen"/>
          <w:sz w:val="20"/>
          <w:lang w:val="af-ZA"/>
        </w:rPr>
        <w:t xml:space="preserve"> </w:t>
      </w:r>
      <w:r w:rsidR="009A796C" w:rsidRPr="00712340">
        <w:rPr>
          <w:rFonts w:ascii="GHEA Grapalat" w:hAnsi="GHEA Grapalat" w:cs="Sylfaen"/>
          <w:sz w:val="20"/>
        </w:rPr>
        <w:t>ներկայացման</w:t>
      </w:r>
      <w:r w:rsidR="009A796C" w:rsidRPr="00712340">
        <w:rPr>
          <w:rFonts w:ascii="GHEA Grapalat" w:hAnsi="GHEA Grapalat" w:cs="Sylfaen"/>
          <w:sz w:val="20"/>
          <w:lang w:val="af-ZA"/>
        </w:rPr>
        <w:t xml:space="preserve"> </w:t>
      </w:r>
      <w:r w:rsidR="009A796C" w:rsidRPr="00712340">
        <w:rPr>
          <w:rFonts w:ascii="GHEA Grapalat" w:hAnsi="GHEA Grapalat" w:cs="Sylfaen"/>
          <w:sz w:val="20"/>
        </w:rPr>
        <w:t>վերջնաժամկետը</w:t>
      </w:r>
      <w:r w:rsidR="009A796C" w:rsidRPr="00712340">
        <w:rPr>
          <w:rFonts w:ascii="GHEA Grapalat" w:hAnsi="GHEA Grapalat" w:cs="Sylfaen"/>
          <w:sz w:val="20"/>
          <w:lang w:val="af-ZA"/>
        </w:rPr>
        <w:t xml:space="preserve"> </w:t>
      </w:r>
      <w:r w:rsidR="009A796C" w:rsidRPr="00712340">
        <w:rPr>
          <w:rFonts w:ascii="GHEA Grapalat" w:hAnsi="GHEA Grapalat" w:cs="Sylfaen"/>
          <w:sz w:val="20"/>
        </w:rPr>
        <w:t>լրանալու</w:t>
      </w:r>
      <w:r w:rsidR="009A796C" w:rsidRPr="00712340">
        <w:rPr>
          <w:rFonts w:ascii="GHEA Grapalat" w:hAnsi="GHEA Grapalat" w:cs="Sylfaen"/>
          <w:sz w:val="20"/>
          <w:lang w:val="af-ZA"/>
        </w:rPr>
        <w:t xml:space="preserve"> </w:t>
      </w:r>
      <w:r w:rsidR="009A796C" w:rsidRPr="00712340">
        <w:rPr>
          <w:rFonts w:ascii="GHEA Grapalat" w:hAnsi="GHEA Grapalat" w:cs="Sylfaen"/>
          <w:sz w:val="20"/>
        </w:rPr>
        <w:t>օրվանից</w:t>
      </w:r>
      <w:r w:rsidR="009A796C" w:rsidRPr="00712340">
        <w:rPr>
          <w:rFonts w:ascii="GHEA Grapalat" w:hAnsi="GHEA Grapalat" w:cs="Sylfaen"/>
          <w:sz w:val="20"/>
          <w:lang w:val="af-ZA"/>
        </w:rPr>
        <w:t xml:space="preserve"> </w:t>
      </w:r>
      <w:r w:rsidR="009A796C" w:rsidRPr="00712340">
        <w:rPr>
          <w:rFonts w:ascii="GHEA Grapalat" w:hAnsi="GHEA Grapalat" w:cs="Sylfaen"/>
          <w:sz w:val="20"/>
        </w:rPr>
        <w:t>հաշված</w:t>
      </w:r>
      <w:r w:rsidR="009A796C" w:rsidRPr="00712340">
        <w:rPr>
          <w:rFonts w:ascii="GHEA Grapalat" w:hAnsi="GHEA Grapalat" w:cs="Sylfaen"/>
          <w:sz w:val="20"/>
          <w:lang w:val="af-ZA"/>
        </w:rPr>
        <w:t xml:space="preserve"> </w:t>
      </w:r>
      <w:r w:rsidR="00DA10C9" w:rsidRPr="00712340">
        <w:rPr>
          <w:rFonts w:ascii="GHEA Grapalat" w:hAnsi="GHEA Grapalat" w:cs="Sylfaen"/>
          <w:sz w:val="20"/>
          <w:lang w:val="af-ZA"/>
        </w:rPr>
        <w:t xml:space="preserve"> </w:t>
      </w:r>
      <w:r w:rsidR="009A796C" w:rsidRPr="00712340">
        <w:rPr>
          <w:rFonts w:ascii="GHEA Grapalat" w:hAnsi="GHEA Grapalat" w:cs="Sylfaen"/>
          <w:sz w:val="20"/>
        </w:rPr>
        <w:t>տաս</w:t>
      </w:r>
      <w:r w:rsidRPr="00712340">
        <w:rPr>
          <w:rFonts w:ascii="GHEA Grapalat" w:hAnsi="GHEA Grapalat" w:cs="Sylfaen"/>
          <w:sz w:val="20"/>
          <w:lang w:val="af-ZA"/>
        </w:rPr>
        <w:t xml:space="preserve">, </w:t>
      </w:r>
      <w:r w:rsidRPr="00712340">
        <w:rPr>
          <w:rFonts w:ascii="GHEA Grapalat" w:hAnsi="GHEA Grapalat" w:cs="Sylfaen"/>
          <w:sz w:val="20"/>
        </w:rPr>
        <w:t>իսկ</w:t>
      </w:r>
      <w:r w:rsidRPr="00712340">
        <w:rPr>
          <w:rFonts w:ascii="GHEA Grapalat" w:hAnsi="GHEA Grapalat" w:cs="Sylfaen"/>
          <w:sz w:val="20"/>
          <w:lang w:val="af-ZA"/>
        </w:rPr>
        <w:t xml:space="preserve"> </w:t>
      </w:r>
      <w:r w:rsidRPr="00712340">
        <w:rPr>
          <w:rFonts w:ascii="GHEA Grapalat" w:hAnsi="GHEA Grapalat" w:cs="Sylfaen"/>
          <w:sz w:val="20"/>
        </w:rPr>
        <w:t>գերազանցելու</w:t>
      </w:r>
      <w:r w:rsidRPr="00712340">
        <w:rPr>
          <w:rFonts w:ascii="GHEA Grapalat" w:hAnsi="GHEA Grapalat" w:cs="Sylfaen"/>
          <w:sz w:val="20"/>
          <w:lang w:val="af-ZA"/>
        </w:rPr>
        <w:t xml:space="preserve"> </w:t>
      </w:r>
      <w:r w:rsidRPr="00712340">
        <w:rPr>
          <w:rFonts w:ascii="GHEA Grapalat" w:hAnsi="GHEA Grapalat" w:cs="Sylfaen"/>
          <w:sz w:val="20"/>
        </w:rPr>
        <w:t>դեպքում՝</w:t>
      </w:r>
      <w:r w:rsidR="009A796C" w:rsidRPr="00712340">
        <w:rPr>
          <w:rFonts w:ascii="GHEA Grapalat" w:hAnsi="GHEA Grapalat" w:cs="Sylfaen"/>
          <w:sz w:val="20"/>
          <w:lang w:val="af-ZA"/>
        </w:rPr>
        <w:t xml:space="preserve"> </w:t>
      </w:r>
      <w:r w:rsidRPr="00712340">
        <w:rPr>
          <w:rFonts w:ascii="GHEA Grapalat" w:hAnsi="GHEA Grapalat" w:cs="Sylfaen"/>
          <w:sz w:val="20"/>
          <w:lang w:val="af-ZA"/>
        </w:rPr>
        <w:t xml:space="preserve">տասնհինգ </w:t>
      </w:r>
      <w:r w:rsidR="009A796C" w:rsidRPr="00712340">
        <w:rPr>
          <w:rFonts w:ascii="GHEA Grapalat" w:hAnsi="GHEA Grapalat" w:cs="Sylfaen"/>
          <w:sz w:val="20"/>
        </w:rPr>
        <w:t>աշխատանքային</w:t>
      </w:r>
      <w:r w:rsidR="009A796C" w:rsidRPr="00712340">
        <w:rPr>
          <w:rFonts w:ascii="GHEA Grapalat" w:hAnsi="GHEA Grapalat" w:cs="Sylfaen"/>
          <w:sz w:val="20"/>
          <w:lang w:val="af-ZA"/>
        </w:rPr>
        <w:t xml:space="preserve"> </w:t>
      </w:r>
      <w:r w:rsidR="009A796C" w:rsidRPr="00712340">
        <w:rPr>
          <w:rFonts w:ascii="GHEA Grapalat" w:hAnsi="GHEA Grapalat" w:cs="Sylfaen"/>
          <w:sz w:val="20"/>
        </w:rPr>
        <w:t>օրվա</w:t>
      </w:r>
      <w:r w:rsidR="009A796C" w:rsidRPr="00712340">
        <w:rPr>
          <w:rFonts w:ascii="GHEA Grapalat" w:hAnsi="GHEA Grapalat" w:cs="Sylfaen"/>
          <w:sz w:val="20"/>
          <w:lang w:val="af-ZA"/>
        </w:rPr>
        <w:t xml:space="preserve"> </w:t>
      </w:r>
      <w:r w:rsidR="009A796C" w:rsidRPr="00712340">
        <w:rPr>
          <w:rFonts w:ascii="GHEA Grapalat" w:hAnsi="GHEA Grapalat" w:cs="Sylfaen"/>
          <w:sz w:val="20"/>
        </w:rPr>
        <w:t>ընթացքում</w:t>
      </w:r>
      <w:r w:rsidR="009A796C" w:rsidRPr="00712340">
        <w:rPr>
          <w:rFonts w:ascii="GHEA Grapalat" w:hAnsi="GHEA Grapalat" w:cs="Sylfaen"/>
          <w:sz w:val="20"/>
          <w:lang w:val="af-ZA"/>
        </w:rPr>
        <w:t>:</w:t>
      </w:r>
      <w:r w:rsidR="001E17BA" w:rsidRPr="00712340">
        <w:rPr>
          <w:rFonts w:ascii="GHEA Grapalat" w:hAnsi="GHEA Grapalat" w:cs="Sylfaen"/>
          <w:sz w:val="20"/>
          <w:lang w:val="af-ZA"/>
        </w:rPr>
        <w:t xml:space="preserve"> </w:t>
      </w:r>
    </w:p>
    <w:p w:rsidR="00ED6836" w:rsidRPr="00712340" w:rsidRDefault="00745561" w:rsidP="00EF3662">
      <w:pPr>
        <w:ind w:firstLine="567"/>
        <w:jc w:val="both"/>
        <w:rPr>
          <w:rFonts w:ascii="GHEA Grapalat" w:hAnsi="GHEA Grapalat" w:cs="Sylfaen"/>
          <w:sz w:val="20"/>
          <w:lang w:val="af-ZA"/>
        </w:rPr>
      </w:pPr>
      <w:r w:rsidRPr="00712340">
        <w:rPr>
          <w:rFonts w:ascii="GHEA Grapalat" w:hAnsi="GHEA Grapalat" w:cs="Sylfaen"/>
          <w:sz w:val="20"/>
        </w:rPr>
        <w:t>Բավարար</w:t>
      </w:r>
      <w:r w:rsidRPr="00712340">
        <w:rPr>
          <w:rFonts w:ascii="GHEA Grapalat" w:hAnsi="GHEA Grapalat" w:cs="Sylfaen"/>
          <w:sz w:val="20"/>
          <w:lang w:val="af-ZA"/>
        </w:rPr>
        <w:t xml:space="preserve"> </w:t>
      </w:r>
      <w:r w:rsidRPr="00712340">
        <w:rPr>
          <w:rFonts w:ascii="GHEA Grapalat" w:hAnsi="GHEA Grapalat" w:cs="Sylfaen"/>
          <w:sz w:val="20"/>
        </w:rPr>
        <w:t>են</w:t>
      </w:r>
      <w:r w:rsidRPr="00712340">
        <w:rPr>
          <w:rFonts w:ascii="GHEA Grapalat" w:hAnsi="GHEA Grapalat" w:cs="Sylfaen"/>
          <w:sz w:val="20"/>
          <w:lang w:val="af-ZA"/>
        </w:rPr>
        <w:t xml:space="preserve"> </w:t>
      </w:r>
      <w:r w:rsidRPr="00712340">
        <w:rPr>
          <w:rFonts w:ascii="GHEA Grapalat" w:hAnsi="GHEA Grapalat" w:cs="Sylfaen"/>
          <w:sz w:val="20"/>
        </w:rPr>
        <w:t>գնահատվում</w:t>
      </w:r>
      <w:r w:rsidRPr="00712340">
        <w:rPr>
          <w:rFonts w:ascii="GHEA Grapalat" w:hAnsi="GHEA Grapalat" w:cs="Sylfaen"/>
          <w:sz w:val="20"/>
          <w:lang w:val="af-ZA"/>
        </w:rPr>
        <w:t xml:space="preserve"> </w:t>
      </w:r>
      <w:r w:rsidRPr="00712340">
        <w:rPr>
          <w:rFonts w:ascii="GHEA Grapalat" w:hAnsi="GHEA Grapalat" w:cs="Sylfaen"/>
          <w:sz w:val="20"/>
        </w:rPr>
        <w:t>սույն</w:t>
      </w:r>
      <w:r w:rsidRPr="00712340">
        <w:rPr>
          <w:rFonts w:ascii="GHEA Grapalat" w:hAnsi="GHEA Grapalat" w:cs="Sylfaen"/>
          <w:sz w:val="20"/>
          <w:lang w:val="af-ZA"/>
        </w:rPr>
        <w:t xml:space="preserve"> </w:t>
      </w:r>
      <w:r w:rsidRPr="00712340">
        <w:rPr>
          <w:rFonts w:ascii="GHEA Grapalat" w:hAnsi="GHEA Grapalat" w:cs="Sylfaen"/>
          <w:sz w:val="20"/>
        </w:rPr>
        <w:t>հրավերով</w:t>
      </w:r>
      <w:r w:rsidRPr="00712340">
        <w:rPr>
          <w:rFonts w:ascii="GHEA Grapalat" w:hAnsi="GHEA Grapalat" w:cs="Sylfaen"/>
          <w:sz w:val="20"/>
          <w:lang w:val="af-ZA"/>
        </w:rPr>
        <w:t xml:space="preserve"> </w:t>
      </w:r>
      <w:r w:rsidRPr="00712340">
        <w:rPr>
          <w:rFonts w:ascii="GHEA Grapalat" w:hAnsi="GHEA Grapalat" w:cs="Sylfaen"/>
          <w:sz w:val="20"/>
        </w:rPr>
        <w:t>նախատեսված</w:t>
      </w:r>
      <w:r w:rsidRPr="00712340">
        <w:rPr>
          <w:rFonts w:ascii="GHEA Grapalat" w:hAnsi="GHEA Grapalat" w:cs="Sylfaen"/>
          <w:sz w:val="20"/>
          <w:lang w:val="af-ZA"/>
        </w:rPr>
        <w:t xml:space="preserve"> </w:t>
      </w:r>
      <w:r w:rsidRPr="00712340">
        <w:rPr>
          <w:rFonts w:ascii="GHEA Grapalat" w:hAnsi="GHEA Grapalat" w:cs="Sylfaen"/>
          <w:sz w:val="20"/>
        </w:rPr>
        <w:t>պայմաններին</w:t>
      </w:r>
      <w:r w:rsidRPr="00712340">
        <w:rPr>
          <w:rFonts w:ascii="GHEA Grapalat" w:hAnsi="GHEA Grapalat" w:cs="Sylfaen"/>
          <w:sz w:val="20"/>
          <w:lang w:val="af-ZA"/>
        </w:rPr>
        <w:t xml:space="preserve"> </w:t>
      </w:r>
      <w:r w:rsidRPr="00712340">
        <w:rPr>
          <w:rFonts w:ascii="GHEA Grapalat" w:hAnsi="GHEA Grapalat" w:cs="Sylfaen"/>
          <w:sz w:val="20"/>
        </w:rPr>
        <w:t>համապատասխանող</w:t>
      </w:r>
      <w:r w:rsidRPr="00712340">
        <w:rPr>
          <w:rFonts w:ascii="GHEA Grapalat" w:hAnsi="GHEA Grapalat" w:cs="Sylfaen"/>
          <w:sz w:val="20"/>
          <w:lang w:val="af-ZA"/>
        </w:rPr>
        <w:t xml:space="preserve"> </w:t>
      </w:r>
      <w:r w:rsidRPr="00712340">
        <w:rPr>
          <w:rFonts w:ascii="GHEA Grapalat" w:hAnsi="GHEA Grapalat" w:cs="Sylfaen"/>
          <w:sz w:val="20"/>
        </w:rPr>
        <w:t>հայտերը</w:t>
      </w:r>
      <w:r w:rsidRPr="00712340">
        <w:rPr>
          <w:rFonts w:ascii="GHEA Grapalat" w:hAnsi="GHEA Grapalat" w:cs="Sylfaen"/>
          <w:sz w:val="20"/>
          <w:lang w:val="af-ZA"/>
        </w:rPr>
        <w:t xml:space="preserve">, </w:t>
      </w:r>
      <w:r w:rsidRPr="00712340">
        <w:rPr>
          <w:rFonts w:ascii="GHEA Grapalat" w:hAnsi="GHEA Grapalat" w:cs="Sylfaen"/>
          <w:sz w:val="20"/>
        </w:rPr>
        <w:t>հակառակ</w:t>
      </w:r>
      <w:r w:rsidRPr="00712340">
        <w:rPr>
          <w:rFonts w:ascii="GHEA Grapalat" w:hAnsi="GHEA Grapalat" w:cs="Sylfaen"/>
          <w:sz w:val="20"/>
          <w:lang w:val="af-ZA"/>
        </w:rPr>
        <w:t xml:space="preserve"> </w:t>
      </w:r>
      <w:r w:rsidRPr="00712340">
        <w:rPr>
          <w:rFonts w:ascii="GHEA Grapalat" w:hAnsi="GHEA Grapalat" w:cs="Sylfaen"/>
          <w:sz w:val="20"/>
        </w:rPr>
        <w:t>դեպքում</w:t>
      </w:r>
      <w:r w:rsidRPr="00712340">
        <w:rPr>
          <w:rFonts w:ascii="GHEA Grapalat" w:hAnsi="GHEA Grapalat" w:cs="Sylfaen"/>
          <w:sz w:val="20"/>
          <w:lang w:val="af-ZA"/>
        </w:rPr>
        <w:t xml:space="preserve"> </w:t>
      </w:r>
      <w:r w:rsidRPr="00712340">
        <w:rPr>
          <w:rFonts w:ascii="GHEA Grapalat" w:hAnsi="GHEA Grapalat" w:cs="Sylfaen"/>
          <w:sz w:val="20"/>
        </w:rPr>
        <w:t>հայտերը</w:t>
      </w:r>
      <w:r w:rsidRPr="00712340">
        <w:rPr>
          <w:rFonts w:ascii="GHEA Grapalat" w:hAnsi="GHEA Grapalat" w:cs="Sylfaen"/>
          <w:sz w:val="20"/>
          <w:lang w:val="af-ZA"/>
        </w:rPr>
        <w:t xml:space="preserve"> </w:t>
      </w:r>
      <w:r w:rsidRPr="00712340">
        <w:rPr>
          <w:rFonts w:ascii="GHEA Grapalat" w:hAnsi="GHEA Grapalat" w:cs="Sylfaen"/>
          <w:sz w:val="20"/>
        </w:rPr>
        <w:t>գնահատվում</w:t>
      </w:r>
      <w:r w:rsidRPr="00712340">
        <w:rPr>
          <w:rFonts w:ascii="GHEA Grapalat" w:hAnsi="GHEA Grapalat" w:cs="Sylfaen"/>
          <w:sz w:val="20"/>
          <w:lang w:val="af-ZA"/>
        </w:rPr>
        <w:t xml:space="preserve"> </w:t>
      </w:r>
      <w:r w:rsidRPr="00712340">
        <w:rPr>
          <w:rFonts w:ascii="GHEA Grapalat" w:hAnsi="GHEA Grapalat" w:cs="Sylfaen"/>
          <w:sz w:val="20"/>
        </w:rPr>
        <w:t>են</w:t>
      </w:r>
      <w:r w:rsidRPr="00712340">
        <w:rPr>
          <w:rFonts w:ascii="GHEA Grapalat" w:hAnsi="GHEA Grapalat" w:cs="Sylfaen"/>
          <w:sz w:val="20"/>
          <w:lang w:val="af-ZA"/>
        </w:rPr>
        <w:t xml:space="preserve"> </w:t>
      </w:r>
      <w:r w:rsidRPr="00712340">
        <w:rPr>
          <w:rFonts w:ascii="GHEA Grapalat" w:hAnsi="GHEA Grapalat" w:cs="Sylfaen"/>
          <w:sz w:val="20"/>
        </w:rPr>
        <w:t>անբավարար</w:t>
      </w:r>
      <w:r w:rsidRPr="00712340">
        <w:rPr>
          <w:rFonts w:ascii="GHEA Grapalat" w:hAnsi="GHEA Grapalat" w:cs="Sylfaen"/>
          <w:sz w:val="20"/>
          <w:lang w:val="af-ZA"/>
        </w:rPr>
        <w:t xml:space="preserve"> </w:t>
      </w:r>
      <w:r w:rsidRPr="00712340">
        <w:rPr>
          <w:rFonts w:ascii="GHEA Grapalat" w:hAnsi="GHEA Grapalat" w:cs="Sylfaen"/>
          <w:sz w:val="20"/>
        </w:rPr>
        <w:t>և</w:t>
      </w:r>
      <w:r w:rsidRPr="00712340">
        <w:rPr>
          <w:rFonts w:ascii="GHEA Grapalat" w:hAnsi="GHEA Grapalat" w:cs="Sylfaen"/>
          <w:sz w:val="20"/>
          <w:lang w:val="af-ZA"/>
        </w:rPr>
        <w:t xml:space="preserve"> </w:t>
      </w:r>
      <w:r w:rsidRPr="00712340">
        <w:rPr>
          <w:rFonts w:ascii="GHEA Grapalat" w:hAnsi="GHEA Grapalat" w:cs="Sylfaen"/>
          <w:sz w:val="20"/>
        </w:rPr>
        <w:t>մերժվում</w:t>
      </w:r>
      <w:r w:rsidRPr="00712340">
        <w:rPr>
          <w:rFonts w:ascii="GHEA Grapalat" w:hAnsi="GHEA Grapalat" w:cs="Sylfaen"/>
          <w:sz w:val="20"/>
          <w:lang w:val="af-ZA"/>
        </w:rPr>
        <w:t xml:space="preserve"> </w:t>
      </w:r>
      <w:r w:rsidRPr="00712340">
        <w:rPr>
          <w:rFonts w:ascii="GHEA Grapalat" w:hAnsi="GHEA Grapalat" w:cs="Sylfaen"/>
          <w:sz w:val="20"/>
        </w:rPr>
        <w:t>են</w:t>
      </w:r>
      <w:r w:rsidR="00F20DA5" w:rsidRPr="00712340">
        <w:rPr>
          <w:rFonts w:ascii="GHEA Grapalat" w:hAnsi="GHEA Grapalat" w:cs="Sylfaen"/>
          <w:sz w:val="20"/>
          <w:lang w:val="af-ZA"/>
        </w:rPr>
        <w:t>:</w:t>
      </w:r>
      <w:r w:rsidRPr="00712340">
        <w:rPr>
          <w:rFonts w:ascii="GHEA Grapalat" w:hAnsi="GHEA Grapalat" w:cs="Sylfaen"/>
          <w:sz w:val="20"/>
          <w:lang w:val="af-ZA"/>
        </w:rPr>
        <w:t xml:space="preserve"> </w:t>
      </w:r>
      <w:r w:rsidR="00B46279" w:rsidRPr="00712340">
        <w:rPr>
          <w:rFonts w:ascii="GHEA Grapalat" w:hAnsi="GHEA Grapalat" w:cs="Sylfaen"/>
          <w:sz w:val="20"/>
        </w:rPr>
        <w:t>Ընդ</w:t>
      </w:r>
      <w:r w:rsidR="00B46279" w:rsidRPr="00712340">
        <w:rPr>
          <w:rFonts w:ascii="GHEA Grapalat" w:hAnsi="GHEA Grapalat" w:cs="Sylfaen"/>
          <w:sz w:val="20"/>
          <w:lang w:val="af-ZA"/>
        </w:rPr>
        <w:t xml:space="preserve"> որում հայտերի բացման </w:t>
      </w:r>
      <w:r w:rsidR="00F7009A" w:rsidRPr="00712340">
        <w:rPr>
          <w:rFonts w:ascii="GHEA Grapalat" w:hAnsi="GHEA Grapalat" w:cs="Sylfaen"/>
          <w:sz w:val="20"/>
          <w:lang w:val="af-ZA"/>
        </w:rPr>
        <w:t xml:space="preserve">և գնահատման </w:t>
      </w:r>
      <w:r w:rsidR="00B46279" w:rsidRPr="00712340">
        <w:rPr>
          <w:rFonts w:ascii="GHEA Grapalat" w:hAnsi="GHEA Grapalat" w:cs="Sylfaen"/>
          <w:sz w:val="20"/>
          <w:lang w:val="af-ZA"/>
        </w:rPr>
        <w:t xml:space="preserve">նիստում հանձնաժողովը մերժում է այն հայտերը, </w:t>
      </w:r>
      <w:r w:rsidR="00B46279" w:rsidRPr="00712340">
        <w:rPr>
          <w:rFonts w:ascii="GHEA Grapalat" w:hAnsi="GHEA Grapalat" w:cs="Sylfaen"/>
          <w:sz w:val="20"/>
        </w:rPr>
        <w:t>որոնցում</w:t>
      </w:r>
      <w:r w:rsidR="00B46279" w:rsidRPr="00712340">
        <w:rPr>
          <w:rFonts w:ascii="GHEA Grapalat" w:hAnsi="GHEA Grapalat" w:cs="Sylfaen"/>
          <w:sz w:val="20"/>
          <w:lang w:val="af-ZA"/>
        </w:rPr>
        <w:t xml:space="preserve"> </w:t>
      </w:r>
      <w:r w:rsidR="00ED6836" w:rsidRPr="00712340">
        <w:rPr>
          <w:rFonts w:ascii="GHEA Grapalat" w:hAnsi="GHEA Grapalat" w:cs="Sylfaen"/>
          <w:sz w:val="20"/>
        </w:rPr>
        <w:t>բացակայում</w:t>
      </w:r>
      <w:r w:rsidR="00ED6836" w:rsidRPr="00712340">
        <w:rPr>
          <w:rFonts w:ascii="GHEA Grapalat" w:hAnsi="GHEA Grapalat" w:cs="Sylfaen"/>
          <w:sz w:val="20"/>
          <w:lang w:val="af-ZA"/>
        </w:rPr>
        <w:t xml:space="preserve"> </w:t>
      </w:r>
      <w:r w:rsidR="00763EF7" w:rsidRPr="00712340">
        <w:rPr>
          <w:rFonts w:ascii="GHEA Grapalat" w:hAnsi="GHEA Grapalat" w:cs="Sylfaen"/>
          <w:sz w:val="20"/>
          <w:lang w:val="hy-AM"/>
        </w:rPr>
        <w:t>է</w:t>
      </w:r>
      <w:r w:rsidR="00763EF7" w:rsidRPr="00712340">
        <w:rPr>
          <w:rFonts w:ascii="GHEA Grapalat" w:hAnsi="GHEA Grapalat" w:cs="Sylfaen"/>
          <w:sz w:val="20"/>
          <w:lang w:val="af-ZA"/>
        </w:rPr>
        <w:t xml:space="preserve"> </w:t>
      </w:r>
      <w:r w:rsidR="00ED6836" w:rsidRPr="00712340">
        <w:rPr>
          <w:rFonts w:ascii="GHEA Grapalat" w:hAnsi="GHEA Grapalat" w:cs="Sylfaen"/>
          <w:sz w:val="20"/>
        </w:rPr>
        <w:t>գնային</w:t>
      </w:r>
      <w:r w:rsidR="00ED6836" w:rsidRPr="00712340">
        <w:rPr>
          <w:rFonts w:ascii="GHEA Grapalat" w:hAnsi="GHEA Grapalat" w:cs="Sylfaen"/>
          <w:sz w:val="20"/>
          <w:lang w:val="af-ZA"/>
        </w:rPr>
        <w:t xml:space="preserve"> </w:t>
      </w:r>
      <w:r w:rsidR="00ED6836" w:rsidRPr="00712340">
        <w:rPr>
          <w:rFonts w:ascii="GHEA Grapalat" w:hAnsi="GHEA Grapalat" w:cs="Sylfaen"/>
          <w:sz w:val="20"/>
        </w:rPr>
        <w:t>առաջարկ</w:t>
      </w:r>
      <w:r w:rsidR="00771A92" w:rsidRPr="00712340">
        <w:rPr>
          <w:rFonts w:ascii="GHEA Grapalat" w:hAnsi="GHEA Grapalat" w:cs="Sylfaen"/>
          <w:sz w:val="20"/>
        </w:rPr>
        <w:t>ներ</w:t>
      </w:r>
      <w:r w:rsidR="00ED6836" w:rsidRPr="00712340">
        <w:rPr>
          <w:rFonts w:ascii="GHEA Grapalat" w:hAnsi="GHEA Grapalat" w:cs="Sylfaen"/>
          <w:sz w:val="20"/>
        </w:rPr>
        <w:t>ը</w:t>
      </w:r>
      <w:r w:rsidR="00ED6836" w:rsidRPr="00712340">
        <w:rPr>
          <w:rFonts w:ascii="GHEA Grapalat" w:hAnsi="GHEA Grapalat" w:cs="Sylfaen"/>
          <w:sz w:val="20"/>
          <w:lang w:val="af-ZA"/>
        </w:rPr>
        <w:t xml:space="preserve"> </w:t>
      </w:r>
      <w:r w:rsidR="00ED6836" w:rsidRPr="00712340">
        <w:rPr>
          <w:rFonts w:ascii="GHEA Grapalat" w:hAnsi="GHEA Grapalat" w:cs="Sylfaen"/>
          <w:sz w:val="20"/>
        </w:rPr>
        <w:t>կամ</w:t>
      </w:r>
      <w:r w:rsidR="00ED6836" w:rsidRPr="00712340">
        <w:rPr>
          <w:rFonts w:ascii="GHEA Grapalat" w:hAnsi="GHEA Grapalat" w:cs="Sylfaen"/>
          <w:sz w:val="20"/>
          <w:lang w:val="af-ZA"/>
        </w:rPr>
        <w:t xml:space="preserve"> </w:t>
      </w:r>
      <w:r w:rsidR="00771A92" w:rsidRPr="00712340">
        <w:rPr>
          <w:rFonts w:ascii="GHEA Grapalat" w:hAnsi="GHEA Grapalat" w:cs="Sylfaen"/>
          <w:sz w:val="20"/>
          <w:lang w:val="af-ZA"/>
        </w:rPr>
        <w:t xml:space="preserve">դրանք </w:t>
      </w:r>
      <w:r w:rsidR="00ED6836" w:rsidRPr="00712340">
        <w:rPr>
          <w:rFonts w:ascii="GHEA Grapalat" w:hAnsi="GHEA Grapalat" w:cs="Sylfaen"/>
          <w:sz w:val="20"/>
        </w:rPr>
        <w:t>ներկայացված</w:t>
      </w:r>
      <w:r w:rsidR="00ED6836" w:rsidRPr="00712340">
        <w:rPr>
          <w:rFonts w:ascii="GHEA Grapalat" w:hAnsi="GHEA Grapalat" w:cs="Sylfaen"/>
          <w:sz w:val="20"/>
          <w:lang w:val="af-ZA"/>
        </w:rPr>
        <w:t xml:space="preserve"> </w:t>
      </w:r>
      <w:r w:rsidR="00ED6836" w:rsidRPr="00712340">
        <w:rPr>
          <w:rFonts w:ascii="GHEA Grapalat" w:hAnsi="GHEA Grapalat" w:cs="Sylfaen"/>
          <w:sz w:val="20"/>
        </w:rPr>
        <w:t>են</w:t>
      </w:r>
      <w:r w:rsidR="00B1695D" w:rsidRPr="00712340">
        <w:rPr>
          <w:rFonts w:ascii="GHEA Grapalat" w:hAnsi="GHEA Grapalat" w:cs="Sylfaen"/>
          <w:sz w:val="20"/>
          <w:lang w:val="af-ZA"/>
        </w:rPr>
        <w:t xml:space="preserve"> </w:t>
      </w:r>
      <w:r w:rsidR="00ED6836" w:rsidRPr="00712340">
        <w:rPr>
          <w:rFonts w:ascii="GHEA Grapalat" w:hAnsi="GHEA Grapalat" w:cs="Sylfaen"/>
          <w:sz w:val="20"/>
        </w:rPr>
        <w:t>հրավերի</w:t>
      </w:r>
      <w:r w:rsidR="00ED6836" w:rsidRPr="00712340">
        <w:rPr>
          <w:rFonts w:ascii="GHEA Grapalat" w:hAnsi="GHEA Grapalat" w:cs="Sylfaen"/>
          <w:sz w:val="20"/>
          <w:lang w:val="af-ZA"/>
        </w:rPr>
        <w:t xml:space="preserve"> </w:t>
      </w:r>
      <w:r w:rsidR="00ED6836" w:rsidRPr="00712340">
        <w:rPr>
          <w:rFonts w:ascii="GHEA Grapalat" w:hAnsi="GHEA Grapalat" w:cs="Sylfaen"/>
          <w:sz w:val="20"/>
        </w:rPr>
        <w:t>պահանջներին</w:t>
      </w:r>
      <w:r w:rsidR="00ED6836" w:rsidRPr="00712340">
        <w:rPr>
          <w:rFonts w:ascii="GHEA Grapalat" w:hAnsi="GHEA Grapalat" w:cs="Sylfaen"/>
          <w:sz w:val="20"/>
          <w:lang w:val="af-ZA"/>
        </w:rPr>
        <w:t xml:space="preserve"> </w:t>
      </w:r>
      <w:r w:rsidR="00ED6836" w:rsidRPr="00712340">
        <w:rPr>
          <w:rFonts w:ascii="GHEA Grapalat" w:hAnsi="GHEA Grapalat" w:cs="Sylfaen"/>
          <w:sz w:val="20"/>
        </w:rPr>
        <w:t>անհամապատասխան</w:t>
      </w:r>
      <w:r w:rsidR="00F61898" w:rsidRPr="00712340">
        <w:rPr>
          <w:rFonts w:ascii="GHEA Grapalat" w:hAnsi="GHEA Grapalat" w:cs="Sylfaen"/>
          <w:sz w:val="20"/>
          <w:lang w:val="af-ZA"/>
        </w:rPr>
        <w:t>:</w:t>
      </w:r>
    </w:p>
    <w:p w:rsidR="00B514E8" w:rsidRPr="00712340" w:rsidRDefault="00FD2748" w:rsidP="00EF3662">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rPr>
        <w:t>8</w:t>
      </w:r>
      <w:r w:rsidR="00096865" w:rsidRPr="00712340">
        <w:rPr>
          <w:rFonts w:ascii="GHEA Grapalat" w:hAnsi="GHEA Grapalat" w:cs="Sylfaen"/>
          <w:szCs w:val="24"/>
        </w:rPr>
        <w:t>.</w:t>
      </w:r>
      <w:r w:rsidR="00733A58" w:rsidRPr="00712340">
        <w:rPr>
          <w:rFonts w:ascii="GHEA Grapalat" w:hAnsi="GHEA Grapalat" w:cs="Sylfaen"/>
          <w:szCs w:val="24"/>
        </w:rPr>
        <w:t>3</w:t>
      </w:r>
      <w:r w:rsidR="00A85E5D" w:rsidRPr="00712340">
        <w:rPr>
          <w:rFonts w:ascii="GHEA Grapalat" w:hAnsi="GHEA Grapalat" w:cs="Sylfaen"/>
          <w:szCs w:val="24"/>
          <w:lang w:val="hy-AM"/>
        </w:rPr>
        <w:t>Ընտրված</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մասնակիցը</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որոշվում</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է</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բավարար</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գնահատված</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հայտեր</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ներկայացրած</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մասնակիցների</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թվից</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նվազագույն</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գնային</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առաջարկ</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ներկայացրած</w:t>
      </w:r>
      <w:r w:rsidR="00B514E8" w:rsidRPr="00712340">
        <w:rPr>
          <w:rFonts w:ascii="GHEA Grapalat" w:hAnsi="GHEA Grapalat" w:cs="Sylfaen"/>
          <w:szCs w:val="24"/>
        </w:rPr>
        <w:t xml:space="preserve"> </w:t>
      </w:r>
      <w:r w:rsidR="00153C87" w:rsidRPr="00712340">
        <w:rPr>
          <w:rFonts w:ascii="GHEA Grapalat" w:hAnsi="GHEA Grapalat" w:cs="Sylfaen"/>
          <w:szCs w:val="24"/>
          <w:lang w:val="en-US"/>
        </w:rPr>
        <w:t>մ</w:t>
      </w:r>
      <w:r w:rsidR="00153C87" w:rsidRPr="00712340">
        <w:rPr>
          <w:rFonts w:ascii="GHEA Grapalat" w:hAnsi="GHEA Grapalat" w:cs="Sylfaen"/>
          <w:szCs w:val="24"/>
          <w:lang w:val="ru-RU"/>
        </w:rPr>
        <w:t>ասնակցին</w:t>
      </w:r>
      <w:r w:rsidR="00153C87" w:rsidRPr="00712340">
        <w:rPr>
          <w:rFonts w:ascii="GHEA Grapalat" w:hAnsi="GHEA Grapalat" w:cs="Sylfaen"/>
          <w:szCs w:val="24"/>
        </w:rPr>
        <w:t xml:space="preserve"> </w:t>
      </w:r>
      <w:r w:rsidR="00B514E8" w:rsidRPr="00712340">
        <w:rPr>
          <w:rFonts w:ascii="GHEA Grapalat" w:hAnsi="GHEA Grapalat" w:cs="Sylfaen"/>
          <w:szCs w:val="24"/>
          <w:lang w:val="ru-RU"/>
        </w:rPr>
        <w:t>նախապատվություն</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տալու</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սկզբունքով։</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Ընդ</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որում</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հանձնաժողովի</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կողմից</w:t>
      </w:r>
      <w:r w:rsidR="00B514E8" w:rsidRPr="00712340">
        <w:rPr>
          <w:rFonts w:ascii="GHEA Grapalat" w:hAnsi="GHEA Grapalat" w:cs="Sylfaen"/>
          <w:szCs w:val="24"/>
        </w:rPr>
        <w:t xml:space="preserve"> </w:t>
      </w:r>
      <w:r w:rsidR="00A85E5D" w:rsidRPr="00712340">
        <w:rPr>
          <w:rFonts w:ascii="GHEA Grapalat" w:hAnsi="GHEA Grapalat" w:cs="Sylfaen"/>
          <w:szCs w:val="24"/>
          <w:lang w:val="hy-AM"/>
        </w:rPr>
        <w:t>ընտրված</w:t>
      </w:r>
      <w:r w:rsidR="00A85E5D" w:rsidRPr="00712340">
        <w:rPr>
          <w:rFonts w:ascii="GHEA Grapalat" w:hAnsi="GHEA Grapalat" w:cs="Sylfaen"/>
          <w:szCs w:val="24"/>
        </w:rPr>
        <w:t xml:space="preserve"> </w:t>
      </w:r>
      <w:r w:rsidR="00B514E8" w:rsidRPr="00712340">
        <w:rPr>
          <w:rFonts w:ascii="GHEA Grapalat" w:hAnsi="GHEA Grapalat" w:cs="Sylfaen"/>
          <w:szCs w:val="24"/>
          <w:lang w:val="en-US"/>
        </w:rPr>
        <w:t>և</w:t>
      </w:r>
      <w:r w:rsidR="00B514E8" w:rsidRPr="00712340">
        <w:rPr>
          <w:rFonts w:ascii="GHEA Grapalat" w:hAnsi="GHEA Grapalat" w:cs="Sylfaen"/>
          <w:szCs w:val="24"/>
        </w:rPr>
        <w:t xml:space="preserve"> </w:t>
      </w:r>
      <w:r w:rsidR="00B514E8" w:rsidRPr="00712340">
        <w:rPr>
          <w:rFonts w:ascii="GHEA Grapalat" w:hAnsi="GHEA Grapalat" w:cs="Sylfaen"/>
          <w:szCs w:val="24"/>
          <w:lang w:val="en-US"/>
        </w:rPr>
        <w:t>հաջորդաբար</w:t>
      </w:r>
      <w:r w:rsidR="00B514E8" w:rsidRPr="00712340">
        <w:rPr>
          <w:rFonts w:ascii="GHEA Grapalat" w:hAnsi="GHEA Grapalat" w:cs="Sylfaen"/>
          <w:szCs w:val="24"/>
        </w:rPr>
        <w:t xml:space="preserve"> </w:t>
      </w:r>
      <w:r w:rsidR="00B514E8" w:rsidRPr="00712340">
        <w:rPr>
          <w:rFonts w:ascii="GHEA Grapalat" w:hAnsi="GHEA Grapalat" w:cs="Sylfaen"/>
          <w:szCs w:val="24"/>
          <w:lang w:val="en-US"/>
        </w:rPr>
        <w:t>տեղեր</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զբաղեցրած</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մասնակիցներին</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որոշելիս</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գնային</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առաջարկների</w:t>
      </w:r>
      <w:r w:rsidR="00B514E8" w:rsidRPr="00712340">
        <w:rPr>
          <w:rFonts w:ascii="GHEA Grapalat" w:hAnsi="GHEA Grapalat" w:cs="Sylfaen"/>
          <w:szCs w:val="24"/>
        </w:rPr>
        <w:t xml:space="preserve"> գնահատումը և </w:t>
      </w:r>
      <w:r w:rsidR="00B514E8" w:rsidRPr="00712340">
        <w:rPr>
          <w:rFonts w:ascii="GHEA Grapalat" w:hAnsi="GHEA Grapalat" w:cs="Sylfaen"/>
          <w:szCs w:val="24"/>
          <w:lang w:val="ru-RU"/>
        </w:rPr>
        <w:t>համեմատումն</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իրականացվում</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է</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առանց</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սույն</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հրավերի</w:t>
      </w:r>
      <w:r w:rsidR="00B514E8" w:rsidRPr="00712340">
        <w:rPr>
          <w:rFonts w:ascii="GHEA Grapalat" w:hAnsi="GHEA Grapalat" w:cs="Sylfaen"/>
          <w:szCs w:val="24"/>
        </w:rPr>
        <w:t xml:space="preserve"> </w:t>
      </w:r>
      <w:r w:rsidR="00AE4008" w:rsidRPr="00712340">
        <w:rPr>
          <w:rFonts w:ascii="GHEA Grapalat" w:hAnsi="GHEA Grapalat" w:cs="Sylfaen"/>
          <w:szCs w:val="24"/>
        </w:rPr>
        <w:t>1-ին</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մասի</w:t>
      </w:r>
      <w:r w:rsidR="00B514E8" w:rsidRPr="00712340">
        <w:rPr>
          <w:rFonts w:ascii="GHEA Grapalat" w:hAnsi="GHEA Grapalat" w:cs="Sylfaen"/>
          <w:szCs w:val="24"/>
        </w:rPr>
        <w:t xml:space="preserve"> </w:t>
      </w:r>
      <w:r w:rsidR="00AE4008" w:rsidRPr="00712340">
        <w:rPr>
          <w:rFonts w:ascii="GHEA Grapalat" w:hAnsi="GHEA Grapalat" w:cs="Sylfaen"/>
          <w:szCs w:val="24"/>
        </w:rPr>
        <w:t>5</w:t>
      </w:r>
      <w:r w:rsidR="00B514E8" w:rsidRPr="00712340">
        <w:rPr>
          <w:rFonts w:ascii="GHEA Grapalat" w:hAnsi="GHEA Grapalat" w:cs="Sylfaen"/>
          <w:szCs w:val="24"/>
        </w:rPr>
        <w:t>.2</w:t>
      </w:r>
      <w:r w:rsidR="00F20DA5" w:rsidRPr="00712340">
        <w:rPr>
          <w:rFonts w:ascii="GHEA Grapalat" w:hAnsi="GHEA Grapalat" w:cs="Sylfaen"/>
          <w:szCs w:val="24"/>
        </w:rPr>
        <w:t>-րդ</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կետում</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նշված</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հարկի</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գումարի</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հաշվարկման</w:t>
      </w:r>
      <w:r w:rsidR="00F61898" w:rsidRPr="00712340">
        <w:rPr>
          <w:rFonts w:ascii="GHEA Grapalat" w:hAnsi="GHEA Grapalat" w:cs="Sylfaen"/>
          <w:lang w:val="hy-AM"/>
        </w:rPr>
        <w:t>:</w:t>
      </w:r>
    </w:p>
    <w:p w:rsidR="00096865" w:rsidRPr="00712340" w:rsidRDefault="00FD2748" w:rsidP="00EF3662">
      <w:pPr>
        <w:pStyle w:val="BodyTextIndent"/>
        <w:spacing w:line="240" w:lineRule="auto"/>
        <w:ind w:firstLine="567"/>
        <w:rPr>
          <w:rFonts w:ascii="GHEA Grapalat" w:hAnsi="GHEA Grapalat" w:cs="Sylfaen"/>
          <w:i w:val="0"/>
          <w:szCs w:val="24"/>
          <w:lang w:val="af-ZA"/>
        </w:rPr>
      </w:pPr>
      <w:r w:rsidRPr="00712340">
        <w:rPr>
          <w:rFonts w:ascii="GHEA Grapalat" w:hAnsi="GHEA Grapalat" w:cs="Sylfaen"/>
          <w:i w:val="0"/>
          <w:szCs w:val="24"/>
          <w:lang w:val="af-ZA"/>
        </w:rPr>
        <w:t>8</w:t>
      </w:r>
      <w:r w:rsidR="00096865" w:rsidRPr="00712340">
        <w:rPr>
          <w:rFonts w:ascii="GHEA Grapalat" w:hAnsi="GHEA Grapalat" w:cs="Sylfaen"/>
          <w:i w:val="0"/>
          <w:szCs w:val="24"/>
          <w:lang w:val="af-ZA"/>
        </w:rPr>
        <w:t>.</w:t>
      </w:r>
      <w:r w:rsidR="00733A58" w:rsidRPr="00712340">
        <w:rPr>
          <w:rFonts w:ascii="GHEA Grapalat" w:hAnsi="GHEA Grapalat" w:cs="Sylfaen"/>
          <w:i w:val="0"/>
          <w:szCs w:val="24"/>
          <w:lang w:val="af-ZA"/>
        </w:rPr>
        <w:t>4</w:t>
      </w:r>
      <w:r w:rsidR="00D7435F"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Եթե</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հայտում</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անհամապատասխանություն</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է</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տեղ</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գտել</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տառերով</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և</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թվերով</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գրված</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գումարների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միջև</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ապա</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հիմք</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է</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ընդունվում</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տառերով</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գրված</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գումարը</w:t>
      </w:r>
      <w:r w:rsidR="004D5671" w:rsidRPr="00712340">
        <w:rPr>
          <w:rFonts w:ascii="GHEA Grapalat" w:hAnsi="GHEA Grapalat" w:cs="Sylfaen"/>
          <w:i w:val="0"/>
          <w:szCs w:val="24"/>
          <w:lang w:val="hy-AM"/>
        </w:rPr>
        <w:t>։</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Եթե</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առաջարկվող</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գները</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ներկայացված</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են</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երկու</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կամ</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ավելի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արժույթներով</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ապա</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դրանք</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համեմատվում</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են</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Հայաստանի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Հանրապետության</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դրամով</w:t>
      </w:r>
      <w:r w:rsidR="00096865" w:rsidRPr="00712340">
        <w:rPr>
          <w:rFonts w:ascii="GHEA Grapalat" w:hAnsi="GHEA Grapalat" w:cs="Sylfaen"/>
          <w:i w:val="0"/>
          <w:szCs w:val="24"/>
          <w:lang w:val="af-ZA"/>
        </w:rPr>
        <w:t xml:space="preserve">` </w:t>
      </w:r>
      <w:r w:rsidR="00D8710B" w:rsidRPr="004F0586">
        <w:rPr>
          <w:rFonts w:ascii="GHEA Grapalat" w:hAnsi="GHEA Grapalat" w:cs="Sylfaen"/>
          <w:b/>
          <w:i w:val="0"/>
          <w:szCs w:val="24"/>
          <w:lang w:val="hy-AM"/>
        </w:rPr>
        <w:t xml:space="preserve">Կենտրոնական բանկի կողմից օրվա սահմանված </w:t>
      </w:r>
      <w:r w:rsidR="00D8710B" w:rsidRPr="004F0586">
        <w:rPr>
          <w:rFonts w:ascii="GHEA Grapalat" w:hAnsi="GHEA Grapalat" w:cs="Sylfaen"/>
          <w:b/>
          <w:i w:val="0"/>
          <w:szCs w:val="24"/>
          <w:lang w:val="ru-RU"/>
        </w:rPr>
        <w:t>փոխարժեքով</w:t>
      </w:r>
      <w:r w:rsidR="00D8710B" w:rsidRPr="002305DE">
        <w:rPr>
          <w:rFonts w:ascii="GHEA Grapalat" w:hAnsi="GHEA Grapalat" w:cs="Sylfaen"/>
          <w:i w:val="0"/>
          <w:szCs w:val="24"/>
          <w:lang w:val="af-ZA"/>
        </w:rPr>
        <w:t xml:space="preserve"> </w:t>
      </w:r>
      <w:r w:rsidR="004D5671" w:rsidRPr="00712340">
        <w:rPr>
          <w:rFonts w:ascii="GHEA Grapalat" w:hAnsi="GHEA Grapalat" w:cs="Sylfaen"/>
          <w:i w:val="0"/>
          <w:szCs w:val="24"/>
          <w:lang w:val="ru-RU"/>
        </w:rPr>
        <w:t>։</w:t>
      </w:r>
      <w:r w:rsidR="00507FEA" w:rsidRPr="00712340">
        <w:rPr>
          <w:rFonts w:ascii="GHEA Grapalat" w:hAnsi="GHEA Grapalat" w:cs="Sylfaen"/>
          <w:i w:val="0"/>
          <w:szCs w:val="24"/>
          <w:lang w:val="af-ZA"/>
        </w:rPr>
        <w:t xml:space="preserve"> </w:t>
      </w:r>
    </w:p>
    <w:p w:rsidR="00096865" w:rsidRPr="00712340" w:rsidRDefault="00FD2748" w:rsidP="00EF3662">
      <w:pPr>
        <w:pStyle w:val="BodyTextIndent"/>
        <w:spacing w:line="240" w:lineRule="auto"/>
        <w:ind w:firstLine="567"/>
        <w:rPr>
          <w:rFonts w:ascii="GHEA Grapalat" w:hAnsi="GHEA Grapalat" w:cs="Sylfaen"/>
          <w:i w:val="0"/>
          <w:szCs w:val="24"/>
          <w:lang w:val="af-ZA"/>
        </w:rPr>
      </w:pPr>
      <w:r w:rsidRPr="00712340">
        <w:rPr>
          <w:rFonts w:ascii="GHEA Grapalat" w:hAnsi="GHEA Grapalat" w:cs="Sylfaen"/>
          <w:i w:val="0"/>
          <w:szCs w:val="24"/>
          <w:lang w:val="af-ZA"/>
        </w:rPr>
        <w:t>8</w:t>
      </w:r>
      <w:r w:rsidR="00096865" w:rsidRPr="00712340">
        <w:rPr>
          <w:rFonts w:ascii="GHEA Grapalat" w:hAnsi="GHEA Grapalat" w:cs="Sylfaen"/>
          <w:i w:val="0"/>
          <w:szCs w:val="24"/>
          <w:lang w:val="af-ZA"/>
        </w:rPr>
        <w:t>.</w:t>
      </w:r>
      <w:r w:rsidR="00733A58" w:rsidRPr="00712340">
        <w:rPr>
          <w:rFonts w:ascii="GHEA Grapalat" w:hAnsi="GHEA Grapalat" w:cs="Sylfaen"/>
          <w:i w:val="0"/>
          <w:szCs w:val="24"/>
          <w:lang w:val="af-ZA"/>
        </w:rPr>
        <w:t>5</w:t>
      </w:r>
      <w:r w:rsidR="00D7435F" w:rsidRPr="00712340">
        <w:rPr>
          <w:rFonts w:ascii="GHEA Grapalat" w:hAnsi="GHEA Grapalat" w:cs="Sylfaen"/>
          <w:i w:val="0"/>
          <w:szCs w:val="24"/>
          <w:lang w:val="af-ZA"/>
        </w:rPr>
        <w:t xml:space="preserve"> </w:t>
      </w:r>
      <w:r w:rsidR="00153C87" w:rsidRPr="00712340">
        <w:rPr>
          <w:rFonts w:ascii="GHEA Grapalat" w:hAnsi="GHEA Grapalat" w:cs="Sylfaen"/>
          <w:i w:val="0"/>
          <w:szCs w:val="24"/>
          <w:lang w:val="af-ZA"/>
        </w:rPr>
        <w:t>Հ</w:t>
      </w:r>
      <w:r w:rsidR="00096865" w:rsidRPr="00712340">
        <w:rPr>
          <w:rFonts w:ascii="GHEA Grapalat" w:hAnsi="GHEA Grapalat" w:cs="Sylfaen"/>
          <w:i w:val="0"/>
          <w:szCs w:val="24"/>
          <w:lang w:val="ru-RU"/>
        </w:rPr>
        <w:t>անձնաժողովի</w:t>
      </w:r>
      <w:r w:rsidR="00096865" w:rsidRPr="00712340">
        <w:rPr>
          <w:rFonts w:ascii="GHEA Grapalat" w:hAnsi="GHEA Grapalat" w:cs="Sylfaen"/>
          <w:i w:val="0"/>
          <w:szCs w:val="24"/>
          <w:lang w:val="af-ZA"/>
        </w:rPr>
        <w:t xml:space="preserve">, </w:t>
      </w:r>
      <w:r w:rsidR="00153C87" w:rsidRPr="00712340">
        <w:rPr>
          <w:rFonts w:ascii="GHEA Grapalat" w:hAnsi="GHEA Grapalat" w:cs="Sylfaen"/>
          <w:i w:val="0"/>
          <w:szCs w:val="24"/>
          <w:lang w:val="en-US"/>
        </w:rPr>
        <w:t>պ</w:t>
      </w:r>
      <w:r w:rsidR="00153C87" w:rsidRPr="00712340">
        <w:rPr>
          <w:rFonts w:ascii="GHEA Grapalat" w:hAnsi="GHEA Grapalat" w:cs="Sylfaen"/>
          <w:i w:val="0"/>
          <w:szCs w:val="24"/>
          <w:lang w:val="ru-RU"/>
        </w:rPr>
        <w:t>ատվիրատուի</w:t>
      </w:r>
      <w:r w:rsidR="00153C87"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և</w:t>
      </w:r>
      <w:r w:rsidR="00096865" w:rsidRPr="00712340">
        <w:rPr>
          <w:rFonts w:ascii="GHEA Grapalat" w:hAnsi="GHEA Grapalat" w:cs="Sylfaen"/>
          <w:i w:val="0"/>
          <w:szCs w:val="24"/>
          <w:lang w:val="af-ZA"/>
        </w:rPr>
        <w:t xml:space="preserve"> </w:t>
      </w:r>
      <w:r w:rsidR="00153C87" w:rsidRPr="00712340">
        <w:rPr>
          <w:rFonts w:ascii="GHEA Grapalat" w:hAnsi="GHEA Grapalat" w:cs="Sylfaen"/>
          <w:i w:val="0"/>
          <w:szCs w:val="24"/>
          <w:lang w:val="en-US"/>
        </w:rPr>
        <w:t>մ</w:t>
      </w:r>
      <w:r w:rsidR="00153C87" w:rsidRPr="00712340">
        <w:rPr>
          <w:rFonts w:ascii="GHEA Grapalat" w:hAnsi="GHEA Grapalat" w:cs="Sylfaen"/>
          <w:i w:val="0"/>
          <w:szCs w:val="24"/>
          <w:lang w:val="ru-RU"/>
        </w:rPr>
        <w:t>ասնակիցների</w:t>
      </w:r>
      <w:r w:rsidR="00153C87"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միջև</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բանակցություններն</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արգելվում</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են</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բացառությամբ</w:t>
      </w:r>
      <w:r w:rsidR="00096865" w:rsidRPr="00712340">
        <w:rPr>
          <w:rFonts w:ascii="GHEA Grapalat" w:hAnsi="GHEA Grapalat" w:cs="Sylfaen"/>
          <w:i w:val="0"/>
          <w:szCs w:val="24"/>
          <w:lang w:val="af-ZA"/>
        </w:rPr>
        <w:t>`</w:t>
      </w:r>
    </w:p>
    <w:p w:rsidR="00096865" w:rsidRPr="00712340" w:rsidRDefault="00096865" w:rsidP="00EF3662">
      <w:pPr>
        <w:pStyle w:val="BodyTextIndent"/>
        <w:spacing w:line="240" w:lineRule="auto"/>
        <w:rPr>
          <w:rFonts w:ascii="GHEA Grapalat" w:hAnsi="GHEA Grapalat" w:cs="Sylfaen"/>
          <w:i w:val="0"/>
          <w:szCs w:val="24"/>
          <w:lang w:val="af-ZA"/>
        </w:rPr>
      </w:pPr>
      <w:r w:rsidRPr="00712340">
        <w:rPr>
          <w:rFonts w:ascii="GHEA Grapalat" w:hAnsi="GHEA Grapalat" w:cs="Sylfaen"/>
          <w:i w:val="0"/>
          <w:szCs w:val="24"/>
          <w:lang w:val="af-ZA"/>
        </w:rPr>
        <w:t xml:space="preserve">1) </w:t>
      </w:r>
      <w:r w:rsidRPr="00712340">
        <w:rPr>
          <w:rFonts w:ascii="GHEA Grapalat" w:hAnsi="GHEA Grapalat" w:cs="Sylfaen"/>
          <w:i w:val="0"/>
          <w:szCs w:val="24"/>
          <w:lang w:val="ru-RU"/>
        </w:rPr>
        <w:t>երբ</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ընթացակարգին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մասնակցել</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է</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մեկ</w:t>
      </w:r>
      <w:r w:rsidRPr="00712340">
        <w:rPr>
          <w:rFonts w:ascii="GHEA Grapalat" w:hAnsi="GHEA Grapalat" w:cs="Sylfaen"/>
          <w:i w:val="0"/>
          <w:szCs w:val="24"/>
          <w:lang w:val="af-ZA"/>
        </w:rPr>
        <w:t xml:space="preserve"> </w:t>
      </w:r>
      <w:r w:rsidR="00153C87" w:rsidRPr="00712340">
        <w:rPr>
          <w:rFonts w:ascii="GHEA Grapalat" w:hAnsi="GHEA Grapalat" w:cs="Sylfaen"/>
          <w:i w:val="0"/>
          <w:szCs w:val="24"/>
          <w:lang w:val="af-ZA"/>
        </w:rPr>
        <w:t>մ</w:t>
      </w:r>
      <w:r w:rsidR="00153C87" w:rsidRPr="00712340">
        <w:rPr>
          <w:rFonts w:ascii="GHEA Grapalat" w:hAnsi="GHEA Grapalat" w:cs="Sylfaen"/>
          <w:i w:val="0"/>
          <w:szCs w:val="24"/>
          <w:lang w:val="ru-RU"/>
        </w:rPr>
        <w:t>ասնակից</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որի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ներկայացրած</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հայտը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համապատասխանում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է</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հրավերի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պահանջներին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հայտերի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գնահատման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արդյունքում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հրավերի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պահանջներին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համապատասխան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է</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գնահատվել</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միայն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մեկ</w:t>
      </w:r>
      <w:r w:rsidRPr="00712340">
        <w:rPr>
          <w:rFonts w:ascii="GHEA Grapalat" w:hAnsi="GHEA Grapalat" w:cs="Sylfaen"/>
          <w:i w:val="0"/>
          <w:szCs w:val="24"/>
          <w:lang w:val="af-ZA"/>
        </w:rPr>
        <w:t xml:space="preserve"> </w:t>
      </w:r>
      <w:r w:rsidR="00153C87" w:rsidRPr="00712340">
        <w:rPr>
          <w:rFonts w:ascii="GHEA Grapalat" w:hAnsi="GHEA Grapalat" w:cs="Sylfaen"/>
          <w:i w:val="0"/>
          <w:szCs w:val="24"/>
          <w:lang w:val="af-ZA"/>
        </w:rPr>
        <w:t>մ</w:t>
      </w:r>
      <w:r w:rsidR="00153C87" w:rsidRPr="00712340">
        <w:rPr>
          <w:rFonts w:ascii="GHEA Grapalat" w:hAnsi="GHEA Grapalat" w:cs="Sylfaen"/>
          <w:i w:val="0"/>
          <w:szCs w:val="24"/>
          <w:lang w:val="ru-RU"/>
        </w:rPr>
        <w:t>ասնակցի</w:t>
      </w:r>
      <w:r w:rsidR="00153C87"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հայտ</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կամ</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առաջարկված</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նվազագույն</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գների</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հավասարության</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դեպքում</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կամ</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եթե</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ոչ</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գնային</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պայմանները</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բավարարող</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գնահատված</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հայտեր</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ներկայացրած</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բոլոր</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մասնակիցների</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ներկայացրած</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գնային</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առաջարկները</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գերազանցում</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են</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այդ</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գնումը</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կատարելու</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համար</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նախատեսված</w:t>
      </w:r>
      <w:r w:rsidR="00153C87" w:rsidRPr="00712340">
        <w:rPr>
          <w:rFonts w:ascii="GHEA Grapalat" w:hAnsi="GHEA Grapalat" w:cs="Sylfaen"/>
          <w:i w:val="0"/>
          <w:szCs w:val="24"/>
          <w:lang w:val="af-ZA"/>
        </w:rPr>
        <w:t xml:space="preserve">` </w:t>
      </w:r>
      <w:r w:rsidR="00153C87" w:rsidRPr="00712340">
        <w:rPr>
          <w:rFonts w:ascii="GHEA Grapalat" w:hAnsi="GHEA Grapalat" w:cs="Sylfaen"/>
          <w:i w:val="0"/>
          <w:szCs w:val="24"/>
          <w:lang w:val="en-US"/>
        </w:rPr>
        <w:t>սույն</w:t>
      </w:r>
      <w:r w:rsidR="00153C87" w:rsidRPr="00712340">
        <w:rPr>
          <w:rFonts w:ascii="GHEA Grapalat" w:hAnsi="GHEA Grapalat" w:cs="Sylfaen"/>
          <w:i w:val="0"/>
          <w:szCs w:val="24"/>
          <w:lang w:val="af-ZA"/>
        </w:rPr>
        <w:t xml:space="preserve"> </w:t>
      </w:r>
      <w:r w:rsidR="00153C87" w:rsidRPr="00712340">
        <w:rPr>
          <w:rFonts w:ascii="GHEA Grapalat" w:hAnsi="GHEA Grapalat" w:cs="Sylfaen"/>
          <w:i w:val="0"/>
          <w:szCs w:val="24"/>
          <w:lang w:val="en-US"/>
        </w:rPr>
        <w:t>հրավերի</w:t>
      </w:r>
      <w:r w:rsidR="00153C87" w:rsidRPr="00712340">
        <w:rPr>
          <w:rFonts w:ascii="GHEA Grapalat" w:hAnsi="GHEA Grapalat" w:cs="Sylfaen"/>
          <w:i w:val="0"/>
          <w:szCs w:val="24"/>
          <w:lang w:val="af-ZA"/>
        </w:rPr>
        <w:t xml:space="preserve"> 1-</w:t>
      </w:r>
      <w:r w:rsidR="00153C87" w:rsidRPr="00712340">
        <w:rPr>
          <w:rFonts w:ascii="GHEA Grapalat" w:hAnsi="GHEA Grapalat" w:cs="Sylfaen"/>
          <w:i w:val="0"/>
          <w:szCs w:val="24"/>
          <w:lang w:val="en-US"/>
        </w:rPr>
        <w:t>ին</w:t>
      </w:r>
      <w:r w:rsidR="00153C87" w:rsidRPr="00712340">
        <w:rPr>
          <w:rFonts w:ascii="GHEA Grapalat" w:hAnsi="GHEA Grapalat" w:cs="Sylfaen"/>
          <w:i w:val="0"/>
          <w:szCs w:val="24"/>
          <w:lang w:val="af-ZA"/>
        </w:rPr>
        <w:t xml:space="preserve"> </w:t>
      </w:r>
      <w:r w:rsidR="00153C87" w:rsidRPr="00712340">
        <w:rPr>
          <w:rFonts w:ascii="GHEA Grapalat" w:hAnsi="GHEA Grapalat" w:cs="Sylfaen"/>
          <w:i w:val="0"/>
          <w:szCs w:val="24"/>
          <w:lang w:val="en-US"/>
        </w:rPr>
        <w:t>մասի</w:t>
      </w:r>
      <w:r w:rsidR="00153C87" w:rsidRPr="00712340">
        <w:rPr>
          <w:rFonts w:ascii="GHEA Grapalat" w:hAnsi="GHEA Grapalat" w:cs="Sylfaen"/>
          <w:i w:val="0"/>
          <w:szCs w:val="24"/>
          <w:lang w:val="af-ZA"/>
        </w:rPr>
        <w:t xml:space="preserve"> </w:t>
      </w:r>
      <w:r w:rsidR="00A150A9" w:rsidRPr="00712340">
        <w:rPr>
          <w:rFonts w:ascii="GHEA Grapalat" w:hAnsi="GHEA Grapalat" w:cs="Sylfaen"/>
          <w:i w:val="0"/>
          <w:szCs w:val="24"/>
          <w:lang w:val="af-ZA"/>
        </w:rPr>
        <w:t>8</w:t>
      </w:r>
      <w:r w:rsidR="00153C87" w:rsidRPr="00712340">
        <w:rPr>
          <w:rFonts w:ascii="GHEA Grapalat" w:hAnsi="GHEA Grapalat" w:cs="Sylfaen"/>
          <w:i w:val="0"/>
          <w:szCs w:val="24"/>
          <w:lang w:val="af-ZA"/>
        </w:rPr>
        <w:t xml:space="preserve">.1 </w:t>
      </w:r>
      <w:r w:rsidR="00153C87" w:rsidRPr="00712340">
        <w:rPr>
          <w:rFonts w:ascii="GHEA Grapalat" w:hAnsi="GHEA Grapalat" w:cs="Sylfaen"/>
          <w:i w:val="0"/>
          <w:szCs w:val="24"/>
          <w:lang w:val="en-US"/>
        </w:rPr>
        <w:t>կետի</w:t>
      </w:r>
      <w:r w:rsidR="00153C87" w:rsidRPr="00712340">
        <w:rPr>
          <w:rFonts w:ascii="GHEA Grapalat" w:hAnsi="GHEA Grapalat" w:cs="Sylfaen"/>
          <w:i w:val="0"/>
          <w:szCs w:val="24"/>
          <w:lang w:val="af-ZA"/>
        </w:rPr>
        <w:t xml:space="preserve"> 2-</w:t>
      </w:r>
      <w:r w:rsidR="00153C87" w:rsidRPr="00712340">
        <w:rPr>
          <w:rFonts w:ascii="GHEA Grapalat" w:hAnsi="GHEA Grapalat" w:cs="Sylfaen"/>
          <w:i w:val="0"/>
          <w:szCs w:val="24"/>
          <w:lang w:val="en-US"/>
        </w:rPr>
        <w:t>րդ</w:t>
      </w:r>
      <w:r w:rsidR="00153C87" w:rsidRPr="00712340">
        <w:rPr>
          <w:rFonts w:ascii="GHEA Grapalat" w:hAnsi="GHEA Grapalat" w:cs="Sylfaen"/>
          <w:i w:val="0"/>
          <w:szCs w:val="24"/>
          <w:lang w:val="af-ZA"/>
        </w:rPr>
        <w:t xml:space="preserve"> </w:t>
      </w:r>
      <w:r w:rsidR="00153C87" w:rsidRPr="00712340">
        <w:rPr>
          <w:rFonts w:ascii="GHEA Grapalat" w:hAnsi="GHEA Grapalat" w:cs="Sylfaen"/>
          <w:i w:val="0"/>
          <w:szCs w:val="24"/>
          <w:lang w:val="en-US"/>
        </w:rPr>
        <w:t>պարբերությամբ</w:t>
      </w:r>
      <w:r w:rsidR="00153C87" w:rsidRPr="00712340">
        <w:rPr>
          <w:rFonts w:ascii="GHEA Grapalat" w:hAnsi="GHEA Grapalat" w:cs="Sylfaen"/>
          <w:i w:val="0"/>
          <w:szCs w:val="24"/>
          <w:lang w:val="af-ZA"/>
        </w:rPr>
        <w:t xml:space="preserve"> </w:t>
      </w:r>
      <w:r w:rsidR="00153C87" w:rsidRPr="00712340">
        <w:rPr>
          <w:rFonts w:ascii="GHEA Grapalat" w:hAnsi="GHEA Grapalat" w:cs="Sylfaen"/>
          <w:i w:val="0"/>
          <w:szCs w:val="24"/>
          <w:lang w:val="en-US"/>
        </w:rPr>
        <w:t>նախատեսված</w:t>
      </w:r>
      <w:r w:rsidR="00153C87"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ֆինանսական</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միջոցները</w:t>
      </w:r>
      <w:r w:rsidR="002D601F" w:rsidRPr="00712340">
        <w:rPr>
          <w:rFonts w:ascii="GHEA Grapalat" w:hAnsi="GHEA Grapalat" w:cs="Sylfaen"/>
          <w:i w:val="0"/>
          <w:szCs w:val="24"/>
          <w:lang w:val="af-ZA"/>
        </w:rPr>
        <w:t xml:space="preserve"> </w:t>
      </w:r>
      <w:r w:rsidR="002D601F" w:rsidRPr="00712340">
        <w:rPr>
          <w:rFonts w:ascii="GHEA Grapalat" w:hAnsi="GHEA Grapalat" w:cs="Sylfaen"/>
          <w:i w:val="0"/>
          <w:szCs w:val="24"/>
          <w:lang w:val="ru-RU"/>
        </w:rPr>
        <w:t>կամ</w:t>
      </w:r>
      <w:r w:rsidR="002D601F" w:rsidRPr="00712340">
        <w:rPr>
          <w:rFonts w:ascii="GHEA Grapalat" w:hAnsi="GHEA Grapalat" w:cs="Sylfaen"/>
          <w:i w:val="0"/>
          <w:szCs w:val="24"/>
          <w:lang w:val="af-ZA"/>
        </w:rPr>
        <w:t xml:space="preserve"> </w:t>
      </w:r>
      <w:r w:rsidR="002D601F" w:rsidRPr="00712340">
        <w:rPr>
          <w:rFonts w:ascii="GHEA Grapalat" w:hAnsi="GHEA Grapalat" w:cs="Sylfaen"/>
          <w:i w:val="0"/>
          <w:szCs w:val="24"/>
          <w:lang w:val="ru-RU"/>
        </w:rPr>
        <w:t>գնումն</w:t>
      </w:r>
      <w:r w:rsidR="002D601F" w:rsidRPr="00712340">
        <w:rPr>
          <w:rFonts w:ascii="GHEA Grapalat" w:hAnsi="GHEA Grapalat" w:cs="Sylfaen"/>
          <w:i w:val="0"/>
          <w:szCs w:val="24"/>
          <w:lang w:val="af-ZA"/>
        </w:rPr>
        <w:t xml:space="preserve"> </w:t>
      </w:r>
      <w:r w:rsidR="002D601F" w:rsidRPr="00712340">
        <w:rPr>
          <w:rFonts w:ascii="GHEA Grapalat" w:hAnsi="GHEA Grapalat" w:cs="Sylfaen"/>
          <w:i w:val="0"/>
          <w:szCs w:val="24"/>
          <w:lang w:val="ru-RU"/>
        </w:rPr>
        <w:t>իրականացվում</w:t>
      </w:r>
      <w:r w:rsidR="002D601F" w:rsidRPr="00712340">
        <w:rPr>
          <w:rFonts w:ascii="GHEA Grapalat" w:hAnsi="GHEA Grapalat" w:cs="Sylfaen"/>
          <w:i w:val="0"/>
          <w:szCs w:val="24"/>
          <w:lang w:val="af-ZA"/>
        </w:rPr>
        <w:t xml:space="preserve"> </w:t>
      </w:r>
      <w:r w:rsidR="002D601F" w:rsidRPr="00712340">
        <w:rPr>
          <w:rFonts w:ascii="GHEA Grapalat" w:hAnsi="GHEA Grapalat" w:cs="Sylfaen"/>
          <w:i w:val="0"/>
          <w:szCs w:val="24"/>
          <w:lang w:val="ru-RU"/>
        </w:rPr>
        <w:t>է</w:t>
      </w:r>
      <w:r w:rsidR="002D601F" w:rsidRPr="00712340">
        <w:rPr>
          <w:rFonts w:ascii="GHEA Grapalat" w:hAnsi="GHEA Grapalat" w:cs="Sylfaen"/>
          <w:i w:val="0"/>
          <w:szCs w:val="24"/>
          <w:lang w:val="af-ZA"/>
        </w:rPr>
        <w:t xml:space="preserve"> </w:t>
      </w:r>
      <w:r w:rsidR="002D601F" w:rsidRPr="00712340">
        <w:rPr>
          <w:rFonts w:ascii="GHEA Grapalat" w:hAnsi="GHEA Grapalat" w:cs="Sylfaen"/>
          <w:i w:val="0"/>
          <w:szCs w:val="24"/>
          <w:lang w:val="ru-RU"/>
        </w:rPr>
        <w:t>Օրենքի</w:t>
      </w:r>
      <w:r w:rsidR="002D601F" w:rsidRPr="00712340">
        <w:rPr>
          <w:rFonts w:ascii="GHEA Grapalat" w:hAnsi="GHEA Grapalat" w:cs="Sylfaen"/>
          <w:i w:val="0"/>
          <w:szCs w:val="24"/>
          <w:lang w:val="af-ZA"/>
        </w:rPr>
        <w:t xml:space="preserve"> 15-</w:t>
      </w:r>
      <w:r w:rsidR="002D601F" w:rsidRPr="00712340">
        <w:rPr>
          <w:rFonts w:ascii="GHEA Grapalat" w:hAnsi="GHEA Grapalat" w:cs="Sylfaen"/>
          <w:i w:val="0"/>
          <w:szCs w:val="24"/>
          <w:lang w:val="ru-RU"/>
        </w:rPr>
        <w:t>րդ</w:t>
      </w:r>
      <w:r w:rsidR="002D601F" w:rsidRPr="00712340">
        <w:rPr>
          <w:rFonts w:ascii="GHEA Grapalat" w:hAnsi="GHEA Grapalat" w:cs="Sylfaen"/>
          <w:i w:val="0"/>
          <w:szCs w:val="24"/>
          <w:lang w:val="af-ZA"/>
        </w:rPr>
        <w:t xml:space="preserve"> </w:t>
      </w:r>
      <w:r w:rsidR="002D601F" w:rsidRPr="00712340">
        <w:rPr>
          <w:rFonts w:ascii="GHEA Grapalat" w:hAnsi="GHEA Grapalat" w:cs="Sylfaen"/>
          <w:i w:val="0"/>
          <w:szCs w:val="24"/>
          <w:lang w:val="ru-RU"/>
        </w:rPr>
        <w:t>հոդվածի</w:t>
      </w:r>
      <w:r w:rsidR="002D601F" w:rsidRPr="00712340">
        <w:rPr>
          <w:rFonts w:ascii="GHEA Grapalat" w:hAnsi="GHEA Grapalat" w:cs="Sylfaen"/>
          <w:i w:val="0"/>
          <w:szCs w:val="24"/>
          <w:lang w:val="af-ZA"/>
        </w:rPr>
        <w:t xml:space="preserve"> 6-</w:t>
      </w:r>
      <w:r w:rsidR="002D601F" w:rsidRPr="00712340">
        <w:rPr>
          <w:rFonts w:ascii="GHEA Grapalat" w:hAnsi="GHEA Grapalat" w:cs="Sylfaen"/>
          <w:i w:val="0"/>
          <w:szCs w:val="24"/>
          <w:lang w:val="ru-RU"/>
        </w:rPr>
        <w:t>րդ</w:t>
      </w:r>
      <w:r w:rsidR="002D601F" w:rsidRPr="00712340">
        <w:rPr>
          <w:rFonts w:ascii="GHEA Grapalat" w:hAnsi="GHEA Grapalat" w:cs="Sylfaen"/>
          <w:i w:val="0"/>
          <w:szCs w:val="24"/>
          <w:lang w:val="af-ZA"/>
        </w:rPr>
        <w:t xml:space="preserve"> </w:t>
      </w:r>
      <w:r w:rsidR="002D601F" w:rsidRPr="00712340">
        <w:rPr>
          <w:rFonts w:ascii="GHEA Grapalat" w:hAnsi="GHEA Grapalat" w:cs="Sylfaen"/>
          <w:i w:val="0"/>
          <w:szCs w:val="24"/>
          <w:lang w:val="ru-RU"/>
        </w:rPr>
        <w:t>մասի</w:t>
      </w:r>
      <w:r w:rsidR="002D601F" w:rsidRPr="00712340">
        <w:rPr>
          <w:rFonts w:ascii="GHEA Grapalat" w:hAnsi="GHEA Grapalat" w:cs="Sylfaen"/>
          <w:i w:val="0"/>
          <w:szCs w:val="24"/>
          <w:lang w:val="af-ZA"/>
        </w:rPr>
        <w:t xml:space="preserve"> </w:t>
      </w:r>
      <w:r w:rsidR="002D601F" w:rsidRPr="00712340">
        <w:rPr>
          <w:rFonts w:ascii="GHEA Grapalat" w:hAnsi="GHEA Grapalat" w:cs="Sylfaen"/>
          <w:i w:val="0"/>
          <w:szCs w:val="24"/>
          <w:lang w:val="ru-RU"/>
        </w:rPr>
        <w:t>հիման</w:t>
      </w:r>
      <w:r w:rsidR="002D601F" w:rsidRPr="00712340">
        <w:rPr>
          <w:rFonts w:ascii="GHEA Grapalat" w:hAnsi="GHEA Grapalat" w:cs="Sylfaen"/>
          <w:i w:val="0"/>
          <w:szCs w:val="24"/>
          <w:lang w:val="af-ZA"/>
        </w:rPr>
        <w:t xml:space="preserve"> </w:t>
      </w:r>
      <w:r w:rsidR="002D601F" w:rsidRPr="00712340">
        <w:rPr>
          <w:rFonts w:ascii="GHEA Grapalat" w:hAnsi="GHEA Grapalat" w:cs="Sylfaen"/>
          <w:i w:val="0"/>
          <w:szCs w:val="24"/>
          <w:lang w:val="ru-RU"/>
        </w:rPr>
        <w:t>վրա</w:t>
      </w:r>
      <w:r w:rsidR="004D5671" w:rsidRPr="00712340">
        <w:rPr>
          <w:rFonts w:ascii="GHEA Grapalat" w:hAnsi="GHEA Grapalat" w:cs="Sylfaen"/>
          <w:i w:val="0"/>
          <w:szCs w:val="24"/>
          <w:lang w:val="ru-RU"/>
        </w:rPr>
        <w:t>։</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Սույն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կետի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համաձայն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վարվող</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բանակցությունները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կարող</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են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հանգեցնել</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միայն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առաջարկված</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գնի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նվազեցմանը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վճարման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պայմանների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փոփոխությանը</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իսկ</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բանակցությունները</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վարվում</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են</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միաժամանակյա</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բոլոր</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մասնակիցների</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հետ</w:t>
      </w:r>
      <w:r w:rsidRPr="00712340">
        <w:rPr>
          <w:rFonts w:ascii="GHEA Grapalat" w:hAnsi="GHEA Grapalat" w:cs="Sylfaen"/>
          <w:i w:val="0"/>
          <w:szCs w:val="24"/>
          <w:lang w:val="af-ZA"/>
        </w:rPr>
        <w:t>.</w:t>
      </w:r>
    </w:p>
    <w:p w:rsidR="00096865" w:rsidRPr="00712340" w:rsidDel="00992C40" w:rsidRDefault="00096865" w:rsidP="00EF3662">
      <w:pPr>
        <w:pStyle w:val="BodyTextIndent2"/>
        <w:spacing w:line="240" w:lineRule="auto"/>
        <w:ind w:firstLine="567"/>
        <w:rPr>
          <w:rFonts w:ascii="GHEA Grapalat" w:hAnsi="GHEA Grapalat" w:cs="Sylfaen"/>
          <w:szCs w:val="24"/>
        </w:rPr>
      </w:pPr>
      <w:r w:rsidRPr="00712340">
        <w:rPr>
          <w:rFonts w:ascii="GHEA Grapalat" w:hAnsi="GHEA Grapalat" w:cs="Sylfaen"/>
          <w:szCs w:val="24"/>
        </w:rPr>
        <w:t xml:space="preserve">2)  </w:t>
      </w:r>
      <w:r w:rsidRPr="00712340">
        <w:rPr>
          <w:rFonts w:ascii="GHEA Grapalat" w:hAnsi="GHEA Grapalat" w:cs="Sylfaen"/>
          <w:szCs w:val="24"/>
          <w:lang w:val="ru-RU"/>
        </w:rPr>
        <w:t>Օրենքով</w:t>
      </w:r>
      <w:r w:rsidRPr="00712340">
        <w:rPr>
          <w:rFonts w:ascii="GHEA Grapalat" w:hAnsi="GHEA Grapalat" w:cs="Sylfaen"/>
          <w:szCs w:val="24"/>
        </w:rPr>
        <w:t xml:space="preserve"> </w:t>
      </w:r>
      <w:r w:rsidRPr="00712340">
        <w:rPr>
          <w:rFonts w:ascii="GHEA Grapalat" w:hAnsi="GHEA Grapalat" w:cs="Sylfaen"/>
          <w:szCs w:val="24"/>
          <w:lang w:val="ru-RU"/>
        </w:rPr>
        <w:t>նախատեսված</w:t>
      </w:r>
      <w:r w:rsidRPr="00712340">
        <w:rPr>
          <w:rFonts w:ascii="GHEA Grapalat" w:hAnsi="GHEA Grapalat" w:cs="Sylfaen"/>
          <w:szCs w:val="24"/>
        </w:rPr>
        <w:t xml:space="preserve"> </w:t>
      </w:r>
      <w:r w:rsidRPr="00712340">
        <w:rPr>
          <w:rFonts w:ascii="GHEA Grapalat" w:hAnsi="GHEA Grapalat" w:cs="Sylfaen"/>
          <w:szCs w:val="24"/>
          <w:lang w:val="ru-RU"/>
        </w:rPr>
        <w:t>այլ</w:t>
      </w:r>
      <w:r w:rsidRPr="00712340">
        <w:rPr>
          <w:rFonts w:ascii="GHEA Grapalat" w:hAnsi="GHEA Grapalat" w:cs="Sylfaen"/>
          <w:szCs w:val="24"/>
        </w:rPr>
        <w:t xml:space="preserve"> </w:t>
      </w:r>
      <w:r w:rsidRPr="00712340">
        <w:rPr>
          <w:rFonts w:ascii="GHEA Grapalat" w:hAnsi="GHEA Grapalat" w:cs="Sylfaen"/>
          <w:szCs w:val="24"/>
          <w:lang w:val="ru-RU"/>
        </w:rPr>
        <w:t>դեպքերի</w:t>
      </w:r>
      <w:r w:rsidR="004D5671" w:rsidRPr="00712340">
        <w:rPr>
          <w:rFonts w:ascii="GHEA Grapalat" w:hAnsi="GHEA Grapalat" w:cs="Sylfaen"/>
          <w:szCs w:val="24"/>
          <w:lang w:val="ru-RU"/>
        </w:rPr>
        <w:t>։</w:t>
      </w:r>
    </w:p>
    <w:p w:rsidR="009B6D58" w:rsidRPr="00712340" w:rsidRDefault="00FD2748" w:rsidP="00EF3662">
      <w:pPr>
        <w:pStyle w:val="norm"/>
        <w:spacing w:line="240" w:lineRule="auto"/>
        <w:rPr>
          <w:rFonts w:ascii="GHEA Grapalat" w:hAnsi="GHEA Grapalat" w:cs="Sylfaen"/>
          <w:sz w:val="20"/>
          <w:szCs w:val="24"/>
          <w:lang w:val="af-ZA" w:eastAsia="en-US"/>
        </w:rPr>
      </w:pPr>
      <w:r w:rsidRPr="00712340">
        <w:rPr>
          <w:rFonts w:ascii="GHEA Grapalat" w:hAnsi="GHEA Grapalat"/>
          <w:sz w:val="20"/>
          <w:lang w:val="af-ZA"/>
        </w:rPr>
        <w:t>8</w:t>
      </w:r>
      <w:r w:rsidR="00633389" w:rsidRPr="00712340">
        <w:rPr>
          <w:rFonts w:ascii="GHEA Grapalat" w:hAnsi="GHEA Grapalat"/>
          <w:sz w:val="20"/>
          <w:lang w:val="af-ZA"/>
        </w:rPr>
        <w:t>.</w:t>
      </w:r>
      <w:r w:rsidR="00733A58" w:rsidRPr="00712340">
        <w:rPr>
          <w:rFonts w:ascii="GHEA Grapalat" w:hAnsi="GHEA Grapalat"/>
          <w:sz w:val="20"/>
          <w:lang w:val="af-ZA"/>
        </w:rPr>
        <w:t>6</w:t>
      </w:r>
      <w:r w:rsidR="00D7435F" w:rsidRPr="00712340">
        <w:rPr>
          <w:rFonts w:ascii="GHEA Grapalat" w:hAnsi="GHEA Grapalat"/>
          <w:sz w:val="20"/>
          <w:lang w:val="af-ZA"/>
        </w:rPr>
        <w:t xml:space="preserve"> </w:t>
      </w:r>
      <w:r w:rsidR="00973FB1" w:rsidRPr="00712340">
        <w:rPr>
          <w:rFonts w:ascii="GHEA Grapalat" w:hAnsi="GHEA Grapalat"/>
          <w:sz w:val="20"/>
          <w:lang w:val="af-ZA"/>
        </w:rPr>
        <w:t>Հ</w:t>
      </w:r>
      <w:r w:rsidR="00973FB1" w:rsidRPr="00712340">
        <w:rPr>
          <w:rFonts w:ascii="GHEA Grapalat" w:hAnsi="GHEA Grapalat" w:cs="Sylfaen"/>
          <w:sz w:val="20"/>
          <w:szCs w:val="24"/>
          <w:lang w:val="ru-RU" w:eastAsia="en-US"/>
        </w:rPr>
        <w:t>անձնաժողովը</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հրավերի</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պահանջների</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նկատմամբ</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բավարար</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գնահատված</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հայտեր</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ներկայացրած</w:t>
      </w:r>
      <w:r w:rsidR="00973FB1"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մ</w:t>
      </w:r>
      <w:r w:rsidR="00973FB1" w:rsidRPr="00712340">
        <w:rPr>
          <w:rFonts w:ascii="GHEA Grapalat" w:hAnsi="GHEA Grapalat" w:cs="Sylfaen"/>
          <w:sz w:val="20"/>
          <w:szCs w:val="24"/>
          <w:lang w:val="ru-RU" w:eastAsia="en-US"/>
        </w:rPr>
        <w:t>ասնակիցներից</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որոշում</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և</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հայտարարում</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է</w:t>
      </w:r>
      <w:r w:rsidR="00973FB1" w:rsidRPr="00712340">
        <w:rPr>
          <w:rFonts w:ascii="GHEA Grapalat" w:hAnsi="GHEA Grapalat" w:cs="Sylfaen"/>
          <w:sz w:val="20"/>
          <w:szCs w:val="24"/>
          <w:lang w:val="af-ZA" w:eastAsia="en-US"/>
        </w:rPr>
        <w:t xml:space="preserve"> </w:t>
      </w:r>
      <w:r w:rsidR="00D32414" w:rsidRPr="00712340">
        <w:rPr>
          <w:rFonts w:ascii="GHEA Grapalat" w:hAnsi="GHEA Grapalat" w:cs="Sylfaen"/>
          <w:sz w:val="20"/>
          <w:szCs w:val="24"/>
          <w:lang w:val="hy-AM" w:eastAsia="en-US"/>
        </w:rPr>
        <w:t>ընտրված</w:t>
      </w:r>
      <w:r w:rsidR="00D32414"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և</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հաջորդաբար</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տեղեր</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զբաղեցրած</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մասնակիցներին</w:t>
      </w:r>
      <w:r w:rsidR="00973FB1" w:rsidRPr="00712340">
        <w:rPr>
          <w:rFonts w:ascii="GHEA Grapalat" w:hAnsi="GHEA Grapalat" w:cs="Sylfaen"/>
          <w:sz w:val="20"/>
          <w:szCs w:val="24"/>
          <w:lang w:val="af-ZA" w:eastAsia="en-US"/>
        </w:rPr>
        <w:t>:</w:t>
      </w:r>
      <w:r w:rsidR="00D32414"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Առաջարկված</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նվազագույն</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գների</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հավասարության</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դեպքում</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կամ</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եթե</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ոչ</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գնային</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պայմաններին</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բավարարող</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գնահատված</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հայտեր</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ներկայացրած</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բոլոր</w:t>
      </w:r>
      <w:r w:rsidR="009B6D58"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af-ZA" w:eastAsia="en-US"/>
        </w:rPr>
        <w:t>մ</w:t>
      </w:r>
      <w:r w:rsidR="009B6D58" w:rsidRPr="00712340">
        <w:rPr>
          <w:rFonts w:ascii="GHEA Grapalat" w:hAnsi="GHEA Grapalat" w:cs="Sylfaen"/>
          <w:sz w:val="20"/>
          <w:szCs w:val="24"/>
          <w:lang w:val="ru-RU" w:eastAsia="en-US"/>
        </w:rPr>
        <w:t>ասնակիցների</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ներկայացրած</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գնային</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առաջարկները</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գերազանցում</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են</w:t>
      </w:r>
      <w:r w:rsidR="009B6D58"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սույն</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ընթացակարգի</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շրջանակում</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գնվելիք</w:t>
      </w:r>
      <w:r w:rsidR="00973FB1" w:rsidRPr="00712340">
        <w:rPr>
          <w:rFonts w:ascii="GHEA Grapalat" w:hAnsi="GHEA Grapalat" w:cs="Sylfaen"/>
          <w:sz w:val="20"/>
          <w:szCs w:val="24"/>
          <w:lang w:val="af-ZA" w:eastAsia="en-US"/>
        </w:rPr>
        <w:t xml:space="preserve"> </w:t>
      </w:r>
      <w:r w:rsidR="00B872AD" w:rsidRPr="00712340">
        <w:rPr>
          <w:rFonts w:ascii="GHEA Grapalat" w:hAnsi="GHEA Grapalat" w:cs="Sylfaen"/>
          <w:sz w:val="20"/>
          <w:szCs w:val="24"/>
          <w:lang w:val="af-ZA" w:eastAsia="en-US"/>
        </w:rPr>
        <w:t xml:space="preserve">ծառայությունների </w:t>
      </w:r>
      <w:r w:rsidR="00973FB1" w:rsidRPr="00712340">
        <w:rPr>
          <w:rFonts w:ascii="GHEA Grapalat" w:hAnsi="GHEA Grapalat" w:cs="Sylfaen"/>
          <w:sz w:val="20"/>
          <w:szCs w:val="24"/>
          <w:lang w:val="ru-RU" w:eastAsia="en-US"/>
        </w:rPr>
        <w:t>գնման</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հայտով</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սահմանված</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գինը</w:t>
      </w:r>
      <w:r w:rsidR="00FF3E3D" w:rsidRPr="00712340">
        <w:rPr>
          <w:rFonts w:ascii="GHEA Grapalat" w:hAnsi="GHEA Grapalat" w:cs="Sylfaen"/>
          <w:sz w:val="20"/>
          <w:szCs w:val="24"/>
          <w:lang w:val="af-ZA" w:eastAsia="en-US"/>
        </w:rPr>
        <w:t xml:space="preserve"> </w:t>
      </w:r>
      <w:r w:rsidR="00FF3E3D" w:rsidRPr="00712340">
        <w:rPr>
          <w:rFonts w:ascii="GHEA Grapalat" w:hAnsi="GHEA Grapalat" w:cs="Sylfaen"/>
          <w:sz w:val="20"/>
          <w:szCs w:val="24"/>
          <w:lang w:val="ru-RU" w:eastAsia="en-US"/>
        </w:rPr>
        <w:t>կամ</w:t>
      </w:r>
      <w:r w:rsidR="00FF3E3D" w:rsidRPr="00712340">
        <w:rPr>
          <w:rFonts w:ascii="GHEA Grapalat" w:hAnsi="GHEA Grapalat" w:cs="Sylfaen"/>
          <w:sz w:val="20"/>
          <w:szCs w:val="24"/>
          <w:lang w:val="af-ZA" w:eastAsia="en-US"/>
        </w:rPr>
        <w:t xml:space="preserve"> </w:t>
      </w:r>
      <w:r w:rsidR="00FF3E3D" w:rsidRPr="00712340">
        <w:rPr>
          <w:rFonts w:ascii="GHEA Grapalat" w:hAnsi="GHEA Grapalat" w:cs="Sylfaen"/>
          <w:sz w:val="20"/>
          <w:szCs w:val="24"/>
          <w:lang w:val="ru-RU" w:eastAsia="en-US"/>
        </w:rPr>
        <w:t>գնումն</w:t>
      </w:r>
      <w:r w:rsidR="00FF3E3D" w:rsidRPr="00712340">
        <w:rPr>
          <w:rFonts w:ascii="GHEA Grapalat" w:hAnsi="GHEA Grapalat" w:cs="Sylfaen"/>
          <w:sz w:val="20"/>
          <w:szCs w:val="24"/>
          <w:lang w:val="af-ZA" w:eastAsia="en-US"/>
        </w:rPr>
        <w:t xml:space="preserve"> </w:t>
      </w:r>
      <w:r w:rsidR="00FF3E3D" w:rsidRPr="00712340">
        <w:rPr>
          <w:rFonts w:ascii="GHEA Grapalat" w:hAnsi="GHEA Grapalat" w:cs="Sylfaen"/>
          <w:sz w:val="20"/>
          <w:szCs w:val="24"/>
          <w:lang w:val="ru-RU" w:eastAsia="en-US"/>
        </w:rPr>
        <w:t>իրականացվում</w:t>
      </w:r>
      <w:r w:rsidR="00FF3E3D" w:rsidRPr="00712340">
        <w:rPr>
          <w:rFonts w:ascii="GHEA Grapalat" w:hAnsi="GHEA Grapalat" w:cs="Sylfaen"/>
          <w:sz w:val="20"/>
          <w:szCs w:val="24"/>
          <w:lang w:val="af-ZA" w:eastAsia="en-US"/>
        </w:rPr>
        <w:t xml:space="preserve"> </w:t>
      </w:r>
      <w:r w:rsidR="00FF3E3D" w:rsidRPr="00712340">
        <w:rPr>
          <w:rFonts w:ascii="GHEA Grapalat" w:hAnsi="GHEA Grapalat" w:cs="Sylfaen"/>
          <w:sz w:val="20"/>
          <w:szCs w:val="24"/>
          <w:lang w:val="ru-RU" w:eastAsia="en-US"/>
        </w:rPr>
        <w:t>է</w:t>
      </w:r>
      <w:r w:rsidR="00FF3E3D" w:rsidRPr="00712340">
        <w:rPr>
          <w:rFonts w:ascii="GHEA Grapalat" w:hAnsi="GHEA Grapalat" w:cs="Sylfaen"/>
          <w:sz w:val="20"/>
          <w:szCs w:val="24"/>
          <w:lang w:val="af-ZA" w:eastAsia="en-US"/>
        </w:rPr>
        <w:t xml:space="preserve"> </w:t>
      </w:r>
      <w:r w:rsidR="00FF3E3D" w:rsidRPr="00712340">
        <w:rPr>
          <w:rFonts w:ascii="GHEA Grapalat" w:hAnsi="GHEA Grapalat" w:cs="Sylfaen"/>
          <w:sz w:val="20"/>
          <w:szCs w:val="24"/>
          <w:lang w:val="ru-RU" w:eastAsia="en-US"/>
        </w:rPr>
        <w:t>Օրենքի</w:t>
      </w:r>
      <w:r w:rsidR="00FF3E3D" w:rsidRPr="00712340">
        <w:rPr>
          <w:rFonts w:ascii="GHEA Grapalat" w:hAnsi="GHEA Grapalat" w:cs="Sylfaen"/>
          <w:sz w:val="20"/>
          <w:szCs w:val="24"/>
          <w:lang w:val="af-ZA" w:eastAsia="en-US"/>
        </w:rPr>
        <w:t xml:space="preserve"> 15-</w:t>
      </w:r>
      <w:r w:rsidR="00FF3E3D" w:rsidRPr="00712340">
        <w:rPr>
          <w:rFonts w:ascii="GHEA Grapalat" w:hAnsi="GHEA Grapalat" w:cs="Sylfaen"/>
          <w:sz w:val="20"/>
          <w:szCs w:val="24"/>
          <w:lang w:val="ru-RU" w:eastAsia="en-US"/>
        </w:rPr>
        <w:t>րդ</w:t>
      </w:r>
      <w:r w:rsidR="00FF3E3D" w:rsidRPr="00712340">
        <w:rPr>
          <w:rFonts w:ascii="GHEA Grapalat" w:hAnsi="GHEA Grapalat" w:cs="Sylfaen"/>
          <w:sz w:val="20"/>
          <w:szCs w:val="24"/>
          <w:lang w:val="af-ZA" w:eastAsia="en-US"/>
        </w:rPr>
        <w:t xml:space="preserve"> </w:t>
      </w:r>
      <w:r w:rsidR="00FF3E3D" w:rsidRPr="00712340">
        <w:rPr>
          <w:rFonts w:ascii="GHEA Grapalat" w:hAnsi="GHEA Grapalat" w:cs="Sylfaen"/>
          <w:sz w:val="20"/>
          <w:szCs w:val="24"/>
          <w:lang w:val="ru-RU" w:eastAsia="en-US"/>
        </w:rPr>
        <w:t>հոդվածի</w:t>
      </w:r>
      <w:r w:rsidR="00FF3E3D" w:rsidRPr="00712340">
        <w:rPr>
          <w:rFonts w:ascii="GHEA Grapalat" w:hAnsi="GHEA Grapalat" w:cs="Sylfaen"/>
          <w:sz w:val="20"/>
          <w:szCs w:val="24"/>
          <w:lang w:val="af-ZA" w:eastAsia="en-US"/>
        </w:rPr>
        <w:t xml:space="preserve"> 6-</w:t>
      </w:r>
      <w:r w:rsidR="00FF3E3D" w:rsidRPr="00712340">
        <w:rPr>
          <w:rFonts w:ascii="GHEA Grapalat" w:hAnsi="GHEA Grapalat" w:cs="Sylfaen"/>
          <w:sz w:val="20"/>
          <w:szCs w:val="24"/>
          <w:lang w:val="ru-RU" w:eastAsia="en-US"/>
        </w:rPr>
        <w:t>րդ</w:t>
      </w:r>
      <w:r w:rsidR="00FF3E3D" w:rsidRPr="00712340">
        <w:rPr>
          <w:rFonts w:ascii="GHEA Grapalat" w:hAnsi="GHEA Grapalat" w:cs="Sylfaen"/>
          <w:sz w:val="20"/>
          <w:szCs w:val="24"/>
          <w:lang w:val="af-ZA" w:eastAsia="en-US"/>
        </w:rPr>
        <w:t xml:space="preserve"> </w:t>
      </w:r>
      <w:r w:rsidR="00FF3E3D" w:rsidRPr="00712340">
        <w:rPr>
          <w:rFonts w:ascii="GHEA Grapalat" w:hAnsi="GHEA Grapalat" w:cs="Sylfaen"/>
          <w:sz w:val="20"/>
          <w:szCs w:val="24"/>
          <w:lang w:val="ru-RU" w:eastAsia="en-US"/>
        </w:rPr>
        <w:t>մասի</w:t>
      </w:r>
      <w:r w:rsidR="00FF3E3D" w:rsidRPr="00712340">
        <w:rPr>
          <w:rFonts w:ascii="GHEA Grapalat" w:hAnsi="GHEA Grapalat" w:cs="Sylfaen"/>
          <w:sz w:val="20"/>
          <w:szCs w:val="24"/>
          <w:lang w:val="af-ZA" w:eastAsia="en-US"/>
        </w:rPr>
        <w:t xml:space="preserve"> </w:t>
      </w:r>
      <w:r w:rsidR="00FF3E3D" w:rsidRPr="00712340">
        <w:rPr>
          <w:rFonts w:ascii="GHEA Grapalat" w:hAnsi="GHEA Grapalat" w:cs="Sylfaen"/>
          <w:sz w:val="20"/>
          <w:szCs w:val="24"/>
          <w:lang w:val="ru-RU" w:eastAsia="en-US"/>
        </w:rPr>
        <w:t>հիման</w:t>
      </w:r>
      <w:r w:rsidR="00FF3E3D" w:rsidRPr="00712340">
        <w:rPr>
          <w:rFonts w:ascii="GHEA Grapalat" w:hAnsi="GHEA Grapalat" w:cs="Sylfaen"/>
          <w:sz w:val="20"/>
          <w:szCs w:val="24"/>
          <w:lang w:val="af-ZA" w:eastAsia="en-US"/>
        </w:rPr>
        <w:t xml:space="preserve"> </w:t>
      </w:r>
      <w:r w:rsidR="00FF3E3D" w:rsidRPr="00712340">
        <w:rPr>
          <w:rFonts w:ascii="GHEA Grapalat" w:hAnsi="GHEA Grapalat" w:cs="Sylfaen"/>
          <w:sz w:val="20"/>
          <w:szCs w:val="24"/>
          <w:lang w:val="ru-RU" w:eastAsia="en-US"/>
        </w:rPr>
        <w:t>վրա</w:t>
      </w:r>
      <w:r w:rsidR="009B6D58" w:rsidRPr="00712340">
        <w:rPr>
          <w:rFonts w:ascii="GHEA Grapalat" w:hAnsi="GHEA Grapalat" w:cs="Sylfaen"/>
          <w:sz w:val="20"/>
          <w:szCs w:val="24"/>
          <w:lang w:val="ru-RU" w:eastAsia="en-US"/>
        </w:rPr>
        <w:t>՝</w:t>
      </w:r>
      <w:r w:rsidR="009B6D58" w:rsidRPr="00712340">
        <w:rPr>
          <w:rFonts w:ascii="GHEA Grapalat" w:hAnsi="GHEA Grapalat" w:cs="Sylfaen"/>
          <w:sz w:val="20"/>
          <w:szCs w:val="24"/>
          <w:lang w:val="af-ZA" w:eastAsia="en-US"/>
        </w:rPr>
        <w:t xml:space="preserve"> </w:t>
      </w:r>
    </w:p>
    <w:p w:rsidR="009B6D58" w:rsidRPr="00712340" w:rsidRDefault="009B6D58" w:rsidP="00EF3662">
      <w:pPr>
        <w:pStyle w:val="norm"/>
        <w:spacing w:line="240" w:lineRule="auto"/>
        <w:rPr>
          <w:rFonts w:ascii="GHEA Grapalat" w:hAnsi="GHEA Grapalat" w:cs="Sylfaen"/>
          <w:sz w:val="20"/>
          <w:szCs w:val="24"/>
          <w:lang w:val="af-ZA" w:eastAsia="en-US"/>
        </w:rPr>
      </w:pPr>
      <w:r w:rsidRPr="00712340">
        <w:rPr>
          <w:rFonts w:ascii="GHEA Grapalat" w:hAnsi="GHEA Grapalat" w:cs="Sylfaen"/>
          <w:sz w:val="20"/>
          <w:szCs w:val="24"/>
          <w:lang w:val="ru-RU" w:eastAsia="en-US"/>
        </w:rPr>
        <w:t>ա</w:t>
      </w:r>
      <w:r w:rsidRPr="00712340">
        <w:rPr>
          <w:rFonts w:ascii="GHEA Grapalat" w:hAnsi="GHEA Grapalat" w:cs="Sylfaen"/>
          <w:sz w:val="20"/>
          <w:szCs w:val="24"/>
          <w:lang w:val="af-ZA" w:eastAsia="en-US"/>
        </w:rPr>
        <w:t xml:space="preserve">. </w:t>
      </w:r>
      <w:r w:rsidR="00E34189" w:rsidRPr="00712340">
        <w:rPr>
          <w:rFonts w:ascii="GHEA Grapalat" w:hAnsi="GHEA Grapalat" w:cs="Sylfaen"/>
          <w:sz w:val="20"/>
          <w:szCs w:val="24"/>
          <w:lang w:val="hy-AM" w:eastAsia="en-US"/>
        </w:rPr>
        <w:t>ընտրված</w:t>
      </w:r>
      <w:r w:rsidR="00E34189"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հաջորդաբար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տեղեր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զբաղեցրած</w:t>
      </w:r>
      <w:r w:rsidRPr="00712340">
        <w:rPr>
          <w:rFonts w:ascii="GHEA Grapalat" w:hAnsi="GHEA Grapalat" w:cs="Sylfaen"/>
          <w:sz w:val="20"/>
          <w:szCs w:val="24"/>
          <w:lang w:val="af-ZA" w:eastAsia="en-US"/>
        </w:rPr>
        <w:t xml:space="preserve"> </w:t>
      </w:r>
      <w:r w:rsidR="00FD2748" w:rsidRPr="00712340">
        <w:rPr>
          <w:rFonts w:ascii="GHEA Grapalat" w:hAnsi="GHEA Grapalat" w:cs="Sylfaen"/>
          <w:sz w:val="20"/>
          <w:szCs w:val="24"/>
          <w:lang w:val="af-ZA" w:eastAsia="en-US"/>
        </w:rPr>
        <w:t>մ</w:t>
      </w:r>
      <w:r w:rsidRPr="00712340">
        <w:rPr>
          <w:rFonts w:ascii="GHEA Grapalat" w:hAnsi="GHEA Grapalat" w:cs="Sylfaen"/>
          <w:sz w:val="20"/>
          <w:szCs w:val="24"/>
          <w:lang w:val="ru-RU" w:eastAsia="en-US"/>
        </w:rPr>
        <w:t>ասնակիցներին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որոշելու</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նպատակով</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հանձնաժողովի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նիստում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առաջարկված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նվազեցման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նպատակով</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ոչ</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պայման</w:t>
      </w:r>
      <w:r w:rsidRPr="00712340">
        <w:rPr>
          <w:rFonts w:ascii="GHEA Grapalat" w:hAnsi="GHEA Grapalat" w:cs="Sylfaen"/>
          <w:sz w:val="20"/>
          <w:szCs w:val="24"/>
          <w:lang w:val="af-ZA" w:eastAsia="en-US"/>
        </w:rPr>
        <w:softHyphen/>
      </w:r>
      <w:r w:rsidRPr="00712340">
        <w:rPr>
          <w:rFonts w:ascii="GHEA Grapalat" w:hAnsi="GHEA Grapalat" w:cs="Sylfaen"/>
          <w:sz w:val="20"/>
          <w:szCs w:val="24"/>
          <w:lang w:val="ru-RU" w:eastAsia="en-US"/>
        </w:rPr>
        <w:t>ները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բավարարող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գնահատված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բոլոր</w:t>
      </w:r>
      <w:r w:rsidRPr="00712340">
        <w:rPr>
          <w:rFonts w:ascii="GHEA Grapalat" w:hAnsi="GHEA Grapalat" w:cs="Sylfaen"/>
          <w:sz w:val="20"/>
          <w:szCs w:val="24"/>
          <w:lang w:val="af-ZA" w:eastAsia="en-US"/>
        </w:rPr>
        <w:t xml:space="preserve"> </w:t>
      </w:r>
      <w:r w:rsidR="00FD2748" w:rsidRPr="00712340">
        <w:rPr>
          <w:rFonts w:ascii="GHEA Grapalat" w:hAnsi="GHEA Grapalat" w:cs="Sylfaen"/>
          <w:sz w:val="20"/>
          <w:szCs w:val="24"/>
          <w:lang w:val="af-ZA" w:eastAsia="en-US"/>
        </w:rPr>
        <w:t>մ</w:t>
      </w:r>
      <w:r w:rsidRPr="00712340">
        <w:rPr>
          <w:rFonts w:ascii="GHEA Grapalat" w:hAnsi="GHEA Grapalat" w:cs="Sylfaen"/>
          <w:sz w:val="20"/>
          <w:szCs w:val="24"/>
          <w:lang w:val="ru-RU" w:eastAsia="en-US"/>
        </w:rPr>
        <w:t>ասնակիցների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հետ</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վարվում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են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միաժամանակյա</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բանակցություններ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եթե</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նիստին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ներկա</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են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բոլոր</w:t>
      </w:r>
      <w:r w:rsidRPr="00712340">
        <w:rPr>
          <w:rFonts w:ascii="GHEA Grapalat" w:hAnsi="GHEA Grapalat" w:cs="Sylfaen"/>
          <w:sz w:val="20"/>
          <w:szCs w:val="24"/>
          <w:lang w:val="af-ZA" w:eastAsia="en-US"/>
        </w:rPr>
        <w:t xml:space="preserve"> </w:t>
      </w:r>
      <w:r w:rsidR="00FD2748" w:rsidRPr="00712340">
        <w:rPr>
          <w:rFonts w:ascii="GHEA Grapalat" w:hAnsi="GHEA Grapalat" w:cs="Sylfaen"/>
          <w:sz w:val="20"/>
          <w:szCs w:val="24"/>
          <w:lang w:val="af-ZA" w:eastAsia="en-US"/>
        </w:rPr>
        <w:t>մ</w:t>
      </w:r>
      <w:r w:rsidRPr="00712340">
        <w:rPr>
          <w:rFonts w:ascii="GHEA Grapalat" w:hAnsi="GHEA Grapalat" w:cs="Sylfaen"/>
          <w:sz w:val="20"/>
          <w:szCs w:val="24"/>
          <w:lang w:val="ru-RU" w:eastAsia="en-US"/>
        </w:rPr>
        <w:t>ասնակիցները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համապատասխան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լիազորություն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ունեցող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ներկայացուցիչները</w:t>
      </w:r>
      <w:r w:rsidRPr="00712340">
        <w:rPr>
          <w:rFonts w:ascii="GHEA Grapalat" w:hAnsi="GHEA Grapalat" w:cs="Sylfaen"/>
          <w:sz w:val="20"/>
          <w:szCs w:val="24"/>
          <w:lang w:val="af-ZA" w:eastAsia="en-US"/>
        </w:rPr>
        <w:t>),</w:t>
      </w:r>
    </w:p>
    <w:p w:rsidR="009B6D58" w:rsidRPr="00712340" w:rsidRDefault="009B6D58" w:rsidP="00EF3662">
      <w:pPr>
        <w:pStyle w:val="norm"/>
        <w:spacing w:line="240" w:lineRule="auto"/>
        <w:rPr>
          <w:rFonts w:ascii="GHEA Grapalat" w:hAnsi="GHEA Grapalat" w:cs="Sylfaen"/>
          <w:sz w:val="20"/>
          <w:szCs w:val="24"/>
          <w:lang w:val="af-ZA" w:eastAsia="en-US"/>
        </w:rPr>
      </w:pPr>
      <w:r w:rsidRPr="00712340">
        <w:rPr>
          <w:rFonts w:ascii="GHEA Grapalat" w:hAnsi="GHEA Grapalat" w:cs="Sylfaen"/>
          <w:sz w:val="20"/>
          <w:szCs w:val="24"/>
          <w:lang w:val="ru-RU" w:eastAsia="en-US"/>
        </w:rPr>
        <w:t>բ</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հակառակ</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դեպքում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հանձնաժողովի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նիստը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կասեցվում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մեկ</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աշխատանքային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օրվա</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ընթացքում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հանձնաժողովի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քարտուղարը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բավարար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գնահատված</w:t>
      </w:r>
      <w:r w:rsidRPr="00712340">
        <w:rPr>
          <w:rFonts w:ascii="GHEA Grapalat" w:hAnsi="GHEA Grapalat" w:cs="Sylfaen"/>
          <w:sz w:val="20"/>
          <w:szCs w:val="24"/>
          <w:lang w:val="af-ZA" w:eastAsia="en-US"/>
        </w:rPr>
        <w:t xml:space="preserve"> </w:t>
      </w:r>
      <w:r w:rsidR="00143E8C" w:rsidRPr="00712340">
        <w:rPr>
          <w:rFonts w:ascii="GHEA Grapalat" w:hAnsi="GHEA Grapalat" w:cs="Sylfaen"/>
          <w:sz w:val="20"/>
          <w:szCs w:val="24"/>
          <w:lang w:val="ru-RU" w:eastAsia="en-US"/>
        </w:rPr>
        <w:t>հայտեր</w:t>
      </w:r>
      <w:r w:rsidR="00143E8C" w:rsidRPr="00712340">
        <w:rPr>
          <w:rFonts w:ascii="GHEA Grapalat" w:hAnsi="GHEA Grapalat" w:cs="Sylfaen"/>
          <w:sz w:val="20"/>
          <w:szCs w:val="24"/>
          <w:lang w:val="af-ZA" w:eastAsia="en-US"/>
        </w:rPr>
        <w:t xml:space="preserve"> </w:t>
      </w:r>
      <w:r w:rsidR="00143E8C" w:rsidRPr="00712340">
        <w:rPr>
          <w:rFonts w:ascii="GHEA Grapalat" w:hAnsi="GHEA Grapalat" w:cs="Sylfaen"/>
          <w:sz w:val="20"/>
          <w:szCs w:val="24"/>
          <w:lang w:val="ru-RU" w:eastAsia="en-US"/>
        </w:rPr>
        <w:t>ներկայացրած</w:t>
      </w:r>
      <w:r w:rsidR="00143E8C"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բոլոր</w:t>
      </w:r>
      <w:r w:rsidRPr="00712340">
        <w:rPr>
          <w:rFonts w:ascii="GHEA Grapalat" w:hAnsi="GHEA Grapalat" w:cs="Sylfaen"/>
          <w:sz w:val="20"/>
          <w:szCs w:val="24"/>
          <w:lang w:val="af-ZA" w:eastAsia="en-US"/>
        </w:rPr>
        <w:t xml:space="preserve"> </w:t>
      </w:r>
      <w:r w:rsidR="00143E8C" w:rsidRPr="00712340">
        <w:rPr>
          <w:rFonts w:ascii="GHEA Grapalat" w:hAnsi="GHEA Grapalat" w:cs="Sylfaen"/>
          <w:sz w:val="20"/>
          <w:szCs w:val="24"/>
          <w:lang w:val="ru-RU" w:eastAsia="en-US"/>
        </w:rPr>
        <w:t>մասնակիցներին</w:t>
      </w:r>
      <w:r w:rsidR="00143E8C" w:rsidRPr="00712340">
        <w:rPr>
          <w:rFonts w:ascii="GHEA Grapalat" w:hAnsi="GHEA Grapalat" w:cs="Sylfaen"/>
          <w:sz w:val="20"/>
          <w:szCs w:val="24"/>
          <w:lang w:val="af-ZA" w:eastAsia="en-US"/>
        </w:rPr>
        <w:t xml:space="preserve"> </w:t>
      </w:r>
      <w:r w:rsidR="00733A58" w:rsidRPr="00712340">
        <w:rPr>
          <w:rFonts w:ascii="GHEA Grapalat" w:hAnsi="GHEA Grapalat" w:cs="Sylfaen"/>
          <w:sz w:val="20"/>
          <w:szCs w:val="24"/>
          <w:lang w:val="af-ZA" w:eastAsia="en-US"/>
        </w:rPr>
        <w:t xml:space="preserve">էլեկտրոնային եղանակով </w:t>
      </w:r>
      <w:r w:rsidRPr="00712340">
        <w:rPr>
          <w:rFonts w:ascii="GHEA Grapalat" w:hAnsi="GHEA Grapalat" w:cs="Sylfaen"/>
          <w:sz w:val="20"/>
          <w:szCs w:val="24"/>
          <w:lang w:val="ru-RU" w:eastAsia="en-US"/>
        </w:rPr>
        <w:t>միաժամանակ</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ծանուցում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նվազեցման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շուրջ</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միաժամանակյա</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բանակցությունների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վարման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օրվա</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ժամի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վայրի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մասին</w:t>
      </w:r>
      <w:r w:rsidRPr="00712340">
        <w:rPr>
          <w:rFonts w:ascii="GHEA Grapalat" w:hAnsi="GHEA Grapalat" w:cs="Sylfaen"/>
          <w:sz w:val="20"/>
          <w:szCs w:val="24"/>
          <w:lang w:val="af-ZA" w:eastAsia="en-US"/>
        </w:rPr>
        <w:t>,</w:t>
      </w:r>
    </w:p>
    <w:p w:rsidR="009B6D58" w:rsidRPr="00712340" w:rsidRDefault="009B6D58" w:rsidP="00EF3662">
      <w:pPr>
        <w:pStyle w:val="norm"/>
        <w:spacing w:line="240" w:lineRule="auto"/>
        <w:rPr>
          <w:rFonts w:ascii="GHEA Grapalat" w:hAnsi="GHEA Grapalat" w:cs="Sylfaen"/>
          <w:color w:val="FF0000"/>
          <w:sz w:val="20"/>
          <w:szCs w:val="24"/>
          <w:lang w:val="af-ZA" w:eastAsia="en-US"/>
        </w:rPr>
      </w:pPr>
      <w:r w:rsidRPr="00712340">
        <w:rPr>
          <w:rFonts w:ascii="GHEA Grapalat" w:hAnsi="GHEA Grapalat" w:cs="Sylfaen"/>
          <w:sz w:val="20"/>
          <w:szCs w:val="24"/>
          <w:lang w:val="ru-RU" w:eastAsia="en-US"/>
        </w:rPr>
        <w:t>գ</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բանակցությունները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վարվում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են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ոչ</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շուտ</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քան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ծանուցումն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ուղարկվելու</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օրվան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հաջորդող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օրվանից</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երկրորդ</w:t>
      </w:r>
      <w:r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af-ZA" w:eastAsia="en-US"/>
        </w:rPr>
        <w:t xml:space="preserve">և ոչ ուշ, քան </w:t>
      </w:r>
      <w:r w:rsidR="008A2FF1" w:rsidRPr="00712340">
        <w:rPr>
          <w:rFonts w:ascii="GHEA Grapalat" w:hAnsi="GHEA Grapalat" w:cs="Sylfaen"/>
          <w:sz w:val="20"/>
          <w:szCs w:val="24"/>
          <w:lang w:val="hy-AM" w:eastAsia="en-US"/>
        </w:rPr>
        <w:t>հինգերորդ</w:t>
      </w:r>
      <w:r w:rsidR="008A2FF1"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աշխատանքային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օրը</w:t>
      </w:r>
      <w:r w:rsidRPr="00712340">
        <w:rPr>
          <w:rFonts w:ascii="GHEA Grapalat" w:hAnsi="GHEA Grapalat" w:cs="Sylfaen"/>
          <w:sz w:val="20"/>
          <w:szCs w:val="24"/>
          <w:lang w:val="af-ZA" w:eastAsia="en-US"/>
        </w:rPr>
        <w:t xml:space="preserve">, </w:t>
      </w:r>
    </w:p>
    <w:p w:rsidR="009B6D58" w:rsidRPr="00712340" w:rsidRDefault="009B6D58" w:rsidP="00EF3662">
      <w:pPr>
        <w:pStyle w:val="norm"/>
        <w:spacing w:line="240" w:lineRule="auto"/>
        <w:rPr>
          <w:rFonts w:ascii="GHEA Grapalat" w:hAnsi="GHEA Grapalat" w:cs="Sylfaen"/>
          <w:sz w:val="20"/>
          <w:szCs w:val="24"/>
          <w:lang w:val="af-ZA" w:eastAsia="en-US"/>
        </w:rPr>
      </w:pPr>
      <w:r w:rsidRPr="00712340">
        <w:rPr>
          <w:rFonts w:ascii="GHEA Grapalat" w:hAnsi="GHEA Grapalat" w:cs="Sylfaen"/>
          <w:sz w:val="20"/>
          <w:szCs w:val="24"/>
          <w:lang w:val="ru-RU" w:eastAsia="en-US"/>
        </w:rPr>
        <w:t>դ</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յուրաքանչյուր</w:t>
      </w:r>
      <w:r w:rsidRPr="00712340">
        <w:rPr>
          <w:rFonts w:ascii="GHEA Grapalat" w:hAnsi="GHEA Grapalat" w:cs="Sylfaen"/>
          <w:sz w:val="20"/>
          <w:szCs w:val="24"/>
          <w:lang w:val="af-ZA" w:eastAsia="en-US"/>
        </w:rPr>
        <w:t xml:space="preserve"> </w:t>
      </w:r>
      <w:r w:rsidR="007210AC" w:rsidRPr="00712340">
        <w:rPr>
          <w:rFonts w:ascii="GHEA Grapalat" w:hAnsi="GHEA Grapalat" w:cs="Sylfaen"/>
          <w:sz w:val="20"/>
          <w:szCs w:val="24"/>
          <w:lang w:eastAsia="en-US"/>
        </w:rPr>
        <w:t>մ</w:t>
      </w:r>
      <w:r w:rsidR="003B1FC0" w:rsidRPr="00712340">
        <w:rPr>
          <w:rFonts w:ascii="GHEA Grapalat" w:hAnsi="GHEA Grapalat" w:cs="Sylfaen"/>
          <w:sz w:val="20"/>
          <w:szCs w:val="24"/>
          <w:lang w:eastAsia="en-US"/>
        </w:rPr>
        <w:t>ա</w:t>
      </w:r>
      <w:r w:rsidRPr="00712340">
        <w:rPr>
          <w:rFonts w:ascii="GHEA Grapalat" w:hAnsi="GHEA Grapalat" w:cs="Sylfaen"/>
          <w:sz w:val="20"/>
          <w:szCs w:val="24"/>
          <w:lang w:val="ru-RU" w:eastAsia="en-US"/>
        </w:rPr>
        <w:t>սնակցի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տվյալ</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պահին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ներկայացրած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առաջարկը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հրապարակվում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մյուս</w:t>
      </w:r>
      <w:r w:rsidRPr="00712340">
        <w:rPr>
          <w:rFonts w:ascii="GHEA Grapalat" w:hAnsi="GHEA Grapalat" w:cs="Sylfaen"/>
          <w:sz w:val="20"/>
          <w:szCs w:val="24"/>
          <w:lang w:val="af-ZA" w:eastAsia="en-US"/>
        </w:rPr>
        <w:t xml:space="preserve"> </w:t>
      </w:r>
      <w:r w:rsidR="007210AC" w:rsidRPr="00712340">
        <w:rPr>
          <w:rFonts w:ascii="GHEA Grapalat" w:hAnsi="GHEA Grapalat" w:cs="Sylfaen"/>
          <w:sz w:val="20"/>
          <w:szCs w:val="24"/>
          <w:lang w:val="af-ZA" w:eastAsia="en-US"/>
        </w:rPr>
        <w:t>մ</w:t>
      </w:r>
      <w:r w:rsidRPr="00712340">
        <w:rPr>
          <w:rFonts w:ascii="GHEA Grapalat" w:hAnsi="GHEA Grapalat" w:cs="Sylfaen"/>
          <w:sz w:val="20"/>
          <w:szCs w:val="24"/>
          <w:lang w:val="ru-RU" w:eastAsia="en-US"/>
        </w:rPr>
        <w:t>ասնակիցների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համար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մինչև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բանակցությունների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համար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նախատեսված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վերջնաժամկետի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ավարտը</w:t>
      </w:r>
      <w:r w:rsidRPr="00712340">
        <w:rPr>
          <w:rFonts w:ascii="GHEA Grapalat" w:hAnsi="GHEA Grapalat" w:cs="Sylfaen"/>
          <w:sz w:val="20"/>
          <w:szCs w:val="24"/>
          <w:lang w:val="af-ZA" w:eastAsia="en-US"/>
        </w:rPr>
        <w:t xml:space="preserve"> </w:t>
      </w:r>
      <w:r w:rsidR="007210AC" w:rsidRPr="00712340">
        <w:rPr>
          <w:rFonts w:ascii="GHEA Grapalat" w:hAnsi="GHEA Grapalat" w:cs="Sylfaen"/>
          <w:sz w:val="20"/>
          <w:szCs w:val="24"/>
          <w:lang w:val="af-ZA" w:eastAsia="en-US"/>
        </w:rPr>
        <w:t>մ</w:t>
      </w:r>
      <w:r w:rsidRPr="00712340">
        <w:rPr>
          <w:rFonts w:ascii="GHEA Grapalat" w:hAnsi="GHEA Grapalat" w:cs="Sylfaen"/>
          <w:sz w:val="20"/>
          <w:szCs w:val="24"/>
          <w:lang w:val="ru-RU" w:eastAsia="en-US"/>
        </w:rPr>
        <w:t>ասնակիցը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կարող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վերանայել</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իր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առաջարկը</w:t>
      </w:r>
      <w:r w:rsidRPr="00712340">
        <w:rPr>
          <w:rFonts w:ascii="GHEA Grapalat" w:hAnsi="GHEA Grapalat" w:cs="Sylfaen"/>
          <w:sz w:val="20"/>
          <w:szCs w:val="24"/>
          <w:lang w:val="af-ZA" w:eastAsia="en-US"/>
        </w:rPr>
        <w:t>,</w:t>
      </w:r>
    </w:p>
    <w:p w:rsidR="009B6D58" w:rsidRPr="00712340" w:rsidRDefault="009B6D58" w:rsidP="00EF3662">
      <w:pPr>
        <w:pStyle w:val="norm"/>
        <w:spacing w:line="240" w:lineRule="auto"/>
        <w:rPr>
          <w:rFonts w:ascii="GHEA Grapalat" w:hAnsi="GHEA Grapalat" w:cs="Sylfaen"/>
          <w:sz w:val="20"/>
          <w:szCs w:val="24"/>
          <w:lang w:val="af-ZA" w:eastAsia="en-US"/>
        </w:rPr>
      </w:pPr>
      <w:r w:rsidRPr="00712340">
        <w:rPr>
          <w:rFonts w:ascii="GHEA Grapalat" w:hAnsi="GHEA Grapalat" w:cs="Sylfaen"/>
          <w:sz w:val="20"/>
          <w:szCs w:val="24"/>
          <w:lang w:val="ru-RU" w:eastAsia="en-US"/>
        </w:rPr>
        <w:t>ե</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բանակցությունների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համար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սահմանված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վերջնաժամկետը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լրանալու</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պահին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ըստ</w:t>
      </w:r>
      <w:r w:rsidR="00F4506C" w:rsidRPr="00712340">
        <w:rPr>
          <w:rFonts w:ascii="GHEA Grapalat" w:hAnsi="GHEA Grapalat" w:cs="Sylfaen"/>
          <w:sz w:val="20"/>
          <w:szCs w:val="24"/>
          <w:lang w:val="hy-AM" w:eastAsia="en-US"/>
        </w:rPr>
        <w:t xml:space="preserve"> դրան ներկա</w:t>
      </w:r>
      <w:r w:rsidRPr="00712340">
        <w:rPr>
          <w:rFonts w:ascii="GHEA Grapalat" w:hAnsi="GHEA Grapalat" w:cs="Sylfaen"/>
          <w:sz w:val="20"/>
          <w:szCs w:val="24"/>
          <w:lang w:val="af-ZA" w:eastAsia="en-US"/>
        </w:rPr>
        <w:t xml:space="preserve"> </w:t>
      </w:r>
      <w:r w:rsidR="007210AC" w:rsidRPr="00712340">
        <w:rPr>
          <w:rFonts w:ascii="GHEA Grapalat" w:hAnsi="GHEA Grapalat" w:cs="Sylfaen"/>
          <w:sz w:val="20"/>
          <w:szCs w:val="24"/>
          <w:lang w:val="af-ZA" w:eastAsia="en-US"/>
        </w:rPr>
        <w:t>մ</w:t>
      </w:r>
      <w:r w:rsidRPr="00712340">
        <w:rPr>
          <w:rFonts w:ascii="GHEA Grapalat" w:hAnsi="GHEA Grapalat" w:cs="Sylfaen"/>
          <w:sz w:val="20"/>
          <w:szCs w:val="24"/>
          <w:lang w:val="ru-RU" w:eastAsia="en-US"/>
        </w:rPr>
        <w:t>ասնակիցների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ներկայացրած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գների</w:t>
      </w:r>
      <w:r w:rsidRPr="00712340">
        <w:rPr>
          <w:rFonts w:ascii="GHEA Grapalat" w:hAnsi="GHEA Grapalat" w:cs="Sylfaen"/>
          <w:sz w:val="20"/>
          <w:szCs w:val="24"/>
          <w:lang w:val="af-ZA" w:eastAsia="en-US"/>
        </w:rPr>
        <w:t xml:space="preserve">, </w:t>
      </w:r>
      <w:r w:rsidR="00A11BD0" w:rsidRPr="00712340">
        <w:rPr>
          <w:rFonts w:ascii="GHEA Grapalat" w:hAnsi="GHEA Grapalat" w:cs="Sylfaen"/>
          <w:sz w:val="20"/>
          <w:szCs w:val="24"/>
          <w:lang w:val="hy-AM" w:eastAsia="en-US"/>
        </w:rPr>
        <w:t>որոնք չեն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գերազանցում</w:t>
      </w:r>
      <w:r w:rsidR="00AB1DD6" w:rsidRPr="00712340">
        <w:rPr>
          <w:rFonts w:ascii="GHEA Grapalat" w:hAnsi="GHEA Grapalat" w:cs="Sylfaen"/>
          <w:sz w:val="20"/>
          <w:szCs w:val="24"/>
          <w:lang w:val="hy-AM" w:eastAsia="en-US"/>
        </w:rPr>
        <w:t xml:space="preserve"> գնման հայտով սահմանված գինը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որոշվում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հայտարարվում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են</w:t>
      </w:r>
      <w:r w:rsidRPr="00712340">
        <w:rPr>
          <w:rFonts w:ascii="GHEA Grapalat" w:hAnsi="GHEA Grapalat" w:cs="Sylfaen"/>
          <w:sz w:val="20"/>
          <w:szCs w:val="24"/>
          <w:lang w:val="af-ZA" w:eastAsia="en-US"/>
        </w:rPr>
        <w:t xml:space="preserve"> </w:t>
      </w:r>
      <w:r w:rsidR="00AB1DD6" w:rsidRPr="00712340">
        <w:rPr>
          <w:rFonts w:ascii="GHEA Grapalat" w:hAnsi="GHEA Grapalat" w:cs="Sylfaen"/>
          <w:sz w:val="20"/>
          <w:szCs w:val="24"/>
          <w:lang w:val="hy-AM" w:eastAsia="en-US"/>
        </w:rPr>
        <w:t>ընտրված</w:t>
      </w:r>
      <w:r w:rsidR="00AB1DD6"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հաջորդաբար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տեղերը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զբաղեցրած</w:t>
      </w:r>
      <w:r w:rsidRPr="00712340">
        <w:rPr>
          <w:rFonts w:ascii="GHEA Grapalat" w:hAnsi="GHEA Grapalat" w:cs="Sylfaen"/>
          <w:sz w:val="20"/>
          <w:szCs w:val="24"/>
          <w:lang w:val="af-ZA" w:eastAsia="en-US"/>
        </w:rPr>
        <w:t xml:space="preserve"> </w:t>
      </w:r>
      <w:r w:rsidR="007210AC" w:rsidRPr="00712340">
        <w:rPr>
          <w:rFonts w:ascii="GHEA Grapalat" w:hAnsi="GHEA Grapalat" w:cs="Sylfaen"/>
          <w:sz w:val="20"/>
          <w:szCs w:val="24"/>
          <w:lang w:val="af-ZA" w:eastAsia="en-US"/>
        </w:rPr>
        <w:t>մ</w:t>
      </w:r>
      <w:r w:rsidRPr="00712340">
        <w:rPr>
          <w:rFonts w:ascii="GHEA Grapalat" w:hAnsi="GHEA Grapalat" w:cs="Sylfaen"/>
          <w:sz w:val="20"/>
          <w:szCs w:val="24"/>
          <w:lang w:val="ru-RU" w:eastAsia="en-US"/>
        </w:rPr>
        <w:t>ասնակիցները</w:t>
      </w:r>
      <w:r w:rsidRPr="00712340">
        <w:rPr>
          <w:rFonts w:ascii="GHEA Grapalat" w:hAnsi="GHEA Grapalat" w:cs="Sylfaen"/>
          <w:sz w:val="20"/>
          <w:szCs w:val="24"/>
          <w:lang w:val="af-ZA" w:eastAsia="en-US"/>
        </w:rPr>
        <w:t>,</w:t>
      </w:r>
    </w:p>
    <w:p w:rsidR="00387F66" w:rsidRPr="00712340" w:rsidRDefault="009B6D58" w:rsidP="00616808">
      <w:pPr>
        <w:shd w:val="clear" w:color="auto" w:fill="FFFFFF"/>
        <w:ind w:firstLine="375"/>
        <w:jc w:val="both"/>
        <w:rPr>
          <w:rFonts w:ascii="GHEA Grapalat" w:hAnsi="GHEA Grapalat" w:cs="Sylfaen"/>
          <w:sz w:val="20"/>
          <w:lang w:val="hy-AM"/>
        </w:rPr>
      </w:pPr>
      <w:r w:rsidRPr="00712340">
        <w:rPr>
          <w:rFonts w:ascii="GHEA Grapalat" w:hAnsi="GHEA Grapalat" w:cs="Sylfaen"/>
          <w:sz w:val="20"/>
          <w:lang w:val="ru-RU"/>
        </w:rPr>
        <w:t>զ</w:t>
      </w:r>
      <w:r w:rsidRPr="00712340">
        <w:rPr>
          <w:rFonts w:ascii="GHEA Grapalat" w:hAnsi="GHEA Grapalat" w:cs="Sylfaen"/>
          <w:sz w:val="20"/>
          <w:lang w:val="af-ZA"/>
        </w:rPr>
        <w:t xml:space="preserve">. </w:t>
      </w:r>
      <w:r w:rsidRPr="00712340">
        <w:rPr>
          <w:rFonts w:ascii="GHEA Grapalat" w:hAnsi="GHEA Grapalat" w:cs="Sylfaen"/>
          <w:sz w:val="20"/>
          <w:lang w:val="ru-RU"/>
        </w:rPr>
        <w:t>բանակցությունների</w:t>
      </w:r>
      <w:r w:rsidRPr="00712340">
        <w:rPr>
          <w:rFonts w:ascii="GHEA Grapalat" w:hAnsi="GHEA Grapalat" w:cs="Sylfaen"/>
          <w:sz w:val="20"/>
          <w:lang w:val="af-ZA"/>
        </w:rPr>
        <w:t xml:space="preserve"> </w:t>
      </w:r>
      <w:r w:rsidRPr="00712340">
        <w:rPr>
          <w:rFonts w:ascii="GHEA Grapalat" w:hAnsi="GHEA Grapalat" w:cs="Sylfaen"/>
          <w:sz w:val="20"/>
          <w:lang w:val="ru-RU"/>
        </w:rPr>
        <w:t>համար</w:t>
      </w:r>
      <w:r w:rsidRPr="00712340">
        <w:rPr>
          <w:rFonts w:ascii="GHEA Grapalat" w:hAnsi="GHEA Grapalat" w:cs="Sylfaen"/>
          <w:sz w:val="20"/>
          <w:lang w:val="af-ZA"/>
        </w:rPr>
        <w:t xml:space="preserve"> </w:t>
      </w:r>
      <w:r w:rsidRPr="00712340">
        <w:rPr>
          <w:rFonts w:ascii="GHEA Grapalat" w:hAnsi="GHEA Grapalat" w:cs="Sylfaen"/>
          <w:sz w:val="20"/>
          <w:lang w:val="ru-RU"/>
        </w:rPr>
        <w:t>սահմանված</w:t>
      </w:r>
      <w:r w:rsidRPr="00712340">
        <w:rPr>
          <w:rFonts w:ascii="GHEA Grapalat" w:hAnsi="GHEA Grapalat" w:cs="Sylfaen"/>
          <w:sz w:val="20"/>
          <w:lang w:val="af-ZA"/>
        </w:rPr>
        <w:t xml:space="preserve"> </w:t>
      </w:r>
      <w:r w:rsidRPr="00712340">
        <w:rPr>
          <w:rFonts w:ascii="GHEA Grapalat" w:hAnsi="GHEA Grapalat" w:cs="Sylfaen"/>
          <w:sz w:val="20"/>
          <w:lang w:val="ru-RU"/>
        </w:rPr>
        <w:t>վերջնաժամկետը</w:t>
      </w:r>
      <w:r w:rsidRPr="00712340">
        <w:rPr>
          <w:rFonts w:ascii="GHEA Grapalat" w:hAnsi="GHEA Grapalat" w:cs="Sylfaen"/>
          <w:sz w:val="20"/>
          <w:lang w:val="af-ZA"/>
        </w:rPr>
        <w:t xml:space="preserve"> </w:t>
      </w:r>
      <w:r w:rsidRPr="00712340">
        <w:rPr>
          <w:rFonts w:ascii="GHEA Grapalat" w:hAnsi="GHEA Grapalat" w:cs="Sylfaen"/>
          <w:sz w:val="20"/>
          <w:lang w:val="ru-RU"/>
        </w:rPr>
        <w:t>լրանալու</w:t>
      </w:r>
      <w:r w:rsidRPr="00712340">
        <w:rPr>
          <w:rFonts w:ascii="GHEA Grapalat" w:hAnsi="GHEA Grapalat" w:cs="Sylfaen"/>
          <w:sz w:val="20"/>
          <w:lang w:val="af-ZA"/>
        </w:rPr>
        <w:t xml:space="preserve"> </w:t>
      </w:r>
      <w:r w:rsidRPr="00712340">
        <w:rPr>
          <w:rFonts w:ascii="GHEA Grapalat" w:hAnsi="GHEA Grapalat" w:cs="Sylfaen"/>
          <w:sz w:val="20"/>
          <w:lang w:val="ru-RU"/>
        </w:rPr>
        <w:t>պահին</w:t>
      </w:r>
      <w:r w:rsidRPr="00712340">
        <w:rPr>
          <w:rFonts w:ascii="GHEA Grapalat" w:hAnsi="GHEA Grapalat" w:cs="Sylfaen"/>
          <w:sz w:val="20"/>
          <w:lang w:val="af-ZA"/>
        </w:rPr>
        <w:t xml:space="preserve">, </w:t>
      </w:r>
      <w:r w:rsidRPr="00712340">
        <w:rPr>
          <w:rFonts w:ascii="GHEA Grapalat" w:hAnsi="GHEA Grapalat" w:cs="Sylfaen"/>
          <w:sz w:val="20"/>
          <w:lang w:val="ru-RU"/>
        </w:rPr>
        <w:t>եթե</w:t>
      </w:r>
      <w:r w:rsidRPr="00712340">
        <w:rPr>
          <w:rFonts w:ascii="GHEA Grapalat" w:hAnsi="GHEA Grapalat" w:cs="Sylfaen"/>
          <w:sz w:val="20"/>
          <w:lang w:val="af-ZA"/>
        </w:rPr>
        <w:t xml:space="preserve"> </w:t>
      </w:r>
      <w:r w:rsidR="00387F66" w:rsidRPr="00712340">
        <w:rPr>
          <w:rFonts w:ascii="GHEA Grapalat" w:hAnsi="GHEA Grapalat" w:cs="Sylfaen"/>
          <w:sz w:val="20"/>
          <w:lang w:val="hy-AM"/>
        </w:rPr>
        <w:t xml:space="preserve">դրան ներկա </w:t>
      </w:r>
      <w:r w:rsidR="007210AC" w:rsidRPr="00712340">
        <w:rPr>
          <w:rFonts w:ascii="GHEA Grapalat" w:hAnsi="GHEA Grapalat" w:cs="Sylfaen"/>
          <w:sz w:val="20"/>
          <w:lang w:val="af-ZA"/>
        </w:rPr>
        <w:t>մ</w:t>
      </w:r>
      <w:r w:rsidRPr="00712340">
        <w:rPr>
          <w:rFonts w:ascii="GHEA Grapalat" w:hAnsi="GHEA Grapalat" w:cs="Sylfaen"/>
          <w:sz w:val="20"/>
          <w:lang w:val="ru-RU"/>
        </w:rPr>
        <w:t>ասնակիցների</w:t>
      </w:r>
      <w:r w:rsidRPr="00712340">
        <w:rPr>
          <w:rFonts w:ascii="GHEA Grapalat" w:hAnsi="GHEA Grapalat" w:cs="Sylfaen"/>
          <w:sz w:val="20"/>
          <w:lang w:val="af-ZA"/>
        </w:rPr>
        <w:t xml:space="preserve"> </w:t>
      </w:r>
      <w:r w:rsidRPr="00712340">
        <w:rPr>
          <w:rFonts w:ascii="GHEA Grapalat" w:hAnsi="GHEA Grapalat" w:cs="Sylfaen"/>
          <w:sz w:val="20"/>
          <w:lang w:val="ru-RU"/>
        </w:rPr>
        <w:t>ներկայացրած</w:t>
      </w:r>
      <w:r w:rsidRPr="00712340">
        <w:rPr>
          <w:rFonts w:ascii="GHEA Grapalat" w:hAnsi="GHEA Grapalat" w:cs="Sylfaen"/>
          <w:sz w:val="20"/>
          <w:lang w:val="af-ZA"/>
        </w:rPr>
        <w:t xml:space="preserve"> </w:t>
      </w:r>
      <w:r w:rsidRPr="00712340">
        <w:rPr>
          <w:rFonts w:ascii="GHEA Grapalat" w:hAnsi="GHEA Grapalat" w:cs="Sylfaen"/>
          <w:sz w:val="20"/>
          <w:lang w:val="ru-RU"/>
        </w:rPr>
        <w:t>գները</w:t>
      </w:r>
      <w:r w:rsidRPr="00712340">
        <w:rPr>
          <w:rFonts w:ascii="GHEA Grapalat" w:hAnsi="GHEA Grapalat" w:cs="Sylfaen"/>
          <w:sz w:val="20"/>
          <w:lang w:val="af-ZA"/>
        </w:rPr>
        <w:t xml:space="preserve"> </w:t>
      </w:r>
      <w:r w:rsidRPr="00712340">
        <w:rPr>
          <w:rFonts w:ascii="GHEA Grapalat" w:hAnsi="GHEA Grapalat" w:cs="Sylfaen"/>
          <w:sz w:val="20"/>
          <w:lang w:val="ru-RU"/>
        </w:rPr>
        <w:t>գերազանցում</w:t>
      </w:r>
      <w:r w:rsidRPr="00712340">
        <w:rPr>
          <w:rFonts w:ascii="GHEA Grapalat" w:hAnsi="GHEA Grapalat" w:cs="Sylfaen"/>
          <w:sz w:val="20"/>
          <w:lang w:val="af-ZA"/>
        </w:rPr>
        <w:t xml:space="preserve"> </w:t>
      </w:r>
      <w:r w:rsidRPr="00712340">
        <w:rPr>
          <w:rFonts w:ascii="GHEA Grapalat" w:hAnsi="GHEA Grapalat" w:cs="Sylfaen"/>
          <w:sz w:val="20"/>
          <w:lang w:val="ru-RU"/>
        </w:rPr>
        <w:t>են</w:t>
      </w:r>
      <w:r w:rsidRPr="00712340">
        <w:rPr>
          <w:rFonts w:ascii="GHEA Grapalat" w:hAnsi="GHEA Grapalat" w:cs="Sylfaen"/>
          <w:sz w:val="20"/>
          <w:lang w:val="af-ZA"/>
        </w:rPr>
        <w:t xml:space="preserve"> </w:t>
      </w:r>
      <w:r w:rsidR="00973FB1" w:rsidRPr="00712340">
        <w:rPr>
          <w:rFonts w:ascii="GHEA Grapalat" w:hAnsi="GHEA Grapalat" w:cs="Sylfaen"/>
          <w:sz w:val="20"/>
          <w:lang w:val="ru-RU"/>
        </w:rPr>
        <w:t>գնման</w:t>
      </w:r>
      <w:r w:rsidR="00973FB1" w:rsidRPr="00712340">
        <w:rPr>
          <w:rFonts w:ascii="GHEA Grapalat" w:hAnsi="GHEA Grapalat" w:cs="Sylfaen"/>
          <w:sz w:val="20"/>
          <w:lang w:val="af-ZA"/>
        </w:rPr>
        <w:t xml:space="preserve"> </w:t>
      </w:r>
      <w:r w:rsidR="00973FB1" w:rsidRPr="00712340">
        <w:rPr>
          <w:rFonts w:ascii="GHEA Grapalat" w:hAnsi="GHEA Grapalat" w:cs="Sylfaen"/>
          <w:sz w:val="20"/>
          <w:lang w:val="ru-RU"/>
        </w:rPr>
        <w:t>հայտով</w:t>
      </w:r>
      <w:r w:rsidR="00973FB1" w:rsidRPr="00712340">
        <w:rPr>
          <w:rFonts w:ascii="GHEA Grapalat" w:hAnsi="GHEA Grapalat" w:cs="Sylfaen"/>
          <w:sz w:val="20"/>
          <w:lang w:val="af-ZA"/>
        </w:rPr>
        <w:t xml:space="preserve"> </w:t>
      </w:r>
      <w:r w:rsidR="00973FB1" w:rsidRPr="00712340">
        <w:rPr>
          <w:rFonts w:ascii="GHEA Grapalat" w:hAnsi="GHEA Grapalat" w:cs="Sylfaen"/>
          <w:sz w:val="20"/>
          <w:lang w:val="ru-RU"/>
        </w:rPr>
        <w:t>սահմանված</w:t>
      </w:r>
      <w:r w:rsidR="00973FB1" w:rsidRPr="00712340">
        <w:rPr>
          <w:rFonts w:ascii="GHEA Grapalat" w:hAnsi="GHEA Grapalat" w:cs="Sylfaen"/>
          <w:sz w:val="20"/>
          <w:lang w:val="af-ZA"/>
        </w:rPr>
        <w:t xml:space="preserve"> </w:t>
      </w:r>
      <w:r w:rsidR="00973FB1" w:rsidRPr="00712340">
        <w:rPr>
          <w:rFonts w:ascii="GHEA Grapalat" w:hAnsi="GHEA Grapalat" w:cs="Sylfaen"/>
          <w:sz w:val="20"/>
          <w:lang w:val="ru-RU"/>
        </w:rPr>
        <w:t>գինը</w:t>
      </w:r>
      <w:r w:rsidR="00387F66" w:rsidRPr="00712340">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387F66" w:rsidRPr="00712340" w:rsidRDefault="00387F66" w:rsidP="00616808">
      <w:pPr>
        <w:shd w:val="clear" w:color="auto" w:fill="FFFFFF"/>
        <w:ind w:firstLine="375"/>
        <w:jc w:val="both"/>
        <w:rPr>
          <w:rFonts w:ascii="GHEA Grapalat" w:hAnsi="GHEA Grapalat" w:cs="Sylfaen"/>
          <w:sz w:val="20"/>
          <w:lang w:val="hy-AM"/>
        </w:rPr>
      </w:pPr>
      <w:r w:rsidRPr="00712340">
        <w:rPr>
          <w:rFonts w:ascii="GHEA Grapalat" w:hAnsi="GHEA Grapalat" w:cs="Sylfaen"/>
          <w:sz w:val="20"/>
          <w:lang w:val="hy-AM"/>
        </w:rPr>
        <w:lastRenderedPageBreak/>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387F66" w:rsidRPr="00712340" w:rsidRDefault="00387F66" w:rsidP="00616808">
      <w:pPr>
        <w:shd w:val="clear" w:color="auto" w:fill="FFFFFF"/>
        <w:ind w:firstLine="375"/>
        <w:jc w:val="both"/>
        <w:rPr>
          <w:rFonts w:ascii="GHEA Grapalat" w:hAnsi="GHEA Grapalat" w:cs="Sylfaen"/>
          <w:sz w:val="20"/>
          <w:lang w:val="hy-AM"/>
        </w:rPr>
      </w:pPr>
      <w:r w:rsidRPr="00712340">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աշխատանքի կատարման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C52CD8" w:rsidRDefault="00704862" w:rsidP="00EF3662">
      <w:pPr>
        <w:ind w:firstLine="708"/>
        <w:jc w:val="both"/>
        <w:rPr>
          <w:rFonts w:ascii="GHEA Grapalat" w:hAnsi="GHEA Grapalat" w:cs="Sylfaen"/>
          <w:sz w:val="20"/>
          <w:lang w:val="hy-AM"/>
        </w:rPr>
      </w:pPr>
      <w:r w:rsidRPr="00712340">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w:t>
      </w:r>
      <w:r w:rsidR="00973FB1" w:rsidRPr="00712340">
        <w:rPr>
          <w:rFonts w:ascii="GHEA Grapalat" w:hAnsi="GHEA Grapalat" w:cs="Sylfaen"/>
          <w:sz w:val="20"/>
          <w:lang w:val="hy-AM"/>
        </w:rPr>
        <w:t>կամ</w:t>
      </w:r>
      <w:r w:rsidR="00973FB1" w:rsidRPr="00712340">
        <w:rPr>
          <w:rFonts w:ascii="GHEA Grapalat" w:hAnsi="GHEA Grapalat" w:cs="Sylfaen"/>
          <w:sz w:val="20"/>
          <w:lang w:val="af-ZA"/>
        </w:rPr>
        <w:t xml:space="preserve"> </w:t>
      </w:r>
      <w:r w:rsidR="00973FB1" w:rsidRPr="00712340">
        <w:rPr>
          <w:rFonts w:ascii="GHEA Grapalat" w:hAnsi="GHEA Grapalat" w:cs="Sylfaen"/>
          <w:sz w:val="20"/>
          <w:lang w:val="hy-AM"/>
        </w:rPr>
        <w:t>նվազագույն</w:t>
      </w:r>
      <w:r w:rsidR="00973FB1" w:rsidRPr="00712340">
        <w:rPr>
          <w:rFonts w:ascii="GHEA Grapalat" w:hAnsi="GHEA Grapalat" w:cs="Sylfaen"/>
          <w:sz w:val="20"/>
          <w:lang w:val="af-ZA"/>
        </w:rPr>
        <w:t xml:space="preserve"> </w:t>
      </w:r>
      <w:r w:rsidR="00973FB1" w:rsidRPr="00712340">
        <w:rPr>
          <w:rFonts w:ascii="GHEA Grapalat" w:hAnsi="GHEA Grapalat" w:cs="Sylfaen"/>
          <w:sz w:val="20"/>
          <w:lang w:val="hy-AM"/>
        </w:rPr>
        <w:t>գները</w:t>
      </w:r>
      <w:r w:rsidR="00973FB1" w:rsidRPr="00712340">
        <w:rPr>
          <w:rFonts w:ascii="GHEA Grapalat" w:hAnsi="GHEA Grapalat" w:cs="Sylfaen"/>
          <w:sz w:val="20"/>
          <w:lang w:val="af-ZA"/>
        </w:rPr>
        <w:t xml:space="preserve"> </w:t>
      </w:r>
      <w:r w:rsidR="00973FB1" w:rsidRPr="00712340">
        <w:rPr>
          <w:rFonts w:ascii="GHEA Grapalat" w:hAnsi="GHEA Grapalat" w:cs="Sylfaen"/>
          <w:sz w:val="20"/>
          <w:lang w:val="hy-AM"/>
        </w:rPr>
        <w:t>հավասար</w:t>
      </w:r>
      <w:r w:rsidR="00973FB1" w:rsidRPr="00712340">
        <w:rPr>
          <w:rFonts w:ascii="GHEA Grapalat" w:hAnsi="GHEA Grapalat" w:cs="Sylfaen"/>
          <w:sz w:val="20"/>
          <w:lang w:val="af-ZA"/>
        </w:rPr>
        <w:t xml:space="preserve"> </w:t>
      </w:r>
      <w:r w:rsidR="00973FB1" w:rsidRPr="00712340">
        <w:rPr>
          <w:rFonts w:ascii="GHEA Grapalat" w:hAnsi="GHEA Grapalat" w:cs="Sylfaen"/>
          <w:sz w:val="20"/>
          <w:lang w:val="hy-AM"/>
        </w:rPr>
        <w:t>են</w:t>
      </w:r>
      <w:r w:rsidR="00973FB1" w:rsidRPr="00712340">
        <w:rPr>
          <w:rFonts w:ascii="GHEA Grapalat" w:hAnsi="GHEA Grapalat" w:cs="Sylfaen"/>
          <w:sz w:val="20"/>
          <w:lang w:val="af-ZA"/>
        </w:rPr>
        <w:t>,</w:t>
      </w:r>
      <w:r w:rsidR="009B6D58" w:rsidRPr="00712340">
        <w:rPr>
          <w:rFonts w:ascii="GHEA Grapalat" w:hAnsi="GHEA Grapalat" w:cs="Sylfaen"/>
          <w:sz w:val="20"/>
          <w:lang w:val="af-ZA"/>
        </w:rPr>
        <w:t xml:space="preserve"> </w:t>
      </w:r>
      <w:r w:rsidR="009B6D58" w:rsidRPr="00712340">
        <w:rPr>
          <w:rFonts w:ascii="GHEA Grapalat" w:hAnsi="GHEA Grapalat" w:cs="Sylfaen"/>
          <w:sz w:val="20"/>
          <w:lang w:val="hy-AM"/>
        </w:rPr>
        <w:t>գնման</w:t>
      </w:r>
      <w:r w:rsidR="009B6D58" w:rsidRPr="00712340">
        <w:rPr>
          <w:rFonts w:ascii="GHEA Grapalat" w:hAnsi="GHEA Grapalat" w:cs="Sylfaen"/>
          <w:sz w:val="20"/>
          <w:lang w:val="af-ZA"/>
        </w:rPr>
        <w:t xml:space="preserve"> </w:t>
      </w:r>
      <w:r w:rsidR="009B6D58" w:rsidRPr="00712340">
        <w:rPr>
          <w:rFonts w:ascii="GHEA Grapalat" w:hAnsi="GHEA Grapalat" w:cs="Sylfaen"/>
          <w:sz w:val="20"/>
          <w:lang w:val="hy-AM"/>
        </w:rPr>
        <w:t>ընթացակարգը</w:t>
      </w:r>
      <w:r w:rsidR="009B6D58" w:rsidRPr="00712340">
        <w:rPr>
          <w:rFonts w:ascii="GHEA Grapalat" w:hAnsi="GHEA Grapalat" w:cs="Sylfaen"/>
          <w:sz w:val="20"/>
          <w:lang w:val="af-ZA"/>
        </w:rPr>
        <w:t xml:space="preserve"> </w:t>
      </w:r>
      <w:r w:rsidR="005A3DC6" w:rsidRPr="00712340">
        <w:rPr>
          <w:rFonts w:ascii="GHEA Grapalat" w:hAnsi="GHEA Grapalat" w:cs="Sylfaen"/>
          <w:sz w:val="20"/>
          <w:lang w:val="hy-AM"/>
        </w:rPr>
        <w:t>Օ</w:t>
      </w:r>
      <w:r w:rsidR="00973FB1" w:rsidRPr="00712340">
        <w:rPr>
          <w:rFonts w:ascii="GHEA Grapalat" w:hAnsi="GHEA Grapalat" w:cs="Sylfaen"/>
          <w:sz w:val="20"/>
          <w:lang w:val="hy-AM"/>
        </w:rPr>
        <w:t>րենքի</w:t>
      </w:r>
      <w:r w:rsidR="00973FB1" w:rsidRPr="00712340">
        <w:rPr>
          <w:rFonts w:ascii="GHEA Grapalat" w:hAnsi="GHEA Grapalat" w:cs="Sylfaen"/>
          <w:sz w:val="20"/>
          <w:lang w:val="af-ZA"/>
        </w:rPr>
        <w:t xml:space="preserve"> 37-</w:t>
      </w:r>
      <w:r w:rsidR="00973FB1" w:rsidRPr="00712340">
        <w:rPr>
          <w:rFonts w:ascii="GHEA Grapalat" w:hAnsi="GHEA Grapalat" w:cs="Sylfaen"/>
          <w:sz w:val="20"/>
          <w:lang w:val="hy-AM"/>
        </w:rPr>
        <w:t>րդ</w:t>
      </w:r>
      <w:r w:rsidR="00973FB1" w:rsidRPr="00712340">
        <w:rPr>
          <w:rFonts w:ascii="GHEA Grapalat" w:hAnsi="GHEA Grapalat" w:cs="Sylfaen"/>
          <w:sz w:val="20"/>
          <w:lang w:val="af-ZA"/>
        </w:rPr>
        <w:t xml:space="preserve"> </w:t>
      </w:r>
      <w:r w:rsidR="00973FB1" w:rsidRPr="00712340">
        <w:rPr>
          <w:rFonts w:ascii="GHEA Grapalat" w:hAnsi="GHEA Grapalat" w:cs="Sylfaen"/>
          <w:sz w:val="20"/>
          <w:lang w:val="hy-AM"/>
        </w:rPr>
        <w:t>հոդվածի</w:t>
      </w:r>
      <w:r w:rsidR="00973FB1" w:rsidRPr="00712340">
        <w:rPr>
          <w:rFonts w:ascii="GHEA Grapalat" w:hAnsi="GHEA Grapalat" w:cs="Sylfaen"/>
          <w:sz w:val="20"/>
          <w:lang w:val="af-ZA"/>
        </w:rPr>
        <w:t xml:space="preserve"> 1-</w:t>
      </w:r>
      <w:r w:rsidR="00973FB1" w:rsidRPr="00712340">
        <w:rPr>
          <w:rFonts w:ascii="GHEA Grapalat" w:hAnsi="GHEA Grapalat" w:cs="Sylfaen"/>
          <w:sz w:val="20"/>
          <w:lang w:val="hy-AM"/>
        </w:rPr>
        <w:t>ին</w:t>
      </w:r>
      <w:r w:rsidR="00973FB1" w:rsidRPr="00712340">
        <w:rPr>
          <w:rFonts w:ascii="GHEA Grapalat" w:hAnsi="GHEA Grapalat" w:cs="Sylfaen"/>
          <w:sz w:val="20"/>
          <w:lang w:val="af-ZA"/>
        </w:rPr>
        <w:t xml:space="preserve"> </w:t>
      </w:r>
      <w:r w:rsidR="00973FB1" w:rsidRPr="00712340">
        <w:rPr>
          <w:rFonts w:ascii="GHEA Grapalat" w:hAnsi="GHEA Grapalat" w:cs="Sylfaen"/>
          <w:sz w:val="20"/>
          <w:lang w:val="hy-AM"/>
        </w:rPr>
        <w:t>մասի</w:t>
      </w:r>
      <w:r w:rsidR="00973FB1" w:rsidRPr="00712340">
        <w:rPr>
          <w:rFonts w:ascii="GHEA Grapalat" w:hAnsi="GHEA Grapalat" w:cs="Sylfaen"/>
          <w:sz w:val="20"/>
          <w:lang w:val="af-ZA"/>
        </w:rPr>
        <w:t xml:space="preserve"> 1-</w:t>
      </w:r>
      <w:r w:rsidR="00973FB1" w:rsidRPr="00712340">
        <w:rPr>
          <w:rFonts w:ascii="GHEA Grapalat" w:hAnsi="GHEA Grapalat" w:cs="Sylfaen"/>
          <w:sz w:val="20"/>
          <w:lang w:val="hy-AM"/>
        </w:rPr>
        <w:t>ին</w:t>
      </w:r>
      <w:r w:rsidR="00973FB1" w:rsidRPr="00712340">
        <w:rPr>
          <w:rFonts w:ascii="GHEA Grapalat" w:hAnsi="GHEA Grapalat" w:cs="Sylfaen"/>
          <w:sz w:val="20"/>
          <w:lang w:val="af-ZA"/>
        </w:rPr>
        <w:t xml:space="preserve"> </w:t>
      </w:r>
      <w:r w:rsidR="00973FB1" w:rsidRPr="00712340">
        <w:rPr>
          <w:rFonts w:ascii="GHEA Grapalat" w:hAnsi="GHEA Grapalat" w:cs="Sylfaen"/>
          <w:sz w:val="20"/>
          <w:lang w:val="hy-AM"/>
        </w:rPr>
        <w:t>կետի</w:t>
      </w:r>
      <w:r w:rsidR="00973FB1" w:rsidRPr="00712340">
        <w:rPr>
          <w:rFonts w:ascii="GHEA Grapalat" w:hAnsi="GHEA Grapalat" w:cs="Sylfaen"/>
          <w:sz w:val="20"/>
          <w:lang w:val="af-ZA"/>
        </w:rPr>
        <w:t xml:space="preserve"> </w:t>
      </w:r>
      <w:r w:rsidR="00973FB1" w:rsidRPr="00712340">
        <w:rPr>
          <w:rFonts w:ascii="GHEA Grapalat" w:hAnsi="GHEA Grapalat" w:cs="Sylfaen"/>
          <w:sz w:val="20"/>
          <w:lang w:val="hy-AM"/>
        </w:rPr>
        <w:t>հիման</w:t>
      </w:r>
      <w:r w:rsidR="00973FB1" w:rsidRPr="00712340">
        <w:rPr>
          <w:rFonts w:ascii="GHEA Grapalat" w:hAnsi="GHEA Grapalat" w:cs="Sylfaen"/>
          <w:sz w:val="20"/>
          <w:lang w:val="af-ZA"/>
        </w:rPr>
        <w:t xml:space="preserve"> </w:t>
      </w:r>
      <w:r w:rsidR="00973FB1" w:rsidRPr="00712340">
        <w:rPr>
          <w:rFonts w:ascii="GHEA Grapalat" w:hAnsi="GHEA Grapalat" w:cs="Sylfaen"/>
          <w:sz w:val="20"/>
          <w:lang w:val="hy-AM"/>
        </w:rPr>
        <w:t>վրա</w:t>
      </w:r>
      <w:r w:rsidR="00973FB1" w:rsidRPr="00712340">
        <w:rPr>
          <w:rFonts w:ascii="GHEA Grapalat" w:hAnsi="GHEA Grapalat" w:cs="Sylfaen"/>
          <w:sz w:val="20"/>
          <w:lang w:val="af-ZA"/>
        </w:rPr>
        <w:t xml:space="preserve"> </w:t>
      </w:r>
      <w:r w:rsidR="009B6D58" w:rsidRPr="00712340">
        <w:rPr>
          <w:rFonts w:ascii="GHEA Grapalat" w:hAnsi="GHEA Grapalat" w:cs="Sylfaen"/>
          <w:sz w:val="20"/>
          <w:lang w:val="hy-AM"/>
        </w:rPr>
        <w:t>հայտարարվում</w:t>
      </w:r>
      <w:r w:rsidR="009B6D58" w:rsidRPr="00712340">
        <w:rPr>
          <w:rFonts w:ascii="GHEA Grapalat" w:hAnsi="GHEA Grapalat" w:cs="Sylfaen"/>
          <w:sz w:val="20"/>
          <w:lang w:val="af-ZA"/>
        </w:rPr>
        <w:t xml:space="preserve"> </w:t>
      </w:r>
      <w:r w:rsidR="009B6D58" w:rsidRPr="00712340">
        <w:rPr>
          <w:rFonts w:ascii="GHEA Grapalat" w:hAnsi="GHEA Grapalat" w:cs="Sylfaen"/>
          <w:sz w:val="20"/>
          <w:lang w:val="hy-AM"/>
        </w:rPr>
        <w:t>է</w:t>
      </w:r>
      <w:r w:rsidR="009B6D58" w:rsidRPr="00712340">
        <w:rPr>
          <w:rFonts w:ascii="GHEA Grapalat" w:hAnsi="GHEA Grapalat" w:cs="Sylfaen"/>
          <w:sz w:val="20"/>
          <w:lang w:val="af-ZA"/>
        </w:rPr>
        <w:t xml:space="preserve"> </w:t>
      </w:r>
      <w:r w:rsidR="009B6D58" w:rsidRPr="00712340">
        <w:rPr>
          <w:rFonts w:ascii="GHEA Grapalat" w:hAnsi="GHEA Grapalat" w:cs="Sylfaen"/>
          <w:sz w:val="20"/>
          <w:lang w:val="hy-AM"/>
        </w:rPr>
        <w:t>չկայացած</w:t>
      </w:r>
      <w:r w:rsidR="003D1FE3" w:rsidRPr="00712340">
        <w:rPr>
          <w:rFonts w:ascii="GHEA Grapalat" w:hAnsi="GHEA Grapalat" w:cs="Sylfaen"/>
          <w:sz w:val="20"/>
          <w:lang w:val="hy-AM"/>
        </w:rPr>
        <w:t>, բացառությամբ սույն ենթակետի «զ» պարբերությամբ նախատեսված դեպքի:</w:t>
      </w:r>
    </w:p>
    <w:p w:rsidR="00B514E8" w:rsidRPr="00712340" w:rsidRDefault="00FD2748" w:rsidP="00EF3662">
      <w:pPr>
        <w:ind w:firstLine="708"/>
        <w:jc w:val="both"/>
        <w:rPr>
          <w:rFonts w:ascii="GHEA Grapalat" w:hAnsi="GHEA Grapalat"/>
          <w:sz w:val="20"/>
          <w:szCs w:val="20"/>
          <w:lang w:val="hy-AM"/>
        </w:rPr>
      </w:pPr>
      <w:r w:rsidRPr="00712340">
        <w:rPr>
          <w:rFonts w:ascii="GHEA Grapalat" w:hAnsi="GHEA Grapalat"/>
          <w:sz w:val="20"/>
          <w:szCs w:val="20"/>
          <w:lang w:val="af-ZA"/>
        </w:rPr>
        <w:t>8</w:t>
      </w:r>
      <w:r w:rsidR="00C82BD2" w:rsidRPr="00712340">
        <w:rPr>
          <w:rFonts w:ascii="GHEA Grapalat" w:hAnsi="GHEA Grapalat"/>
          <w:sz w:val="20"/>
          <w:szCs w:val="20"/>
          <w:lang w:val="af-ZA"/>
        </w:rPr>
        <w:t>.</w:t>
      </w:r>
      <w:r w:rsidR="00733A58" w:rsidRPr="00712340">
        <w:rPr>
          <w:rFonts w:ascii="GHEA Grapalat" w:hAnsi="GHEA Grapalat"/>
          <w:sz w:val="20"/>
          <w:szCs w:val="20"/>
          <w:lang w:val="af-ZA"/>
        </w:rPr>
        <w:t>7</w:t>
      </w:r>
      <w:r w:rsidR="00E24EBF" w:rsidRPr="00712340">
        <w:rPr>
          <w:rFonts w:ascii="GHEA Grapalat" w:hAnsi="GHEA Grapalat"/>
          <w:sz w:val="20"/>
          <w:szCs w:val="20"/>
          <w:lang w:val="af-ZA"/>
        </w:rPr>
        <w:t xml:space="preserve"> </w:t>
      </w:r>
      <w:r w:rsidR="00753C9B" w:rsidRPr="00712340">
        <w:rPr>
          <w:rFonts w:ascii="GHEA Grapalat" w:hAnsi="GHEA Grapalat"/>
          <w:sz w:val="20"/>
          <w:szCs w:val="20"/>
          <w:lang w:val="af-ZA"/>
        </w:rPr>
        <w:t>Պ</w:t>
      </w:r>
      <w:r w:rsidR="00B514E8" w:rsidRPr="00712340">
        <w:rPr>
          <w:rFonts w:ascii="GHEA Grapalat" w:hAnsi="GHEA Grapalat"/>
          <w:sz w:val="20"/>
          <w:szCs w:val="20"/>
          <w:lang w:val="af-ZA"/>
        </w:rPr>
        <w:t xml:space="preserve">ահանջի դեպքում </w:t>
      </w:r>
      <w:r w:rsidR="00AD522C" w:rsidRPr="00712340">
        <w:rPr>
          <w:rFonts w:ascii="GHEA Grapalat" w:hAnsi="GHEA Grapalat"/>
          <w:sz w:val="20"/>
          <w:szCs w:val="20"/>
          <w:lang w:val="af-ZA"/>
        </w:rPr>
        <w:t xml:space="preserve">որևէ </w:t>
      </w:r>
      <w:r w:rsidR="007210AC" w:rsidRPr="00712340">
        <w:rPr>
          <w:rFonts w:ascii="GHEA Grapalat" w:hAnsi="GHEA Grapalat"/>
          <w:sz w:val="20"/>
          <w:szCs w:val="20"/>
          <w:lang w:val="af-ZA"/>
        </w:rPr>
        <w:t>մ</w:t>
      </w:r>
      <w:r w:rsidR="00B514E8" w:rsidRPr="00712340">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712340">
        <w:rPr>
          <w:rFonts w:ascii="GHEA Grapalat" w:hAnsi="GHEA Grapalat"/>
          <w:sz w:val="20"/>
          <w:szCs w:val="20"/>
          <w:lang w:val="af-ZA"/>
        </w:rPr>
        <w:t xml:space="preserve">այլ </w:t>
      </w:r>
      <w:r w:rsidR="007B36E4" w:rsidRPr="00712340">
        <w:rPr>
          <w:rFonts w:ascii="GHEA Grapalat" w:hAnsi="GHEA Grapalat"/>
          <w:sz w:val="20"/>
          <w:szCs w:val="20"/>
          <w:lang w:val="af-ZA"/>
        </w:rPr>
        <w:t>մ</w:t>
      </w:r>
      <w:r w:rsidR="00B514E8" w:rsidRPr="00712340">
        <w:rPr>
          <w:rFonts w:ascii="GHEA Grapalat" w:hAnsi="GHEA Grapalat"/>
          <w:sz w:val="20"/>
          <w:szCs w:val="20"/>
          <w:lang w:val="af-ZA"/>
        </w:rPr>
        <w:t>ասնակցին:</w:t>
      </w:r>
      <w:r w:rsidR="007B6811" w:rsidRPr="00712340">
        <w:rPr>
          <w:rFonts w:ascii="GHEA Grapalat" w:hAnsi="GHEA Grapalat"/>
          <w:sz w:val="20"/>
          <w:szCs w:val="20"/>
          <w:lang w:val="hy-AM"/>
        </w:rPr>
        <w:t xml:space="preserve"> </w:t>
      </w:r>
      <w:r w:rsidR="007B6811" w:rsidRPr="00712340">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712340">
        <w:rPr>
          <w:rFonts w:ascii="GHEA Grapalat" w:hAnsi="GHEA Grapalat"/>
          <w:sz w:val="20"/>
          <w:szCs w:val="20"/>
          <w:lang w:val="hy-AM"/>
        </w:rPr>
        <w:t xml:space="preserve">հայտում ներառված </w:t>
      </w:r>
      <w:r w:rsidR="007B6811" w:rsidRPr="00712340">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712340">
        <w:rPr>
          <w:rFonts w:ascii="GHEA Grapalat" w:hAnsi="GHEA Grapalat"/>
          <w:sz w:val="20"/>
          <w:szCs w:val="20"/>
          <w:lang w:val="af-ZA"/>
        </w:rPr>
        <w:t xml:space="preserve">հանձնաժողովի </w:t>
      </w:r>
      <w:r w:rsidR="007B6811" w:rsidRPr="00712340">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712340">
        <w:rPr>
          <w:rFonts w:ascii="GHEA Grapalat" w:hAnsi="GHEA Grapalat"/>
          <w:sz w:val="20"/>
          <w:szCs w:val="20"/>
          <w:lang w:val="hy-AM"/>
        </w:rPr>
        <w:t>:</w:t>
      </w:r>
    </w:p>
    <w:p w:rsidR="00116E47" w:rsidRPr="00712340" w:rsidRDefault="00A150A9" w:rsidP="00EF3662">
      <w:pPr>
        <w:pStyle w:val="norm"/>
        <w:spacing w:line="240" w:lineRule="auto"/>
        <w:rPr>
          <w:rFonts w:ascii="GHEA Grapalat" w:hAnsi="GHEA Grapalat" w:cs="Sylfaen"/>
          <w:sz w:val="20"/>
          <w:szCs w:val="24"/>
          <w:lang w:val="af-ZA" w:eastAsia="en-US"/>
        </w:rPr>
      </w:pPr>
      <w:r w:rsidRPr="00712340">
        <w:rPr>
          <w:rFonts w:ascii="GHEA Grapalat" w:hAnsi="GHEA Grapalat"/>
          <w:sz w:val="20"/>
          <w:lang w:val="af-ZA"/>
        </w:rPr>
        <w:t>8</w:t>
      </w:r>
      <w:r w:rsidR="002B121D" w:rsidRPr="00712340">
        <w:rPr>
          <w:rFonts w:ascii="GHEA Grapalat" w:hAnsi="GHEA Grapalat"/>
          <w:sz w:val="20"/>
          <w:lang w:val="af-ZA"/>
        </w:rPr>
        <w:t>.</w:t>
      </w:r>
      <w:r w:rsidR="00733A58" w:rsidRPr="00712340">
        <w:rPr>
          <w:rFonts w:ascii="GHEA Grapalat" w:hAnsi="GHEA Grapalat"/>
          <w:sz w:val="20"/>
          <w:lang w:val="af-ZA"/>
        </w:rPr>
        <w:t>8</w:t>
      </w:r>
      <w:r w:rsidR="002B121D" w:rsidRPr="00712340">
        <w:rPr>
          <w:rFonts w:ascii="GHEA Grapalat" w:hAnsi="GHEA Grapalat"/>
          <w:sz w:val="20"/>
          <w:lang w:val="af-ZA"/>
        </w:rPr>
        <w:t xml:space="preserve"> Եթե հայտերի բացման</w:t>
      </w:r>
      <w:r w:rsidR="00DE1C00" w:rsidRPr="00712340">
        <w:rPr>
          <w:rFonts w:ascii="GHEA Grapalat" w:hAnsi="GHEA Grapalat"/>
          <w:sz w:val="20"/>
          <w:lang w:val="hy-AM"/>
        </w:rPr>
        <w:t xml:space="preserve"> և գնահատման</w:t>
      </w:r>
      <w:r w:rsidR="002B121D" w:rsidRPr="00712340">
        <w:rPr>
          <w:rFonts w:ascii="GHEA Grapalat" w:hAnsi="GHEA Grapalat"/>
          <w:sz w:val="20"/>
          <w:lang w:val="af-ZA"/>
        </w:rPr>
        <w:t xml:space="preserve"> նիստի ընթացքում</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իրականացված</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գնահատման</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արդյուն</w:t>
      </w:r>
      <w:r w:rsidR="002B121D" w:rsidRPr="00712340">
        <w:rPr>
          <w:rFonts w:ascii="GHEA Grapalat" w:hAnsi="GHEA Grapalat" w:cs="Sylfaen"/>
          <w:sz w:val="20"/>
          <w:szCs w:val="24"/>
          <w:lang w:val="af-ZA" w:eastAsia="en-US"/>
        </w:rPr>
        <w:softHyphen/>
      </w:r>
      <w:r w:rsidR="002B121D" w:rsidRPr="00712340">
        <w:rPr>
          <w:rFonts w:ascii="GHEA Grapalat" w:hAnsi="GHEA Grapalat" w:cs="Sylfaen"/>
          <w:sz w:val="20"/>
          <w:szCs w:val="24"/>
          <w:lang w:val="hy-AM" w:eastAsia="en-US"/>
        </w:rPr>
        <w:t>քում</w:t>
      </w:r>
      <w:r w:rsidR="002B121D" w:rsidRPr="00712340">
        <w:rPr>
          <w:rFonts w:ascii="GHEA Grapalat" w:hAnsi="GHEA Grapalat" w:cs="Sylfaen"/>
          <w:sz w:val="20"/>
          <w:szCs w:val="24"/>
          <w:lang w:val="af-ZA" w:eastAsia="en-US"/>
        </w:rPr>
        <w:t xml:space="preserve"> </w:t>
      </w:r>
      <w:r w:rsidR="007210AC" w:rsidRPr="00712340">
        <w:rPr>
          <w:rFonts w:ascii="GHEA Grapalat" w:hAnsi="GHEA Grapalat" w:cs="Sylfaen"/>
          <w:sz w:val="20"/>
          <w:szCs w:val="24"/>
          <w:lang w:val="af-ZA" w:eastAsia="en-US"/>
        </w:rPr>
        <w:t>մ</w:t>
      </w:r>
      <w:r w:rsidR="00A24827" w:rsidRPr="00712340">
        <w:rPr>
          <w:rFonts w:ascii="GHEA Grapalat" w:hAnsi="GHEA Grapalat" w:cs="Sylfaen"/>
          <w:sz w:val="20"/>
          <w:szCs w:val="24"/>
          <w:lang w:val="af-ZA" w:eastAsia="en-US"/>
        </w:rPr>
        <w:t xml:space="preserve">ասնակցի </w:t>
      </w:r>
      <w:r w:rsidR="002B121D" w:rsidRPr="00712340">
        <w:rPr>
          <w:rFonts w:ascii="GHEA Grapalat" w:hAnsi="GHEA Grapalat" w:cs="Sylfaen"/>
          <w:sz w:val="20"/>
          <w:szCs w:val="24"/>
          <w:lang w:val="hy-AM" w:eastAsia="en-US"/>
        </w:rPr>
        <w:t>հայտում</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արձանագրվում</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են</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անհամապատասխանություններ՝</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հրավերի</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պահանջների</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նկատմամբ</w:t>
      </w:r>
      <w:r w:rsidR="002B121D" w:rsidRPr="00712340">
        <w:rPr>
          <w:rFonts w:ascii="GHEA Grapalat" w:hAnsi="GHEA Grapalat" w:cs="Sylfaen"/>
          <w:sz w:val="20"/>
          <w:szCs w:val="24"/>
          <w:lang w:val="af-ZA" w:eastAsia="en-US"/>
        </w:rPr>
        <w:t>,</w:t>
      </w:r>
      <w:bookmarkStart w:id="5" w:name="_Hlk9262487"/>
      <w:r w:rsidR="00476579" w:rsidRPr="00712340">
        <w:rPr>
          <w:rFonts w:ascii="GHEA Grapalat" w:hAnsi="GHEA Grapalat" w:cs="Sylfaen"/>
          <w:sz w:val="20"/>
          <w:szCs w:val="24"/>
          <w:lang w:val="hy-AM" w:eastAsia="en-US"/>
        </w:rPr>
        <w:t xml:space="preserve"> </w:t>
      </w:r>
      <w:bookmarkEnd w:id="5"/>
      <w:r w:rsidR="002B121D" w:rsidRPr="00712340">
        <w:rPr>
          <w:rFonts w:ascii="GHEA Grapalat" w:hAnsi="GHEA Grapalat" w:cs="Sylfaen"/>
          <w:sz w:val="20"/>
          <w:szCs w:val="24"/>
          <w:lang w:val="hy-AM" w:eastAsia="en-US"/>
        </w:rPr>
        <w:t>ապա</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հանձնաժողովը</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մեկ</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աշխատանքային</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օրով</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կասեցնում</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է</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նիստը</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իսկ</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հանձնաժողովի</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քարտուղարը</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նույն</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օրը</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դրա</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մասին</w:t>
      </w:r>
      <w:r w:rsidR="002B121D" w:rsidRPr="00712340">
        <w:rPr>
          <w:rFonts w:ascii="GHEA Grapalat" w:hAnsi="GHEA Grapalat" w:cs="Sylfaen"/>
          <w:sz w:val="20"/>
          <w:szCs w:val="24"/>
          <w:lang w:val="af-ZA" w:eastAsia="en-US"/>
        </w:rPr>
        <w:t xml:space="preserve"> </w:t>
      </w:r>
      <w:r w:rsidR="00B7535E" w:rsidRPr="00712340">
        <w:rPr>
          <w:rFonts w:ascii="GHEA Grapalat" w:hAnsi="GHEA Grapalat" w:cs="Sylfaen"/>
          <w:sz w:val="20"/>
          <w:szCs w:val="24"/>
          <w:lang w:val="af-ZA" w:eastAsia="en-US"/>
        </w:rPr>
        <w:t xml:space="preserve">էլեկտրոնային եղանակով </w:t>
      </w:r>
      <w:r w:rsidR="002B121D" w:rsidRPr="00712340">
        <w:rPr>
          <w:rFonts w:ascii="GHEA Grapalat" w:hAnsi="GHEA Grapalat" w:cs="Sylfaen"/>
          <w:sz w:val="20"/>
          <w:szCs w:val="24"/>
          <w:lang w:val="hy-AM" w:eastAsia="en-US"/>
        </w:rPr>
        <w:t>տեղեկացնում</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է</w:t>
      </w:r>
      <w:r w:rsidR="002B121D" w:rsidRPr="00712340">
        <w:rPr>
          <w:rFonts w:ascii="GHEA Grapalat" w:hAnsi="GHEA Grapalat" w:cs="Sylfaen"/>
          <w:sz w:val="20"/>
          <w:szCs w:val="24"/>
          <w:lang w:val="af-ZA" w:eastAsia="en-US"/>
        </w:rPr>
        <w:t xml:space="preserve"> </w:t>
      </w:r>
      <w:r w:rsidR="007210AC" w:rsidRPr="00712340">
        <w:rPr>
          <w:rFonts w:ascii="GHEA Grapalat" w:hAnsi="GHEA Grapalat" w:cs="Sylfaen"/>
          <w:sz w:val="20"/>
          <w:szCs w:val="24"/>
          <w:lang w:val="af-ZA" w:eastAsia="en-US"/>
        </w:rPr>
        <w:t>մ</w:t>
      </w:r>
      <w:r w:rsidR="002B121D" w:rsidRPr="00712340">
        <w:rPr>
          <w:rFonts w:ascii="GHEA Grapalat" w:hAnsi="GHEA Grapalat" w:cs="Sylfaen"/>
          <w:sz w:val="20"/>
          <w:szCs w:val="24"/>
          <w:lang w:val="hy-AM" w:eastAsia="en-US"/>
        </w:rPr>
        <w:t>ասնակցին՝</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առաջարկելով</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մինչև</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կասեցման</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ժամկետի</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ավարտը</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շտկել</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անհամապատասխանությունը</w:t>
      </w:r>
      <w:r w:rsidR="002B121D" w:rsidRPr="00712340">
        <w:rPr>
          <w:rFonts w:ascii="GHEA Grapalat" w:hAnsi="GHEA Grapalat" w:cs="Sylfaen"/>
          <w:sz w:val="20"/>
          <w:szCs w:val="24"/>
          <w:lang w:val="af-ZA" w:eastAsia="en-US"/>
        </w:rPr>
        <w:t>:</w:t>
      </w:r>
    </w:p>
    <w:p w:rsidR="002B121D" w:rsidRPr="00712340" w:rsidRDefault="002E0966" w:rsidP="00EF3662">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af-ZA" w:eastAsia="en-US"/>
        </w:rPr>
        <w:t>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w:t>
      </w:r>
      <w:r w:rsidR="00EF124E" w:rsidRPr="00712340">
        <w:rPr>
          <w:rFonts w:ascii="GHEA Grapalat" w:hAnsi="GHEA Grapalat" w:cs="Sylfaen"/>
          <w:sz w:val="20"/>
          <w:szCs w:val="24"/>
          <w:lang w:val="af-ZA" w:eastAsia="en-US"/>
        </w:rPr>
        <w:t>՝</w:t>
      </w:r>
      <w:r w:rsidRPr="00712340">
        <w:rPr>
          <w:rFonts w:ascii="GHEA Grapalat" w:hAnsi="GHEA Grapalat" w:cs="Sylfaen"/>
          <w:sz w:val="20"/>
          <w:szCs w:val="24"/>
          <w:lang w:val="af-ZA" w:eastAsia="en-US"/>
        </w:rPr>
        <w:t xml:space="preserve"> Օրենքի 6-րդ հոդվածի 1-ին մասի 2-րդ կետին բավարարելու մասին հայտով ներկայացված հավաստման իսկությունը:</w:t>
      </w:r>
      <w:r w:rsidR="00563192" w:rsidRPr="00712340">
        <w:rPr>
          <w:rFonts w:ascii="GHEA Grapalat" w:hAnsi="GHEA Grapalat" w:cs="Sylfaen"/>
          <w:sz w:val="20"/>
          <w:szCs w:val="24"/>
          <w:lang w:val="af-ZA" w:eastAsia="en-US"/>
        </w:rPr>
        <w:t xml:space="preserve">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w:t>
      </w:r>
      <w:r w:rsidR="00116E47" w:rsidRPr="00712340">
        <w:rPr>
          <w:rFonts w:ascii="GHEA Grapalat" w:hAnsi="GHEA Grapalat" w:cs="Sylfaen"/>
          <w:sz w:val="20"/>
          <w:szCs w:val="24"/>
          <w:lang w:val="hy-AM" w:eastAsia="en-US"/>
        </w:rPr>
        <w:t>Եթե անհամապատա</w:t>
      </w:r>
      <w:r w:rsidR="003D39F7" w:rsidRPr="00712340">
        <w:rPr>
          <w:rFonts w:ascii="GHEA Grapalat" w:hAnsi="GHEA Grapalat" w:cs="Sylfaen"/>
          <w:sz w:val="20"/>
          <w:szCs w:val="24"/>
          <w:lang w:val="hy-AM" w:eastAsia="en-US"/>
        </w:rPr>
        <w:t>ս</w:t>
      </w:r>
      <w:r w:rsidR="00116E47" w:rsidRPr="00712340">
        <w:rPr>
          <w:rFonts w:ascii="GHEA Grapalat" w:hAnsi="GHEA Grapalat" w:cs="Sylfaen"/>
          <w:sz w:val="20"/>
          <w:szCs w:val="24"/>
          <w:lang w:val="hy-AM" w:eastAsia="en-US"/>
        </w:rPr>
        <w:t>խանություն</w:t>
      </w:r>
      <w:r w:rsidR="003D39F7" w:rsidRPr="00712340">
        <w:rPr>
          <w:rFonts w:ascii="GHEA Grapalat" w:hAnsi="GHEA Grapalat" w:cs="Sylfaen"/>
          <w:sz w:val="20"/>
          <w:szCs w:val="24"/>
          <w:lang w:val="hy-AM" w:eastAsia="en-US"/>
        </w:rPr>
        <w:t>ն</w:t>
      </w:r>
      <w:r w:rsidR="00116E47" w:rsidRPr="00712340">
        <w:rPr>
          <w:rFonts w:ascii="GHEA Grapalat" w:hAnsi="GHEA Grapalat" w:cs="Sylfaen"/>
          <w:sz w:val="20"/>
          <w:szCs w:val="24"/>
          <w:lang w:val="hy-AM" w:eastAsia="en-US"/>
        </w:rPr>
        <w:t xml:space="preserve"> արձանագրվել է ՀՀ պետական եկամուտների կոմիտեից ստացված տեղեկատվության</w:t>
      </w:r>
      <w:r w:rsidR="00EF124E" w:rsidRPr="00712340">
        <w:rPr>
          <w:rFonts w:ascii="GHEA Grapalat" w:hAnsi="GHEA Grapalat" w:cs="Sylfaen"/>
          <w:sz w:val="20"/>
          <w:szCs w:val="24"/>
          <w:lang w:val="hy-AM" w:eastAsia="en-US"/>
        </w:rPr>
        <w:t xml:space="preserve"> </w:t>
      </w:r>
      <w:r w:rsidR="00116E47" w:rsidRPr="00712340">
        <w:rPr>
          <w:rFonts w:ascii="GHEA Grapalat" w:hAnsi="GHEA Grapalat" w:cs="Sylfaen"/>
          <w:sz w:val="20"/>
          <w:szCs w:val="24"/>
          <w:lang w:val="hy-AM" w:eastAsia="en-US"/>
        </w:rPr>
        <w:t xml:space="preserve">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w:t>
      </w:r>
      <w:r w:rsidR="00873E83" w:rsidRPr="00712340">
        <w:rPr>
          <w:rFonts w:ascii="GHEA Grapalat" w:hAnsi="GHEA Grapalat" w:cs="Sylfaen"/>
          <w:sz w:val="20"/>
          <w:szCs w:val="24"/>
          <w:lang w:val="hy-AM" w:eastAsia="en-US"/>
        </w:rPr>
        <w:t>հայտի գն</w:t>
      </w:r>
      <w:r w:rsidR="00563192" w:rsidRPr="00712340">
        <w:rPr>
          <w:rFonts w:ascii="GHEA Grapalat" w:hAnsi="GHEA Grapalat" w:cs="Sylfaen"/>
          <w:sz w:val="20"/>
          <w:szCs w:val="24"/>
          <w:lang w:eastAsia="en-US"/>
        </w:rPr>
        <w:t>ա</w:t>
      </w:r>
      <w:r w:rsidR="00873E83" w:rsidRPr="00712340">
        <w:rPr>
          <w:rFonts w:ascii="GHEA Grapalat" w:hAnsi="GHEA Grapalat" w:cs="Sylfaen"/>
          <w:sz w:val="20"/>
          <w:szCs w:val="24"/>
          <w:lang w:val="hy-AM" w:eastAsia="en-US"/>
        </w:rPr>
        <w:t xml:space="preserve">հատման ընթացքում </w:t>
      </w:r>
      <w:r w:rsidR="00116E47" w:rsidRPr="00712340">
        <w:rPr>
          <w:rFonts w:ascii="GHEA Grapalat" w:hAnsi="GHEA Grapalat" w:cs="Sylfaen"/>
          <w:sz w:val="20"/>
          <w:szCs w:val="24"/>
          <w:lang w:val="hy-AM" w:eastAsia="en-US"/>
        </w:rPr>
        <w:t xml:space="preserve">հայտնաբերված </w:t>
      </w:r>
      <w:r w:rsidR="00873E83" w:rsidRPr="00712340">
        <w:rPr>
          <w:rFonts w:ascii="GHEA Grapalat" w:hAnsi="GHEA Grapalat" w:cs="Sylfaen"/>
          <w:sz w:val="20"/>
          <w:szCs w:val="24"/>
          <w:lang w:val="hy-AM" w:eastAsia="en-US"/>
        </w:rPr>
        <w:t xml:space="preserve">բոլոր </w:t>
      </w:r>
      <w:r w:rsidR="00116E47" w:rsidRPr="00712340">
        <w:rPr>
          <w:rFonts w:ascii="GHEA Grapalat" w:hAnsi="GHEA Grapalat" w:cs="Sylfaen"/>
          <w:sz w:val="20"/>
          <w:szCs w:val="24"/>
          <w:lang w:val="hy-AM" w:eastAsia="en-US"/>
        </w:rPr>
        <w:t>անհամապատասխանությունները:</w:t>
      </w:r>
      <w:r w:rsidR="002B121D" w:rsidRPr="00712340">
        <w:rPr>
          <w:rFonts w:ascii="GHEA Grapalat" w:hAnsi="GHEA Grapalat" w:cs="Sylfaen"/>
          <w:sz w:val="20"/>
          <w:szCs w:val="24"/>
          <w:lang w:val="hy-AM" w:eastAsia="en-US"/>
        </w:rPr>
        <w:t xml:space="preserve">   </w:t>
      </w:r>
    </w:p>
    <w:p w:rsidR="00FC31D8" w:rsidRPr="00712340" w:rsidRDefault="00A150A9" w:rsidP="00EF3662">
      <w:pPr>
        <w:pStyle w:val="norm"/>
        <w:spacing w:line="240" w:lineRule="auto"/>
        <w:ind w:firstLine="567"/>
        <w:rPr>
          <w:rFonts w:ascii="GHEA Grapalat" w:hAnsi="GHEA Grapalat" w:cs="Sylfaen"/>
          <w:sz w:val="20"/>
          <w:szCs w:val="24"/>
          <w:lang w:val="hy-AM" w:eastAsia="en-US"/>
        </w:rPr>
      </w:pPr>
      <w:r w:rsidRPr="00712340">
        <w:rPr>
          <w:rFonts w:ascii="GHEA Grapalat" w:hAnsi="GHEA Grapalat" w:cs="Sylfaen"/>
          <w:sz w:val="20"/>
          <w:szCs w:val="24"/>
          <w:lang w:val="af-ZA" w:eastAsia="en-US"/>
        </w:rPr>
        <w:t>8</w:t>
      </w:r>
      <w:r w:rsidR="002B121D" w:rsidRPr="00712340">
        <w:rPr>
          <w:rFonts w:ascii="GHEA Grapalat" w:hAnsi="GHEA Grapalat" w:cs="Sylfaen"/>
          <w:sz w:val="20"/>
          <w:szCs w:val="24"/>
          <w:lang w:val="af-ZA" w:eastAsia="en-US"/>
        </w:rPr>
        <w:t>.</w:t>
      </w:r>
      <w:r w:rsidR="00733A58" w:rsidRPr="00712340">
        <w:rPr>
          <w:rFonts w:ascii="GHEA Grapalat" w:hAnsi="GHEA Grapalat" w:cs="Sylfaen"/>
          <w:sz w:val="20"/>
          <w:szCs w:val="24"/>
          <w:lang w:val="af-ZA" w:eastAsia="en-US"/>
        </w:rPr>
        <w:t>9</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Եթե</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սույն</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հրավերի</w:t>
      </w:r>
      <w:r w:rsidR="002B121D" w:rsidRPr="00712340">
        <w:rPr>
          <w:rFonts w:ascii="GHEA Grapalat" w:hAnsi="GHEA Grapalat" w:cs="Sylfaen"/>
          <w:sz w:val="20"/>
          <w:szCs w:val="24"/>
          <w:lang w:val="af-ZA" w:eastAsia="en-US"/>
        </w:rPr>
        <w:t xml:space="preserve"> </w:t>
      </w:r>
      <w:r w:rsidR="009A171D" w:rsidRPr="00712340">
        <w:rPr>
          <w:rFonts w:ascii="GHEA Grapalat" w:hAnsi="GHEA Grapalat" w:cs="Sylfaen"/>
          <w:sz w:val="20"/>
          <w:szCs w:val="24"/>
          <w:lang w:val="af-ZA" w:eastAsia="en-US"/>
        </w:rPr>
        <w:t>8</w:t>
      </w:r>
      <w:r w:rsidR="002B121D" w:rsidRPr="00712340">
        <w:rPr>
          <w:rFonts w:ascii="GHEA Grapalat" w:hAnsi="GHEA Grapalat" w:cs="Sylfaen"/>
          <w:sz w:val="20"/>
          <w:szCs w:val="24"/>
          <w:lang w:val="af-ZA" w:eastAsia="en-US"/>
        </w:rPr>
        <w:t>.</w:t>
      </w:r>
      <w:r w:rsidR="00733A58" w:rsidRPr="00712340">
        <w:rPr>
          <w:rFonts w:ascii="GHEA Grapalat" w:hAnsi="GHEA Grapalat" w:cs="Sylfaen"/>
          <w:sz w:val="20"/>
          <w:szCs w:val="24"/>
          <w:lang w:val="af-ZA" w:eastAsia="en-US"/>
        </w:rPr>
        <w:t>8</w:t>
      </w:r>
      <w:r w:rsidR="004E6A12" w:rsidRPr="00712340">
        <w:rPr>
          <w:rFonts w:ascii="GHEA Grapalat" w:hAnsi="GHEA Grapalat" w:cs="Sylfaen"/>
          <w:sz w:val="20"/>
          <w:szCs w:val="24"/>
          <w:lang w:val="af-ZA" w:eastAsia="en-US"/>
        </w:rPr>
        <w:t>-</w:t>
      </w:r>
      <w:r w:rsidR="004E6A12" w:rsidRPr="00712340">
        <w:rPr>
          <w:rFonts w:ascii="GHEA Grapalat" w:hAnsi="GHEA Grapalat" w:cs="Sylfaen"/>
          <w:sz w:val="20"/>
          <w:szCs w:val="24"/>
          <w:lang w:val="hy-AM" w:eastAsia="en-US"/>
        </w:rPr>
        <w:t>րդ</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կետով</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սահմանված</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ժամկետում</w:t>
      </w:r>
      <w:r w:rsidR="002B121D" w:rsidRPr="00712340">
        <w:rPr>
          <w:rFonts w:ascii="GHEA Grapalat" w:hAnsi="GHEA Grapalat" w:cs="Sylfaen"/>
          <w:sz w:val="20"/>
          <w:szCs w:val="24"/>
          <w:lang w:val="af-ZA" w:eastAsia="en-US"/>
        </w:rPr>
        <w:t xml:space="preserve"> </w:t>
      </w:r>
      <w:r w:rsidR="009A171D" w:rsidRPr="00712340">
        <w:rPr>
          <w:rFonts w:ascii="GHEA Grapalat" w:hAnsi="GHEA Grapalat" w:cs="Sylfaen"/>
          <w:sz w:val="20"/>
          <w:szCs w:val="24"/>
          <w:lang w:val="af-ZA" w:eastAsia="en-US"/>
        </w:rPr>
        <w:t>մ</w:t>
      </w:r>
      <w:r w:rsidR="002B121D" w:rsidRPr="00712340">
        <w:rPr>
          <w:rFonts w:ascii="GHEA Grapalat" w:hAnsi="GHEA Grapalat" w:cs="Sylfaen"/>
          <w:sz w:val="20"/>
          <w:szCs w:val="24"/>
          <w:lang w:val="hy-AM" w:eastAsia="en-US"/>
        </w:rPr>
        <w:t>ասնակիցը</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շտկում</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է</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արձանագրված</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անհամապատասխանությունը</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ապա</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վերջին</w:t>
      </w:r>
      <w:r w:rsidR="009A05AC" w:rsidRPr="00712340">
        <w:rPr>
          <w:rFonts w:ascii="GHEA Grapalat" w:hAnsi="GHEA Grapalat" w:cs="Sylfaen"/>
          <w:sz w:val="20"/>
          <w:szCs w:val="24"/>
          <w:lang w:val="hy-AM" w:eastAsia="en-US"/>
        </w:rPr>
        <w:t>ի</w:t>
      </w:r>
      <w:r w:rsidR="002B121D" w:rsidRPr="00712340">
        <w:rPr>
          <w:rFonts w:ascii="GHEA Grapalat" w:hAnsi="GHEA Grapalat" w:cs="Sylfaen"/>
          <w:sz w:val="20"/>
          <w:szCs w:val="24"/>
          <w:lang w:val="hy-AM" w:eastAsia="en-US"/>
        </w:rPr>
        <w:t>ս</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հայտը</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գնահատվում</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է</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բավարար</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Հակառակ</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դեպքում</w:t>
      </w:r>
      <w:r w:rsidR="00D14B02" w:rsidRPr="00712340">
        <w:rPr>
          <w:rFonts w:ascii="GHEA Grapalat" w:hAnsi="GHEA Grapalat" w:cs="Sylfaen"/>
          <w:sz w:val="20"/>
          <w:szCs w:val="24"/>
          <w:lang w:val="hy-AM" w:eastAsia="en-US"/>
        </w:rPr>
        <w:t xml:space="preserve"> տվյալ մասնակցի</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հայտը</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գնահատվում</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է</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անբավարար</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և</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մերժվում</w:t>
      </w:r>
      <w:r w:rsidR="009A05AC" w:rsidRPr="00712340">
        <w:rPr>
          <w:rFonts w:ascii="GHEA Grapalat" w:hAnsi="GHEA Grapalat" w:cs="Sylfaen"/>
          <w:sz w:val="20"/>
          <w:szCs w:val="24"/>
          <w:lang w:val="af-ZA" w:eastAsia="en-US"/>
        </w:rPr>
        <w:t xml:space="preserve"> </w:t>
      </w:r>
      <w:r w:rsidR="009A05AC" w:rsidRPr="00712340">
        <w:rPr>
          <w:rFonts w:ascii="GHEA Grapalat" w:hAnsi="GHEA Grapalat" w:cs="Sylfaen"/>
          <w:sz w:val="20"/>
          <w:szCs w:val="24"/>
          <w:lang w:val="hy-AM" w:eastAsia="en-US"/>
        </w:rPr>
        <w:t>է</w:t>
      </w:r>
      <w:r w:rsidR="00733A58" w:rsidRPr="00E81BDB">
        <w:rPr>
          <w:rFonts w:ascii="GHEA Grapalat" w:hAnsi="GHEA Grapalat" w:cs="Sylfaen"/>
          <w:sz w:val="20"/>
          <w:szCs w:val="24"/>
          <w:lang w:val="hy-AM" w:eastAsia="en-US"/>
        </w:rPr>
        <w:t>,</w:t>
      </w:r>
      <w:r w:rsidR="00D14B02" w:rsidRPr="00712340">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2B121D" w:rsidRPr="00712340" w:rsidRDefault="00FC31D8" w:rsidP="00EF3662">
      <w:pPr>
        <w:pStyle w:val="norm"/>
        <w:spacing w:line="240" w:lineRule="auto"/>
        <w:ind w:firstLine="567"/>
        <w:rPr>
          <w:rFonts w:ascii="GHEA Grapalat" w:hAnsi="GHEA Grapalat" w:cs="Sylfaen"/>
          <w:sz w:val="20"/>
          <w:szCs w:val="24"/>
          <w:lang w:val="hy-AM" w:eastAsia="en-US"/>
        </w:rPr>
      </w:pPr>
      <w:r w:rsidRPr="00712340">
        <w:rPr>
          <w:rFonts w:ascii="GHEA Grapalat" w:hAnsi="GHEA Grapalat" w:cs="Sylfaen"/>
          <w:sz w:val="20"/>
          <w:szCs w:val="24"/>
          <w:lang w:val="hy-AM" w:eastAsia="en-US"/>
        </w:rPr>
        <w:t>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w:t>
      </w:r>
      <w:r w:rsidR="002B121D" w:rsidRPr="00712340">
        <w:rPr>
          <w:rFonts w:ascii="GHEA Grapalat" w:hAnsi="GHEA Grapalat" w:cs="Sylfaen"/>
          <w:sz w:val="20"/>
          <w:szCs w:val="24"/>
          <w:lang w:val="hy-AM" w:eastAsia="en-US"/>
        </w:rPr>
        <w:t xml:space="preserve">:  </w:t>
      </w:r>
    </w:p>
    <w:p w:rsidR="005E0E50" w:rsidRPr="00712340" w:rsidRDefault="00A150A9" w:rsidP="00EF3662">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rPr>
        <w:t>8</w:t>
      </w:r>
      <w:r w:rsidR="002B121D" w:rsidRPr="00712340">
        <w:rPr>
          <w:rFonts w:ascii="GHEA Grapalat" w:hAnsi="GHEA Grapalat" w:cs="Sylfaen"/>
          <w:szCs w:val="24"/>
        </w:rPr>
        <w:t>.</w:t>
      </w:r>
      <w:r w:rsidR="00733A58" w:rsidRPr="00712340">
        <w:rPr>
          <w:rFonts w:ascii="GHEA Grapalat" w:hAnsi="GHEA Grapalat" w:cs="Sylfaen"/>
          <w:szCs w:val="24"/>
        </w:rPr>
        <w:t>10</w:t>
      </w:r>
      <w:r w:rsidR="002B121D" w:rsidRPr="00712340">
        <w:rPr>
          <w:rFonts w:ascii="GHEA Grapalat" w:hAnsi="GHEA Grapalat" w:cs="Sylfaen"/>
          <w:szCs w:val="24"/>
        </w:rPr>
        <w:t xml:space="preserve"> </w:t>
      </w:r>
      <w:r w:rsidR="00CA4AB2" w:rsidRPr="00712340">
        <w:rPr>
          <w:rFonts w:ascii="GHEA Grapalat" w:hAnsi="GHEA Grapalat" w:cs="Sylfaen"/>
          <w:szCs w:val="24"/>
          <w:lang w:val="hy-AM"/>
        </w:rPr>
        <w:t>Հ</w:t>
      </w:r>
      <w:r w:rsidR="005E0E50" w:rsidRPr="00712340">
        <w:rPr>
          <w:rFonts w:ascii="GHEA Grapalat" w:hAnsi="GHEA Grapalat" w:cs="Sylfaen"/>
          <w:szCs w:val="24"/>
          <w:lang w:val="hy-AM"/>
        </w:rPr>
        <w:t>անձնաժողովի</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անդամը</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կամ</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քարտուղարը</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չի</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կարող</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մասնակցել</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հանձնաժողովի</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աշխատանքներին</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եթե</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հայտերի</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բացման</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նիստ</w:t>
      </w:r>
      <w:r w:rsidR="00CA4AB2" w:rsidRPr="00712340">
        <w:rPr>
          <w:rFonts w:ascii="GHEA Grapalat" w:hAnsi="GHEA Grapalat" w:cs="Sylfaen"/>
          <w:szCs w:val="24"/>
          <w:lang w:val="hy-AM"/>
        </w:rPr>
        <w:t>ում</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պարզվում</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է</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որ</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վերջիններիս</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կողմից</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հիմնադրված</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կամ</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բաժնեմաս</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փայաբաժին</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ունեցող</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կազմակերպությունը</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կամ</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իրենց</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մերձավոր</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ազգակցությամբ</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կամ</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խնամիությամբ</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կապված</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անձը</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ծնող</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ամուսին</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երեխա</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եղբայր</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քույր</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ինչպես</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նաև</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ամուսնու</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ծնող</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երեխա</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եղբայր</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կամ</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քույր</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կամ</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այդ</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անձի</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կողմից</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հիմնադրված</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կամ</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բաժնեմաս</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փայաբաժին</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ունեցող</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կազմակերպությունը</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տվյալ</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ընթացակարգին</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մասնակցելու</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համար</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ներկայացրել</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է</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հայտ</w:t>
      </w:r>
      <w:r w:rsidR="005E0E50" w:rsidRPr="00712340">
        <w:rPr>
          <w:rFonts w:ascii="GHEA Grapalat" w:hAnsi="GHEA Grapalat" w:cs="Sylfaen"/>
          <w:szCs w:val="24"/>
        </w:rPr>
        <w:t>:</w:t>
      </w:r>
      <w:r w:rsidR="00E90FD0" w:rsidRPr="00712340">
        <w:rPr>
          <w:rFonts w:ascii="GHEA Grapalat" w:hAnsi="GHEA Grapalat" w:cs="Sylfaen"/>
          <w:szCs w:val="24"/>
          <w:lang w:val="hy-AM"/>
        </w:rPr>
        <w:t xml:space="preserve"> Եթե</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առկա</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է</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սույն</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կետով</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նախատեսված</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պայմանը</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ապա</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հայտերի</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բացման</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նիստից</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անմիջապես</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հետո</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տվյալ</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ընթացակարգի</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առնչությամբ</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շահերի</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բախում</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ունեցող</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հանձնաժողովի</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անդամը</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կամ</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քարտուղարը</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ինքնաբացարկ</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է</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հայտնում</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տվյալ</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ընթացակարգից</w:t>
      </w:r>
      <w:r w:rsidR="00E90FD0" w:rsidRPr="00712340">
        <w:rPr>
          <w:rFonts w:ascii="GHEA Grapalat" w:hAnsi="GHEA Grapalat" w:cs="Sylfaen"/>
          <w:szCs w:val="24"/>
        </w:rPr>
        <w:t xml:space="preserve">: </w:t>
      </w:r>
    </w:p>
    <w:p w:rsidR="00E65F37" w:rsidRPr="00712340" w:rsidRDefault="00A150A9" w:rsidP="00D571F0">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lang w:val="hy-AM"/>
        </w:rPr>
        <w:t>8</w:t>
      </w:r>
      <w:r w:rsidR="005E0E50" w:rsidRPr="00712340">
        <w:rPr>
          <w:rFonts w:ascii="GHEA Grapalat" w:hAnsi="GHEA Grapalat" w:cs="Sylfaen"/>
          <w:szCs w:val="24"/>
          <w:lang w:val="hy-AM"/>
        </w:rPr>
        <w:t>.</w:t>
      </w:r>
      <w:r w:rsidR="00733A58" w:rsidRPr="00E81BDB">
        <w:rPr>
          <w:rFonts w:ascii="GHEA Grapalat" w:hAnsi="GHEA Grapalat" w:cs="Sylfaen"/>
          <w:szCs w:val="24"/>
          <w:lang w:val="hy-AM"/>
        </w:rPr>
        <w:t>11</w:t>
      </w:r>
      <w:r w:rsidR="005E0E50" w:rsidRPr="00712340">
        <w:rPr>
          <w:rFonts w:ascii="GHEA Grapalat" w:hAnsi="GHEA Grapalat" w:cs="Sylfaen"/>
          <w:szCs w:val="24"/>
          <w:lang w:val="hy-AM"/>
        </w:rPr>
        <w:t xml:space="preserve"> </w:t>
      </w:r>
      <w:r w:rsidR="00EA58C8" w:rsidRPr="00712340">
        <w:rPr>
          <w:rFonts w:ascii="GHEA Grapalat" w:hAnsi="GHEA Grapalat" w:cs="Sylfaen"/>
          <w:szCs w:val="24"/>
          <w:lang w:val="es-ES"/>
        </w:rPr>
        <w:t xml:space="preserve">Հայտերը բացվելուց </w:t>
      </w:r>
      <w:r w:rsidR="007A3F75" w:rsidRPr="00712340">
        <w:rPr>
          <w:rFonts w:ascii="GHEA Grapalat" w:hAnsi="GHEA Grapalat" w:cs="Sylfaen"/>
          <w:szCs w:val="24"/>
          <w:lang w:val="es-ES"/>
        </w:rPr>
        <w:t xml:space="preserve">և գնահատվելուց հետո </w:t>
      </w:r>
      <w:r w:rsidR="00EA58C8" w:rsidRPr="00712340">
        <w:rPr>
          <w:rFonts w:ascii="GHEA Grapalat" w:hAnsi="GHEA Grapalat" w:cs="Sylfaen"/>
          <w:szCs w:val="24"/>
          <w:lang w:val="es-ES"/>
        </w:rPr>
        <w:t>հետո կազմվում է արձանագրություն`</w:t>
      </w:r>
      <w:r w:rsidR="00EA58C8" w:rsidRPr="00712340">
        <w:rPr>
          <w:rFonts w:ascii="GHEA Grapalat" w:hAnsi="GHEA Grapalat" w:cs="Sylfaen"/>
        </w:rPr>
        <w:t xml:space="preserve"> գնումների մասին ՀՀ օրենսդրությամբ սահմանված կարգով</w:t>
      </w:r>
      <w:r w:rsidR="00EA58C8" w:rsidRPr="00712340">
        <w:rPr>
          <w:rFonts w:ascii="GHEA Grapalat" w:hAnsi="GHEA Grapalat" w:cs="Sylfaen"/>
          <w:lang w:val="hy-AM"/>
        </w:rPr>
        <w:t>:</w:t>
      </w:r>
      <w:r w:rsidR="00D571F0" w:rsidRPr="00712340">
        <w:rPr>
          <w:rFonts w:ascii="GHEA Grapalat" w:hAnsi="GHEA Grapalat" w:cs="Sylfaen"/>
          <w:lang w:val="hy-AM"/>
        </w:rPr>
        <w:t xml:space="preserve"> </w:t>
      </w:r>
      <w:r w:rsidR="00F025FC" w:rsidRPr="00712340">
        <w:rPr>
          <w:rFonts w:ascii="GHEA Grapalat" w:hAnsi="GHEA Grapalat" w:cs="Sylfaen"/>
          <w:lang w:val="hy-AM"/>
        </w:rPr>
        <w:t>Ընդ որում հանձնաժողովի նիստի արձանագր</w:t>
      </w:r>
      <w:r w:rsidR="007A3F75" w:rsidRPr="00712340">
        <w:rPr>
          <w:rFonts w:ascii="GHEA Grapalat" w:hAnsi="GHEA Grapalat" w:cs="Sylfaen"/>
          <w:lang w:val="hy-AM"/>
        </w:rPr>
        <w:t>ու</w:t>
      </w:r>
      <w:r w:rsidR="00F025FC" w:rsidRPr="00712340">
        <w:rPr>
          <w:rFonts w:ascii="GHEA Grapalat" w:hAnsi="GHEA Grapalat" w:cs="Sylfaen"/>
          <w:lang w:val="hy-AM"/>
        </w:rPr>
        <w:t>թյ</w:t>
      </w:r>
      <w:r w:rsidR="007A3F75" w:rsidRPr="00712340">
        <w:rPr>
          <w:rFonts w:ascii="GHEA Grapalat" w:hAnsi="GHEA Grapalat" w:cs="Sylfaen"/>
          <w:lang w:val="hy-AM"/>
        </w:rPr>
        <w:t>ա</w:t>
      </w:r>
      <w:r w:rsidR="00F025FC" w:rsidRPr="0071234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712340">
        <w:rPr>
          <w:rFonts w:ascii="GHEA Grapalat" w:hAnsi="GHEA Grapalat" w:cs="Sylfaen"/>
          <w:lang w:val="hy-AM"/>
        </w:rPr>
        <w:t xml:space="preserve"> </w:t>
      </w:r>
      <w:r w:rsidR="007A3F75" w:rsidRPr="00712340">
        <w:rPr>
          <w:rFonts w:ascii="GHEA Grapalat" w:hAnsi="GHEA Grapalat" w:cs="Sylfaen"/>
          <w:szCs w:val="24"/>
          <w:lang w:val="hy-AM"/>
        </w:rPr>
        <w:t>Արձանագրությունն</w:t>
      </w:r>
      <w:r w:rsidR="007A3F75" w:rsidRPr="00712340">
        <w:rPr>
          <w:rFonts w:ascii="GHEA Grapalat" w:hAnsi="GHEA Grapalat" w:cs="Sylfaen"/>
          <w:szCs w:val="24"/>
        </w:rPr>
        <w:t xml:space="preserve"> </w:t>
      </w:r>
      <w:r w:rsidR="007A3F75" w:rsidRPr="00712340">
        <w:rPr>
          <w:rFonts w:ascii="GHEA Grapalat" w:hAnsi="GHEA Grapalat" w:cs="Sylfaen"/>
          <w:szCs w:val="24"/>
          <w:lang w:val="hy-AM"/>
        </w:rPr>
        <w:t>ստորագրում</w:t>
      </w:r>
      <w:r w:rsidR="007A3F75" w:rsidRPr="00712340">
        <w:rPr>
          <w:rFonts w:ascii="GHEA Grapalat" w:hAnsi="GHEA Grapalat" w:cs="Sylfaen"/>
          <w:szCs w:val="24"/>
        </w:rPr>
        <w:t xml:space="preserve"> </w:t>
      </w:r>
      <w:r w:rsidR="007A3F75" w:rsidRPr="00712340">
        <w:rPr>
          <w:rFonts w:ascii="GHEA Grapalat" w:hAnsi="GHEA Grapalat" w:cs="Sylfaen"/>
          <w:szCs w:val="24"/>
          <w:lang w:val="hy-AM"/>
        </w:rPr>
        <w:t>են</w:t>
      </w:r>
      <w:r w:rsidR="007A3F75" w:rsidRPr="00712340">
        <w:rPr>
          <w:rFonts w:ascii="GHEA Grapalat" w:hAnsi="GHEA Grapalat" w:cs="Sylfaen"/>
          <w:szCs w:val="24"/>
        </w:rPr>
        <w:t xml:space="preserve"> </w:t>
      </w:r>
      <w:r w:rsidR="007A3F75" w:rsidRPr="00712340">
        <w:rPr>
          <w:rFonts w:ascii="GHEA Grapalat" w:hAnsi="GHEA Grapalat" w:cs="Sylfaen"/>
          <w:szCs w:val="24"/>
          <w:lang w:val="hy-AM"/>
        </w:rPr>
        <w:t>հանձնաժողովի</w:t>
      </w:r>
      <w:r w:rsidR="007A3F75" w:rsidRPr="00712340">
        <w:rPr>
          <w:rFonts w:ascii="GHEA Grapalat" w:hAnsi="GHEA Grapalat" w:cs="Sylfaen"/>
          <w:szCs w:val="24"/>
        </w:rPr>
        <w:t xml:space="preserve"> </w:t>
      </w:r>
      <w:r w:rsidR="007A3F75" w:rsidRPr="00712340">
        <w:rPr>
          <w:rFonts w:ascii="GHEA Grapalat" w:hAnsi="GHEA Grapalat" w:cs="Sylfaen"/>
          <w:szCs w:val="24"/>
          <w:lang w:val="hy-AM"/>
        </w:rPr>
        <w:t>նիստին</w:t>
      </w:r>
      <w:r w:rsidR="007A3F75" w:rsidRPr="00712340">
        <w:rPr>
          <w:rFonts w:ascii="GHEA Grapalat" w:hAnsi="GHEA Grapalat" w:cs="Sylfaen"/>
          <w:szCs w:val="24"/>
        </w:rPr>
        <w:t xml:space="preserve"> </w:t>
      </w:r>
      <w:r w:rsidR="007A3F75" w:rsidRPr="00712340">
        <w:rPr>
          <w:rFonts w:ascii="GHEA Grapalat" w:hAnsi="GHEA Grapalat" w:cs="Sylfaen"/>
          <w:szCs w:val="24"/>
          <w:lang w:val="hy-AM"/>
        </w:rPr>
        <w:t>ներկա</w:t>
      </w:r>
      <w:r w:rsidR="007A3F75" w:rsidRPr="00712340">
        <w:rPr>
          <w:rFonts w:ascii="GHEA Grapalat" w:hAnsi="GHEA Grapalat" w:cs="Sylfaen"/>
          <w:szCs w:val="24"/>
        </w:rPr>
        <w:t xml:space="preserve"> </w:t>
      </w:r>
      <w:r w:rsidR="007A3F75" w:rsidRPr="00712340">
        <w:rPr>
          <w:rFonts w:ascii="GHEA Grapalat" w:hAnsi="GHEA Grapalat" w:cs="Sylfaen"/>
          <w:szCs w:val="24"/>
          <w:lang w:val="hy-AM"/>
        </w:rPr>
        <w:t>անդամները։</w:t>
      </w:r>
      <w:r w:rsidRPr="00950B4A">
        <w:rPr>
          <w:rFonts w:ascii="GHEA Grapalat" w:hAnsi="GHEA Grapalat" w:cs="Sylfaen"/>
          <w:szCs w:val="24"/>
          <w:lang w:val="hy-AM"/>
        </w:rPr>
        <w:t>8</w:t>
      </w:r>
      <w:r w:rsidR="005E2F4D" w:rsidRPr="00950B4A">
        <w:rPr>
          <w:rFonts w:ascii="GHEA Grapalat" w:hAnsi="GHEA Grapalat" w:cs="Sylfaen"/>
          <w:szCs w:val="24"/>
          <w:lang w:val="hy-AM"/>
        </w:rPr>
        <w:t>.</w:t>
      </w:r>
      <w:r w:rsidR="00733A58" w:rsidRPr="00950B4A">
        <w:rPr>
          <w:rFonts w:ascii="GHEA Grapalat" w:hAnsi="GHEA Grapalat" w:cs="Sylfaen"/>
          <w:szCs w:val="24"/>
          <w:lang w:val="hy-AM"/>
        </w:rPr>
        <w:t>12</w:t>
      </w:r>
      <w:r w:rsidR="00EA58C8" w:rsidRPr="00712340">
        <w:rPr>
          <w:rFonts w:ascii="GHEA Grapalat" w:hAnsi="GHEA Grapalat" w:cs="Sylfaen"/>
          <w:szCs w:val="24"/>
          <w:lang w:val="hy-AM"/>
        </w:rPr>
        <w:t xml:space="preserve"> </w:t>
      </w:r>
      <w:r w:rsidR="009A171D" w:rsidRPr="00712340">
        <w:rPr>
          <w:rFonts w:ascii="GHEA Grapalat" w:hAnsi="GHEA Grapalat" w:cs="Sylfaen"/>
          <w:szCs w:val="24"/>
        </w:rPr>
        <w:t>Հ</w:t>
      </w:r>
      <w:r w:rsidR="005E3501" w:rsidRPr="00712340">
        <w:rPr>
          <w:rFonts w:ascii="GHEA Grapalat" w:hAnsi="GHEA Grapalat" w:cs="Sylfaen"/>
          <w:szCs w:val="24"/>
        </w:rPr>
        <w:t xml:space="preserve">անձնաժողովի քարտուղարը </w:t>
      </w:r>
      <w:r w:rsidR="00E65F37" w:rsidRPr="00712340">
        <w:rPr>
          <w:rFonts w:ascii="GHEA Grapalat" w:hAnsi="GHEA Grapalat" w:cs="Sylfaen"/>
          <w:szCs w:val="24"/>
        </w:rPr>
        <w:t xml:space="preserve">հայտերի </w:t>
      </w:r>
      <w:r w:rsidR="00D11611" w:rsidRPr="00712340">
        <w:rPr>
          <w:rFonts w:ascii="GHEA Grapalat" w:hAnsi="GHEA Grapalat" w:cs="Sylfaen"/>
          <w:szCs w:val="24"/>
        </w:rPr>
        <w:t>բացման</w:t>
      </w:r>
      <w:r w:rsidR="006D5E0B" w:rsidRPr="00712340">
        <w:rPr>
          <w:rFonts w:ascii="GHEA Grapalat" w:hAnsi="GHEA Grapalat" w:cs="Sylfaen"/>
          <w:szCs w:val="24"/>
          <w:lang w:val="hy-AM"/>
        </w:rPr>
        <w:t xml:space="preserve"> և գնահատման</w:t>
      </w:r>
      <w:r w:rsidR="00D11611" w:rsidRPr="00712340">
        <w:rPr>
          <w:rFonts w:ascii="GHEA Grapalat" w:hAnsi="GHEA Grapalat" w:cs="Sylfaen"/>
          <w:szCs w:val="24"/>
        </w:rPr>
        <w:t xml:space="preserve"> նիստի ավարտից հետո ոչ ուշ քան</w:t>
      </w:r>
      <w:r w:rsidR="00D11611" w:rsidRPr="00712340">
        <w:rPr>
          <w:rFonts w:ascii="GHEA Grapalat" w:hAnsi="GHEA Grapalat" w:cs="Arial"/>
          <w:spacing w:val="-8"/>
          <w:sz w:val="24"/>
          <w:szCs w:val="24"/>
        </w:rPr>
        <w:t xml:space="preserve"> </w:t>
      </w:r>
      <w:r w:rsidR="00E65F37" w:rsidRPr="00712340">
        <w:rPr>
          <w:rFonts w:ascii="GHEA Grapalat" w:hAnsi="GHEA Grapalat" w:cs="Sylfaen"/>
          <w:szCs w:val="24"/>
        </w:rPr>
        <w:t xml:space="preserve"> հաջորդող աշխատանքային օրը` </w:t>
      </w:r>
    </w:p>
    <w:p w:rsidR="00C52CD8" w:rsidRDefault="00A24827" w:rsidP="00EF3662">
      <w:pPr>
        <w:pStyle w:val="BodyTextIndent2"/>
        <w:spacing w:line="240" w:lineRule="auto"/>
        <w:ind w:firstLine="567"/>
        <w:rPr>
          <w:rFonts w:ascii="GHEA Grapalat" w:hAnsi="GHEA Grapalat" w:cs="Sylfaen"/>
          <w:lang w:val="hy-AM"/>
        </w:rPr>
      </w:pPr>
      <w:r w:rsidRPr="00712340">
        <w:rPr>
          <w:rFonts w:ascii="GHEA Grapalat" w:hAnsi="GHEA Grapalat" w:cs="Sylfaen"/>
          <w:lang w:val="hy-AM"/>
        </w:rPr>
        <w:t>1) հայտերի բացման նիստի արձանագրության բնօրինակից արտատպված (սկանավորված) տարբերակը</w:t>
      </w:r>
      <w:r w:rsidR="009A30B4" w:rsidRPr="00712340">
        <w:rPr>
          <w:rFonts w:ascii="GHEA Grapalat" w:hAnsi="GHEA Grapalat" w:cs="Sylfaen"/>
          <w:lang w:val="hy-AM"/>
        </w:rPr>
        <w:t xml:space="preserve"> և սույն </w:t>
      </w:r>
      <w:r w:rsidR="00E30D12" w:rsidRPr="00712340">
        <w:rPr>
          <w:rFonts w:ascii="GHEA Grapalat" w:hAnsi="GHEA Grapalat" w:cs="Sylfaen"/>
          <w:lang w:val="hy-AM"/>
        </w:rPr>
        <w:t>հրավերի 1-ին մասի 3.5 կետում նշված</w:t>
      </w:r>
      <w:r w:rsidR="009A30B4" w:rsidRPr="00712340">
        <w:rPr>
          <w:rFonts w:ascii="GHEA Grapalat" w:hAnsi="GHEA Grapalat" w:cs="Sylfaen"/>
          <w:lang w:val="hy-AM"/>
        </w:rPr>
        <w:t xml:space="preserve"> հիմնավորումների քննարկման ամփոփաթերթը, որը պարունակում է </w:t>
      </w:r>
      <w:r w:rsidR="009A30B4" w:rsidRPr="00712340">
        <w:rPr>
          <w:rFonts w:ascii="GHEA Grapalat" w:hAnsi="GHEA Grapalat" w:cs="Sylfaen"/>
          <w:lang w:val="hy-AM"/>
        </w:rPr>
        <w:lastRenderedPageBreak/>
        <w:t xml:space="preserve">տեղեկություններ նաև հիմնավորումները ստանալու ամսաթվի և էլեկտրոնային փոստի հասցեների վերաբերյալ, </w:t>
      </w:r>
      <w:r w:rsidRPr="00712340">
        <w:rPr>
          <w:rFonts w:ascii="GHEA Grapalat" w:hAnsi="GHEA Grapalat" w:cs="Sylfaen"/>
          <w:lang w:val="hy-AM"/>
        </w:rPr>
        <w:t xml:space="preserve"> հրապարակում է տեղեկագրում</w:t>
      </w:r>
      <w:r w:rsidR="00902BB9" w:rsidRPr="0071234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712340" w:rsidRDefault="008B73CD" w:rsidP="00EF3662">
      <w:pPr>
        <w:pStyle w:val="BodyTextIndent2"/>
        <w:spacing w:line="240" w:lineRule="auto"/>
        <w:ind w:firstLine="567"/>
        <w:rPr>
          <w:rFonts w:ascii="GHEA Grapalat" w:hAnsi="GHEA Grapalat" w:cs="Sylfaen"/>
          <w:szCs w:val="24"/>
        </w:rPr>
      </w:pPr>
      <w:r w:rsidRPr="00712340">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712340">
        <w:rPr>
          <w:rFonts w:ascii="GHEA Grapalat" w:hAnsi="GHEA Grapalat" w:cs="Sylfaen"/>
          <w:szCs w:val="24"/>
        </w:rPr>
        <w:t>Հ</w:t>
      </w:r>
      <w:r w:rsidRPr="0071234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712340">
        <w:rPr>
          <w:rFonts w:ascii="GHEA Grapalat" w:hAnsi="GHEA Grapalat" w:cs="Sylfaen"/>
          <w:szCs w:val="24"/>
        </w:rPr>
        <w:t xml:space="preserve">և գնահատման </w:t>
      </w:r>
      <w:r w:rsidRPr="0071234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3D4374" w:rsidRPr="00712340" w:rsidRDefault="008769B4" w:rsidP="00EF3662">
      <w:pPr>
        <w:ind w:firstLine="375"/>
        <w:jc w:val="both"/>
        <w:rPr>
          <w:rFonts w:ascii="GHEA Grapalat" w:hAnsi="GHEA Grapalat" w:cs="Sylfaen"/>
          <w:sz w:val="20"/>
          <w:lang w:val="af-ZA"/>
        </w:rPr>
      </w:pPr>
      <w:r w:rsidRPr="00712340">
        <w:rPr>
          <w:rFonts w:ascii="GHEA Grapalat" w:hAnsi="GHEA Grapalat"/>
          <w:lang w:val="af-ZA"/>
        </w:rPr>
        <w:tab/>
      </w:r>
      <w:r w:rsidR="00A150A9" w:rsidRPr="00712340">
        <w:rPr>
          <w:rFonts w:ascii="GHEA Grapalat" w:hAnsi="GHEA Grapalat" w:cs="Sylfaen"/>
          <w:sz w:val="20"/>
          <w:lang w:val="af-ZA"/>
        </w:rPr>
        <w:t>8</w:t>
      </w:r>
      <w:r w:rsidR="0036230B" w:rsidRPr="00712340">
        <w:rPr>
          <w:rFonts w:ascii="GHEA Grapalat" w:hAnsi="GHEA Grapalat" w:cs="Sylfaen"/>
          <w:sz w:val="20"/>
          <w:lang w:val="af-ZA"/>
        </w:rPr>
        <w:t>.</w:t>
      </w:r>
      <w:r w:rsidR="00733A58" w:rsidRPr="00712340">
        <w:rPr>
          <w:rFonts w:ascii="GHEA Grapalat" w:hAnsi="GHEA Grapalat" w:cs="Sylfaen"/>
          <w:sz w:val="20"/>
          <w:lang w:val="af-ZA"/>
        </w:rPr>
        <w:t>1</w:t>
      </w:r>
      <w:r w:rsidR="00C52CD8">
        <w:rPr>
          <w:rFonts w:ascii="GHEA Grapalat" w:hAnsi="GHEA Grapalat" w:cs="Sylfaen"/>
          <w:sz w:val="20"/>
          <w:lang w:val="af-ZA"/>
        </w:rPr>
        <w:t xml:space="preserve">2 </w:t>
      </w:r>
      <w:r w:rsidR="0036230B" w:rsidRPr="00712340">
        <w:rPr>
          <w:rFonts w:ascii="GHEA Grapalat" w:hAnsi="GHEA Grapalat" w:cs="Sylfaen"/>
          <w:sz w:val="20"/>
        </w:rPr>
        <w:t>Օրենքի</w:t>
      </w:r>
      <w:r w:rsidR="0036230B" w:rsidRPr="00712340">
        <w:rPr>
          <w:rFonts w:ascii="GHEA Grapalat" w:hAnsi="GHEA Grapalat" w:cs="Sylfaen"/>
          <w:sz w:val="20"/>
          <w:lang w:val="af-ZA"/>
        </w:rPr>
        <w:t xml:space="preserve"> 6-</w:t>
      </w:r>
      <w:r w:rsidR="0036230B" w:rsidRPr="00712340">
        <w:rPr>
          <w:rFonts w:ascii="GHEA Grapalat" w:hAnsi="GHEA Grapalat" w:cs="Sylfaen"/>
          <w:sz w:val="20"/>
        </w:rPr>
        <w:t>րդ</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հոդվածի</w:t>
      </w:r>
      <w:r w:rsidR="0036230B" w:rsidRPr="00712340">
        <w:rPr>
          <w:rFonts w:ascii="GHEA Grapalat" w:hAnsi="GHEA Grapalat" w:cs="Sylfaen"/>
          <w:sz w:val="20"/>
          <w:lang w:val="af-ZA"/>
        </w:rPr>
        <w:t xml:space="preserve"> 1-</w:t>
      </w:r>
      <w:r w:rsidR="0036230B" w:rsidRPr="00712340">
        <w:rPr>
          <w:rFonts w:ascii="GHEA Grapalat" w:hAnsi="GHEA Grapalat" w:cs="Sylfaen"/>
          <w:sz w:val="20"/>
        </w:rPr>
        <w:t>ին</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մասի</w:t>
      </w:r>
      <w:r w:rsidR="0036230B" w:rsidRPr="00712340">
        <w:rPr>
          <w:rFonts w:ascii="GHEA Grapalat" w:hAnsi="GHEA Grapalat" w:cs="Sylfaen"/>
          <w:sz w:val="20"/>
          <w:lang w:val="af-ZA"/>
        </w:rPr>
        <w:t xml:space="preserve"> 6-</w:t>
      </w:r>
      <w:r w:rsidR="0036230B" w:rsidRPr="00712340">
        <w:rPr>
          <w:rFonts w:ascii="GHEA Grapalat" w:hAnsi="GHEA Grapalat" w:cs="Sylfaen"/>
          <w:sz w:val="20"/>
        </w:rPr>
        <w:t>րդ</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կետով</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նախատեսված</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հիմքերն</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ի</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հայտ</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գալու</w:t>
      </w:r>
      <w:r w:rsidR="0036230B" w:rsidRPr="00712340">
        <w:rPr>
          <w:rFonts w:ascii="GHEA Grapalat" w:hAnsi="GHEA Grapalat" w:cs="Sylfaen"/>
          <w:sz w:val="20"/>
          <w:lang w:val="af-ZA"/>
        </w:rPr>
        <w:t xml:space="preserve"> </w:t>
      </w:r>
      <w:r w:rsidR="0036230B" w:rsidRPr="00712340">
        <w:rPr>
          <w:rFonts w:ascii="GHEA Grapalat" w:hAnsi="GHEA Grapalat" w:cs="Sylfaen"/>
          <w:sz w:val="20"/>
        </w:rPr>
        <w:t>օրվան</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հաջորդող</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հինգ</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աշխատանքային</w:t>
      </w:r>
      <w:r w:rsidR="0036230B" w:rsidRPr="00712340">
        <w:rPr>
          <w:rFonts w:ascii="GHEA Grapalat" w:hAnsi="GHEA Grapalat" w:cs="Sylfaen"/>
          <w:sz w:val="20"/>
          <w:lang w:val="af-ZA"/>
        </w:rPr>
        <w:t xml:space="preserve"> </w:t>
      </w:r>
      <w:r w:rsidR="0036230B" w:rsidRPr="00712340">
        <w:rPr>
          <w:rFonts w:ascii="GHEA Grapalat" w:hAnsi="GHEA Grapalat" w:cs="Sylfaen"/>
          <w:sz w:val="20"/>
        </w:rPr>
        <w:t>օրվա</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ընթացքում</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պատվիրատուն</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տվյալ</w:t>
      </w:r>
      <w:r w:rsidR="0036230B" w:rsidRPr="00712340">
        <w:rPr>
          <w:rFonts w:ascii="GHEA Grapalat" w:hAnsi="GHEA Grapalat" w:cs="Sylfaen"/>
          <w:sz w:val="20"/>
          <w:lang w:val="af-ZA"/>
        </w:rPr>
        <w:t xml:space="preserve"> </w:t>
      </w:r>
      <w:r w:rsidR="00C806B2" w:rsidRPr="00712340">
        <w:rPr>
          <w:rFonts w:ascii="GHEA Grapalat" w:hAnsi="GHEA Grapalat" w:cs="Sylfaen"/>
          <w:sz w:val="20"/>
        </w:rPr>
        <w:t>մ</w:t>
      </w:r>
      <w:r w:rsidR="0036230B" w:rsidRPr="00712340">
        <w:rPr>
          <w:rFonts w:ascii="GHEA Grapalat" w:hAnsi="GHEA Grapalat" w:cs="Sylfaen"/>
          <w:sz w:val="20"/>
        </w:rPr>
        <w:t>ասնակցի</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տվյալները</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համապատասխան</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հիմքերով</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գրավոր</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ուղարկում</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է</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լիազորված</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մարմին</w:t>
      </w:r>
      <w:r w:rsidR="00881C05" w:rsidRPr="00712340">
        <w:rPr>
          <w:rFonts w:ascii="GHEA Grapalat" w:hAnsi="GHEA Grapalat" w:cs="Sylfaen"/>
          <w:sz w:val="20"/>
          <w:lang w:val="hy-AM"/>
        </w:rPr>
        <w:t xml:space="preserve">, </w:t>
      </w:r>
      <w:r w:rsidR="00881C05" w:rsidRPr="00712340">
        <w:rPr>
          <w:rFonts w:ascii="GHEA Grapalat" w:hAnsi="GHEA Grapalat" w:cs="Sylfaen"/>
          <w:sz w:val="20"/>
        </w:rPr>
        <w:t>որը</w:t>
      </w:r>
      <w:r w:rsidR="00881C05" w:rsidRPr="00712340">
        <w:rPr>
          <w:rFonts w:ascii="GHEA Grapalat" w:hAnsi="GHEA Grapalat" w:cs="Sylfaen"/>
          <w:sz w:val="20"/>
          <w:lang w:val="af-ZA"/>
        </w:rPr>
        <w:t xml:space="preserve"> </w:t>
      </w:r>
      <w:r w:rsidR="00881C05" w:rsidRPr="00712340">
        <w:rPr>
          <w:rFonts w:ascii="GHEA Grapalat" w:hAnsi="GHEA Grapalat" w:cs="Sylfaen"/>
          <w:sz w:val="20"/>
        </w:rPr>
        <w:t>դրանք</w:t>
      </w:r>
      <w:r w:rsidR="00881C05" w:rsidRPr="00712340">
        <w:rPr>
          <w:rFonts w:ascii="GHEA Grapalat" w:hAnsi="GHEA Grapalat" w:cs="Sylfaen"/>
          <w:sz w:val="20"/>
          <w:lang w:val="af-ZA"/>
        </w:rPr>
        <w:t xml:space="preserve"> </w:t>
      </w:r>
      <w:r w:rsidR="00881C05" w:rsidRPr="00712340">
        <w:rPr>
          <w:rFonts w:ascii="GHEA Grapalat" w:hAnsi="GHEA Grapalat" w:cs="Sylfaen"/>
          <w:sz w:val="20"/>
        </w:rPr>
        <w:t>ստանալուն</w:t>
      </w:r>
      <w:r w:rsidR="00881C05" w:rsidRPr="00712340">
        <w:rPr>
          <w:rFonts w:ascii="GHEA Grapalat" w:hAnsi="GHEA Grapalat" w:cs="Sylfaen"/>
          <w:sz w:val="20"/>
          <w:lang w:val="af-ZA"/>
        </w:rPr>
        <w:t xml:space="preserve"> </w:t>
      </w:r>
      <w:r w:rsidR="00881C05" w:rsidRPr="00712340">
        <w:rPr>
          <w:rFonts w:ascii="GHEA Grapalat" w:hAnsi="GHEA Grapalat" w:cs="Sylfaen"/>
          <w:sz w:val="20"/>
        </w:rPr>
        <w:t>հաջորդող</w:t>
      </w:r>
      <w:r w:rsidR="00881C05" w:rsidRPr="00712340">
        <w:rPr>
          <w:rFonts w:ascii="GHEA Grapalat" w:hAnsi="GHEA Grapalat" w:cs="Sylfaen"/>
          <w:sz w:val="20"/>
          <w:lang w:val="af-ZA"/>
        </w:rPr>
        <w:t xml:space="preserve"> </w:t>
      </w:r>
      <w:r w:rsidR="00881C05" w:rsidRPr="00712340">
        <w:rPr>
          <w:rFonts w:ascii="GHEA Grapalat" w:hAnsi="GHEA Grapalat" w:cs="Sylfaen"/>
          <w:sz w:val="20"/>
        </w:rPr>
        <w:t>հինգ</w:t>
      </w:r>
      <w:r w:rsidR="00881C05" w:rsidRPr="00712340">
        <w:rPr>
          <w:rFonts w:ascii="GHEA Grapalat" w:hAnsi="GHEA Grapalat" w:cs="Sylfaen"/>
          <w:sz w:val="20"/>
          <w:lang w:val="af-ZA"/>
        </w:rPr>
        <w:t xml:space="preserve"> </w:t>
      </w:r>
      <w:r w:rsidR="00881C05" w:rsidRPr="00712340">
        <w:rPr>
          <w:rFonts w:ascii="GHEA Grapalat" w:hAnsi="GHEA Grapalat" w:cs="Sylfaen"/>
          <w:sz w:val="20"/>
        </w:rPr>
        <w:t>աշխատանքային</w:t>
      </w:r>
      <w:r w:rsidR="00881C05" w:rsidRPr="00712340">
        <w:rPr>
          <w:rFonts w:ascii="GHEA Grapalat" w:hAnsi="GHEA Grapalat" w:cs="Sylfaen"/>
          <w:sz w:val="20"/>
          <w:lang w:val="af-ZA"/>
        </w:rPr>
        <w:t xml:space="preserve"> </w:t>
      </w:r>
      <w:r w:rsidR="00881C05" w:rsidRPr="00712340">
        <w:rPr>
          <w:rFonts w:ascii="GHEA Grapalat" w:hAnsi="GHEA Grapalat" w:cs="Sylfaen"/>
          <w:sz w:val="20"/>
        </w:rPr>
        <w:t>օրվա</w:t>
      </w:r>
      <w:r w:rsidR="00881C05" w:rsidRPr="00712340">
        <w:rPr>
          <w:rFonts w:ascii="GHEA Grapalat" w:hAnsi="GHEA Grapalat" w:cs="Sylfaen"/>
          <w:sz w:val="20"/>
          <w:lang w:val="af-ZA"/>
        </w:rPr>
        <w:t xml:space="preserve"> </w:t>
      </w:r>
      <w:r w:rsidR="00881C05" w:rsidRPr="00712340">
        <w:rPr>
          <w:rFonts w:ascii="GHEA Grapalat" w:hAnsi="GHEA Grapalat" w:cs="Sylfaen"/>
          <w:sz w:val="20"/>
        </w:rPr>
        <w:t>ընթացքում</w:t>
      </w:r>
      <w:r w:rsidR="00881C05" w:rsidRPr="00712340">
        <w:rPr>
          <w:rFonts w:ascii="GHEA Grapalat" w:hAnsi="GHEA Grapalat" w:cs="Sylfaen"/>
          <w:sz w:val="20"/>
          <w:lang w:val="af-ZA"/>
        </w:rPr>
        <w:t xml:space="preserve"> </w:t>
      </w:r>
      <w:bookmarkStart w:id="6" w:name="_Hlk9262748"/>
      <w:r w:rsidR="00A31A12" w:rsidRPr="00712340">
        <w:rPr>
          <w:rFonts w:ascii="GHEA Grapalat" w:hAnsi="GHEA Grapalat" w:cs="Sylfaen"/>
          <w:sz w:val="20"/>
        </w:rPr>
        <w:t>նախաձեռնում</w:t>
      </w:r>
      <w:r w:rsidR="00A31A12" w:rsidRPr="00712340">
        <w:rPr>
          <w:rFonts w:ascii="GHEA Grapalat" w:hAnsi="GHEA Grapalat" w:cs="Sylfaen"/>
          <w:sz w:val="20"/>
          <w:lang w:val="af-ZA"/>
        </w:rPr>
        <w:t xml:space="preserve"> </w:t>
      </w:r>
      <w:r w:rsidR="00A31A12" w:rsidRPr="00712340">
        <w:rPr>
          <w:rFonts w:ascii="GHEA Grapalat" w:hAnsi="GHEA Grapalat" w:cs="Sylfaen"/>
          <w:sz w:val="20"/>
        </w:rPr>
        <w:t>է</w:t>
      </w:r>
      <w:r w:rsidR="00A31A12" w:rsidRPr="00712340">
        <w:rPr>
          <w:rFonts w:ascii="GHEA Grapalat" w:hAnsi="GHEA Grapalat" w:cs="Sylfaen"/>
          <w:sz w:val="20"/>
          <w:lang w:val="af-ZA"/>
        </w:rPr>
        <w:t xml:space="preserve"> </w:t>
      </w:r>
      <w:r w:rsidR="00A31A12" w:rsidRPr="00712340">
        <w:rPr>
          <w:rFonts w:ascii="GHEA Grapalat" w:hAnsi="GHEA Grapalat" w:cs="Sylfaen"/>
          <w:sz w:val="20"/>
        </w:rPr>
        <w:t>տվյալ</w:t>
      </w:r>
      <w:r w:rsidR="00A31A12" w:rsidRPr="00712340">
        <w:rPr>
          <w:rFonts w:ascii="GHEA Grapalat" w:hAnsi="GHEA Grapalat" w:cs="Sylfaen"/>
          <w:sz w:val="20"/>
          <w:lang w:val="af-ZA"/>
        </w:rPr>
        <w:t xml:space="preserve"> </w:t>
      </w:r>
      <w:r w:rsidR="00A31A12" w:rsidRPr="00712340">
        <w:rPr>
          <w:rFonts w:ascii="GHEA Grapalat" w:hAnsi="GHEA Grapalat" w:cs="Sylfaen"/>
          <w:sz w:val="20"/>
        </w:rPr>
        <w:t>մասնակցին</w:t>
      </w:r>
      <w:r w:rsidR="00A31A12" w:rsidRPr="00712340">
        <w:rPr>
          <w:rFonts w:ascii="GHEA Grapalat" w:hAnsi="GHEA Grapalat" w:cs="Sylfaen"/>
          <w:sz w:val="20"/>
          <w:lang w:val="af-ZA"/>
        </w:rPr>
        <w:t xml:space="preserve"> </w:t>
      </w:r>
      <w:r w:rsidR="00A31A12" w:rsidRPr="00712340">
        <w:rPr>
          <w:rFonts w:ascii="GHEA Grapalat" w:hAnsi="GHEA Grapalat" w:cs="Sylfaen"/>
          <w:sz w:val="20"/>
        </w:rPr>
        <w:t>գնումների</w:t>
      </w:r>
      <w:r w:rsidR="00A31A12" w:rsidRPr="00712340">
        <w:rPr>
          <w:rFonts w:ascii="GHEA Grapalat" w:hAnsi="GHEA Grapalat" w:cs="Sylfaen"/>
          <w:sz w:val="20"/>
          <w:lang w:val="af-ZA"/>
        </w:rPr>
        <w:t xml:space="preserve"> </w:t>
      </w:r>
      <w:r w:rsidR="00A31A12" w:rsidRPr="00712340">
        <w:rPr>
          <w:rFonts w:ascii="GHEA Grapalat" w:hAnsi="GHEA Grapalat" w:cs="Sylfaen"/>
          <w:sz w:val="20"/>
        </w:rPr>
        <w:t>գործընթացին</w:t>
      </w:r>
      <w:r w:rsidR="00A31A12" w:rsidRPr="00712340">
        <w:rPr>
          <w:rFonts w:ascii="GHEA Grapalat" w:hAnsi="GHEA Grapalat" w:cs="Sylfaen"/>
          <w:sz w:val="20"/>
          <w:lang w:val="af-ZA"/>
        </w:rPr>
        <w:t xml:space="preserve"> </w:t>
      </w:r>
      <w:r w:rsidR="00A31A12" w:rsidRPr="00712340">
        <w:rPr>
          <w:rFonts w:ascii="GHEA Grapalat" w:hAnsi="GHEA Grapalat" w:cs="Sylfaen"/>
          <w:sz w:val="20"/>
        </w:rPr>
        <w:t>մասնակցելու</w:t>
      </w:r>
      <w:r w:rsidR="00A31A12" w:rsidRPr="00712340">
        <w:rPr>
          <w:rFonts w:ascii="GHEA Grapalat" w:hAnsi="GHEA Grapalat" w:cs="Sylfaen"/>
          <w:sz w:val="20"/>
          <w:lang w:val="af-ZA"/>
        </w:rPr>
        <w:t xml:space="preserve"> </w:t>
      </w:r>
      <w:r w:rsidR="00A31A12" w:rsidRPr="00712340">
        <w:rPr>
          <w:rFonts w:ascii="GHEA Grapalat" w:hAnsi="GHEA Grapalat" w:cs="Sylfaen"/>
          <w:sz w:val="20"/>
        </w:rPr>
        <w:t>իրավունք</w:t>
      </w:r>
      <w:r w:rsidR="00A31A12" w:rsidRPr="00712340">
        <w:rPr>
          <w:rFonts w:ascii="GHEA Grapalat" w:hAnsi="GHEA Grapalat" w:cs="Sylfaen"/>
          <w:sz w:val="20"/>
          <w:lang w:val="af-ZA"/>
        </w:rPr>
        <w:t xml:space="preserve"> </w:t>
      </w:r>
      <w:r w:rsidR="00A31A12" w:rsidRPr="00712340">
        <w:rPr>
          <w:rFonts w:ascii="GHEA Grapalat" w:hAnsi="GHEA Grapalat" w:cs="Sylfaen"/>
          <w:sz w:val="20"/>
        </w:rPr>
        <w:t>չունեցող</w:t>
      </w:r>
      <w:r w:rsidR="00A31A12" w:rsidRPr="00712340">
        <w:rPr>
          <w:rFonts w:ascii="GHEA Grapalat" w:hAnsi="GHEA Grapalat" w:cs="Sylfaen"/>
          <w:sz w:val="20"/>
          <w:lang w:val="af-ZA"/>
        </w:rPr>
        <w:t xml:space="preserve"> </w:t>
      </w:r>
      <w:r w:rsidR="00A31A12" w:rsidRPr="00712340">
        <w:rPr>
          <w:rFonts w:ascii="GHEA Grapalat" w:hAnsi="GHEA Grapalat" w:cs="Sylfaen"/>
          <w:sz w:val="20"/>
        </w:rPr>
        <w:t>մասնակիցների</w:t>
      </w:r>
      <w:r w:rsidR="00A31A12" w:rsidRPr="00712340">
        <w:rPr>
          <w:rFonts w:ascii="GHEA Grapalat" w:hAnsi="GHEA Grapalat" w:cs="Sylfaen"/>
          <w:sz w:val="20"/>
          <w:lang w:val="af-ZA"/>
        </w:rPr>
        <w:t xml:space="preserve"> </w:t>
      </w:r>
      <w:r w:rsidR="00A31A12" w:rsidRPr="00712340">
        <w:rPr>
          <w:rFonts w:ascii="GHEA Grapalat" w:hAnsi="GHEA Grapalat" w:cs="Sylfaen"/>
          <w:sz w:val="20"/>
        </w:rPr>
        <w:t>ցուցակում</w:t>
      </w:r>
      <w:r w:rsidR="00A31A12" w:rsidRPr="00712340">
        <w:rPr>
          <w:rFonts w:ascii="GHEA Grapalat" w:hAnsi="GHEA Grapalat" w:cs="Sylfaen"/>
          <w:sz w:val="20"/>
          <w:lang w:val="af-ZA"/>
        </w:rPr>
        <w:t xml:space="preserve"> </w:t>
      </w:r>
      <w:r w:rsidR="00A31A12" w:rsidRPr="00712340">
        <w:rPr>
          <w:rFonts w:ascii="GHEA Grapalat" w:hAnsi="GHEA Grapalat" w:cs="Sylfaen"/>
          <w:sz w:val="20"/>
        </w:rPr>
        <w:t>ներառելու</w:t>
      </w:r>
      <w:r w:rsidR="00A31A12" w:rsidRPr="00712340">
        <w:rPr>
          <w:rFonts w:ascii="GHEA Grapalat" w:hAnsi="GHEA Grapalat" w:cs="Sylfaen"/>
          <w:sz w:val="20"/>
          <w:lang w:val="af-ZA"/>
        </w:rPr>
        <w:t xml:space="preserve"> </w:t>
      </w:r>
      <w:r w:rsidR="00A31A12" w:rsidRPr="00712340">
        <w:rPr>
          <w:rFonts w:ascii="GHEA Grapalat" w:hAnsi="GHEA Grapalat" w:cs="Sylfaen"/>
          <w:sz w:val="20"/>
        </w:rPr>
        <w:t>ընթացակարգ</w:t>
      </w:r>
      <w:bookmarkEnd w:id="6"/>
      <w:r w:rsidR="0036230B" w:rsidRPr="00712340">
        <w:rPr>
          <w:rFonts w:ascii="GHEA Grapalat" w:hAnsi="GHEA Grapalat" w:cs="Sylfaen"/>
          <w:sz w:val="20"/>
          <w:lang w:val="af-ZA"/>
        </w:rPr>
        <w:t xml:space="preserve">: </w:t>
      </w:r>
      <w:r w:rsidR="00B54F63" w:rsidRPr="00712340">
        <w:rPr>
          <w:rFonts w:ascii="GHEA Grapalat" w:hAnsi="GHEA Grapalat" w:cs="Sylfaen"/>
          <w:sz w:val="20"/>
        </w:rPr>
        <w:t>Ընդ</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որում</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եթե</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մասնակցի</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գնումներին</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մասնակցելու</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իրավունք</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ունենալու</w:t>
      </w:r>
      <w:r w:rsidR="00A73661" w:rsidRPr="00712340">
        <w:rPr>
          <w:rFonts w:ascii="GHEA Grapalat" w:hAnsi="GHEA Grapalat" w:cs="Sylfaen"/>
          <w:sz w:val="20"/>
          <w:lang w:val="hy-AM"/>
        </w:rPr>
        <w:t xml:space="preserve"> մասին հավաստումը</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որակվում</w:t>
      </w:r>
      <w:r w:rsidR="00B54F63" w:rsidRPr="00712340">
        <w:rPr>
          <w:rFonts w:ascii="GHEA Grapalat" w:hAnsi="GHEA Grapalat" w:cs="Sylfaen"/>
          <w:sz w:val="20"/>
          <w:lang w:val="af-ZA"/>
        </w:rPr>
        <w:t xml:space="preserve"> </w:t>
      </w:r>
      <w:r w:rsidR="00A73661" w:rsidRPr="00712340">
        <w:rPr>
          <w:rFonts w:ascii="GHEA Grapalat" w:hAnsi="GHEA Grapalat" w:cs="Sylfaen"/>
          <w:sz w:val="20"/>
          <w:lang w:val="hy-AM"/>
        </w:rPr>
        <w:t>է</w:t>
      </w:r>
      <w:r w:rsidR="00A73661" w:rsidRPr="00712340">
        <w:rPr>
          <w:rFonts w:ascii="GHEA Grapalat" w:hAnsi="GHEA Grapalat" w:cs="Sylfaen"/>
          <w:sz w:val="20"/>
          <w:lang w:val="af-ZA"/>
        </w:rPr>
        <w:t xml:space="preserve"> </w:t>
      </w:r>
      <w:r w:rsidR="00B54F63" w:rsidRPr="00712340">
        <w:rPr>
          <w:rFonts w:ascii="GHEA Grapalat" w:hAnsi="GHEA Grapalat" w:cs="Sylfaen"/>
          <w:sz w:val="20"/>
        </w:rPr>
        <w:t>որպես</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իրականությանը</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չհամապատասխանող</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կամ</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մասնակիցը</w:t>
      </w:r>
      <w:r w:rsidR="00B54F63" w:rsidRPr="00712340">
        <w:rPr>
          <w:rFonts w:ascii="GHEA Grapalat" w:hAnsi="GHEA Grapalat" w:cs="Sylfaen"/>
          <w:sz w:val="20"/>
          <w:lang w:val="af-ZA"/>
        </w:rPr>
        <w:t xml:space="preserve"> </w:t>
      </w:r>
      <w:r w:rsidR="00862B55" w:rsidRPr="00712340">
        <w:rPr>
          <w:rFonts w:ascii="GHEA Grapalat" w:hAnsi="GHEA Grapalat" w:cs="Sylfaen"/>
          <w:sz w:val="20"/>
          <w:lang w:val="af-ZA"/>
        </w:rPr>
        <w:t xml:space="preserve">սույն </w:t>
      </w:r>
      <w:r w:rsidR="00B54F63" w:rsidRPr="00712340">
        <w:rPr>
          <w:rFonts w:ascii="GHEA Grapalat" w:hAnsi="GHEA Grapalat" w:cs="Sylfaen"/>
          <w:sz w:val="20"/>
        </w:rPr>
        <w:t>հրավերով</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սահմանված</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կարգով</w:t>
      </w:r>
      <w:r w:rsidR="00B54F63" w:rsidRPr="00712340">
        <w:rPr>
          <w:rFonts w:ascii="GHEA Grapalat" w:hAnsi="GHEA Grapalat" w:cs="Sylfaen"/>
          <w:sz w:val="20"/>
          <w:lang w:val="af-ZA"/>
        </w:rPr>
        <w:t xml:space="preserve"> </w:t>
      </w:r>
      <w:r w:rsidR="00B54F63" w:rsidRPr="00712340">
        <w:rPr>
          <w:rFonts w:ascii="GHEA Grapalat" w:hAnsi="GHEA Grapalat" w:cs="Sylfaen"/>
          <w:sz w:val="20"/>
        </w:rPr>
        <w:t>և</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ժամկետներում</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չի</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ներկայացնում</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հրավերով</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նախատեսված</w:t>
      </w:r>
      <w:r w:rsidR="00B54F63" w:rsidRPr="00712340">
        <w:rPr>
          <w:rFonts w:ascii="GHEA Grapalat" w:hAnsi="GHEA Grapalat" w:cs="Sylfaen"/>
          <w:sz w:val="20"/>
          <w:lang w:val="af-ZA"/>
        </w:rPr>
        <w:t xml:space="preserve"> </w:t>
      </w:r>
      <w:r w:rsidR="00B54F63" w:rsidRPr="00712340">
        <w:rPr>
          <w:rFonts w:ascii="GHEA Grapalat" w:hAnsi="GHEA Grapalat" w:cs="Sylfaen"/>
          <w:sz w:val="20"/>
        </w:rPr>
        <w:t>փաստաթղթերը</w:t>
      </w:r>
      <w:r w:rsidR="00B54F63" w:rsidRPr="00712340">
        <w:rPr>
          <w:rFonts w:ascii="GHEA Grapalat" w:hAnsi="GHEA Grapalat" w:cs="Sylfaen"/>
          <w:sz w:val="20"/>
          <w:lang w:val="af-ZA"/>
        </w:rPr>
        <w:t>,</w:t>
      </w:r>
      <w:r w:rsidR="00A73661" w:rsidRPr="00712340">
        <w:rPr>
          <w:rFonts w:ascii="GHEA Grapalat" w:hAnsi="GHEA Grapalat" w:cs="Sylfaen"/>
          <w:sz w:val="20"/>
          <w:lang w:val="af-ZA"/>
        </w:rPr>
        <w:t xml:space="preserve"> </w:t>
      </w:r>
      <w:r w:rsidR="00A73661" w:rsidRPr="00712340">
        <w:rPr>
          <w:rFonts w:ascii="GHEA Grapalat" w:hAnsi="GHEA Grapalat" w:cs="Sylfaen"/>
          <w:sz w:val="20"/>
        </w:rPr>
        <w:t>կամ</w:t>
      </w:r>
      <w:r w:rsidR="00A73661" w:rsidRPr="00712340">
        <w:rPr>
          <w:rFonts w:ascii="GHEA Grapalat" w:hAnsi="GHEA Grapalat" w:cs="Sylfaen"/>
          <w:sz w:val="20"/>
          <w:lang w:val="af-ZA"/>
        </w:rPr>
        <w:t xml:space="preserve"> </w:t>
      </w:r>
      <w:r w:rsidR="00A73661" w:rsidRPr="00712340">
        <w:rPr>
          <w:rFonts w:ascii="GHEA Grapalat" w:hAnsi="GHEA Grapalat" w:cs="Sylfaen"/>
          <w:sz w:val="20"/>
        </w:rPr>
        <w:t>ընտրված</w:t>
      </w:r>
      <w:r w:rsidR="00A73661" w:rsidRPr="00712340">
        <w:rPr>
          <w:rFonts w:ascii="GHEA Grapalat" w:hAnsi="GHEA Grapalat" w:cs="Sylfaen"/>
          <w:sz w:val="20"/>
          <w:lang w:val="af-ZA"/>
        </w:rPr>
        <w:t xml:space="preserve"> </w:t>
      </w:r>
      <w:r w:rsidR="00A73661" w:rsidRPr="00712340">
        <w:rPr>
          <w:rFonts w:ascii="GHEA Grapalat" w:hAnsi="GHEA Grapalat" w:cs="Sylfaen"/>
          <w:sz w:val="20"/>
        </w:rPr>
        <w:t>մասնակիցը</w:t>
      </w:r>
      <w:r w:rsidR="00A73661" w:rsidRPr="00712340">
        <w:rPr>
          <w:rFonts w:ascii="GHEA Grapalat" w:hAnsi="GHEA Grapalat" w:cs="Sylfaen"/>
          <w:sz w:val="20"/>
          <w:lang w:val="af-ZA"/>
        </w:rPr>
        <w:t xml:space="preserve"> </w:t>
      </w:r>
      <w:r w:rsidR="00A73661" w:rsidRPr="00712340">
        <w:rPr>
          <w:rFonts w:ascii="GHEA Grapalat" w:hAnsi="GHEA Grapalat" w:cs="Sylfaen"/>
          <w:sz w:val="20"/>
        </w:rPr>
        <w:t>չի</w:t>
      </w:r>
      <w:r w:rsidR="00A73661" w:rsidRPr="00712340">
        <w:rPr>
          <w:rFonts w:ascii="GHEA Grapalat" w:hAnsi="GHEA Grapalat" w:cs="Sylfaen"/>
          <w:sz w:val="20"/>
          <w:lang w:val="af-ZA"/>
        </w:rPr>
        <w:t xml:space="preserve"> </w:t>
      </w:r>
      <w:r w:rsidR="00A73661" w:rsidRPr="00712340">
        <w:rPr>
          <w:rFonts w:ascii="GHEA Grapalat" w:hAnsi="GHEA Grapalat" w:cs="Sylfaen"/>
          <w:sz w:val="20"/>
        </w:rPr>
        <w:t>ներկայացնում</w:t>
      </w:r>
      <w:r w:rsidR="00A73661" w:rsidRPr="00712340">
        <w:rPr>
          <w:rFonts w:ascii="GHEA Grapalat" w:hAnsi="GHEA Grapalat" w:cs="Sylfaen"/>
          <w:sz w:val="20"/>
          <w:lang w:val="af-ZA"/>
        </w:rPr>
        <w:t xml:space="preserve"> </w:t>
      </w:r>
      <w:r w:rsidR="00A73661" w:rsidRPr="00712340">
        <w:rPr>
          <w:rFonts w:ascii="GHEA Grapalat" w:hAnsi="GHEA Grapalat" w:cs="Sylfaen"/>
          <w:sz w:val="20"/>
        </w:rPr>
        <w:t>որակավորման</w:t>
      </w:r>
      <w:r w:rsidR="00A73661" w:rsidRPr="00712340">
        <w:rPr>
          <w:rFonts w:ascii="GHEA Grapalat" w:hAnsi="GHEA Grapalat" w:cs="Sylfaen"/>
          <w:sz w:val="20"/>
          <w:lang w:val="af-ZA"/>
        </w:rPr>
        <w:t xml:space="preserve"> </w:t>
      </w:r>
      <w:r w:rsidR="00A73661" w:rsidRPr="00712340">
        <w:rPr>
          <w:rFonts w:ascii="GHEA Grapalat" w:hAnsi="GHEA Grapalat" w:cs="Sylfaen"/>
          <w:sz w:val="20"/>
        </w:rPr>
        <w:t>ապահովումը</w:t>
      </w:r>
      <w:r w:rsidR="00A73661" w:rsidRPr="00712340">
        <w:rPr>
          <w:rFonts w:ascii="GHEA Grapalat" w:hAnsi="GHEA Grapalat" w:cs="Sylfaen"/>
          <w:sz w:val="20"/>
          <w:lang w:val="af-ZA"/>
        </w:rPr>
        <w:t>,</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ապա</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այդ</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հանգամանքը</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համարվում</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է</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որպես</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գնման</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գործընթացի</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շրջանակում</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ստանձնված</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պարտավորության</w:t>
      </w:r>
      <w:r w:rsidR="00B54F63" w:rsidRPr="00712340">
        <w:rPr>
          <w:rFonts w:ascii="GHEA Grapalat" w:hAnsi="GHEA Grapalat" w:cs="Sylfaen"/>
          <w:sz w:val="20"/>
          <w:lang w:val="af-ZA"/>
        </w:rPr>
        <w:t xml:space="preserve"> </w:t>
      </w:r>
      <w:r w:rsidR="00564FB7" w:rsidRPr="00712340">
        <w:rPr>
          <w:rFonts w:ascii="GHEA Grapalat" w:hAnsi="GHEA Grapalat" w:cs="Sylfaen"/>
          <w:sz w:val="20"/>
          <w:lang w:val="af-ZA"/>
        </w:rPr>
        <w:t xml:space="preserve">խախտում: </w:t>
      </w:r>
    </w:p>
    <w:p w:rsidR="00B54F63" w:rsidRPr="00712340" w:rsidRDefault="00B97D91" w:rsidP="00EF3662">
      <w:pPr>
        <w:ind w:firstLine="375"/>
        <w:jc w:val="both"/>
        <w:rPr>
          <w:rFonts w:ascii="GHEA Grapalat" w:hAnsi="GHEA Grapalat"/>
          <w:sz w:val="20"/>
          <w:szCs w:val="20"/>
          <w:lang w:val="af-ZA"/>
        </w:rPr>
      </w:pPr>
      <w:r w:rsidRPr="00712340">
        <w:rPr>
          <w:rFonts w:ascii="GHEA Grapalat" w:hAnsi="GHEA Grapalat"/>
          <w:color w:val="000000"/>
          <w:sz w:val="20"/>
          <w:szCs w:val="20"/>
          <w:lang w:val="af-ZA"/>
        </w:rPr>
        <w:t xml:space="preserve">      </w:t>
      </w:r>
      <w:r w:rsidR="00E17B5D" w:rsidRPr="00712340">
        <w:rPr>
          <w:rFonts w:ascii="GHEA Grapalat" w:hAnsi="GHEA Grapalat"/>
          <w:color w:val="000000"/>
          <w:sz w:val="20"/>
          <w:szCs w:val="20"/>
          <w:lang w:val="af-ZA"/>
        </w:rPr>
        <w:t>8.</w:t>
      </w:r>
      <w:r w:rsidR="00733A58" w:rsidRPr="00712340">
        <w:rPr>
          <w:rFonts w:ascii="GHEA Grapalat" w:hAnsi="GHEA Grapalat"/>
          <w:color w:val="000000"/>
          <w:sz w:val="20"/>
          <w:szCs w:val="20"/>
          <w:lang w:val="af-ZA"/>
        </w:rPr>
        <w:t>1</w:t>
      </w:r>
      <w:r w:rsidR="00C52CD8">
        <w:rPr>
          <w:rFonts w:ascii="GHEA Grapalat" w:hAnsi="GHEA Grapalat"/>
          <w:color w:val="000000"/>
          <w:sz w:val="20"/>
          <w:szCs w:val="20"/>
          <w:lang w:val="af-ZA"/>
        </w:rPr>
        <w:t>3</w:t>
      </w:r>
      <w:r w:rsidR="00E17B5D" w:rsidRPr="00712340">
        <w:rPr>
          <w:rFonts w:ascii="GHEA Grapalat" w:hAnsi="GHEA Grapalat"/>
          <w:color w:val="000000"/>
          <w:sz w:val="20"/>
          <w:szCs w:val="20"/>
          <w:lang w:val="af-ZA"/>
        </w:rPr>
        <w:t xml:space="preserve"> </w:t>
      </w:r>
      <w:r w:rsidR="003A377C" w:rsidRPr="00712340">
        <w:rPr>
          <w:rFonts w:ascii="GHEA Grapalat" w:hAnsi="GHEA Grapalat"/>
          <w:color w:val="000000"/>
          <w:sz w:val="20"/>
          <w:szCs w:val="20"/>
        </w:rPr>
        <w:t>Ե</w:t>
      </w:r>
      <w:r w:rsidR="003D4374" w:rsidRPr="00712340">
        <w:rPr>
          <w:rFonts w:ascii="GHEA Grapalat" w:hAnsi="GHEA Grapalat"/>
          <w:color w:val="000000"/>
          <w:sz w:val="20"/>
          <w:szCs w:val="20"/>
          <w:lang w:val="hy-AM"/>
        </w:rPr>
        <w:t>թե մասնակից</w:t>
      </w:r>
      <w:r w:rsidR="00955CC1" w:rsidRPr="00712340">
        <w:rPr>
          <w:rFonts w:ascii="GHEA Grapalat" w:hAnsi="GHEA Grapalat"/>
          <w:color w:val="000000"/>
          <w:sz w:val="20"/>
          <w:szCs w:val="20"/>
        </w:rPr>
        <w:t>ն</w:t>
      </w:r>
      <w:r w:rsidR="003D4374" w:rsidRPr="00712340">
        <w:rPr>
          <w:rFonts w:ascii="GHEA Grapalat" w:hAnsi="GHEA Grapalat"/>
          <w:color w:val="000000"/>
          <w:sz w:val="20"/>
          <w:szCs w:val="20"/>
          <w:lang w:val="hy-AM"/>
        </w:rPr>
        <w:t xml:space="preserve"> </w:t>
      </w:r>
      <w:r w:rsidR="00955CC1" w:rsidRPr="00712340">
        <w:rPr>
          <w:rFonts w:ascii="GHEA Grapalat" w:hAnsi="GHEA Grapalat"/>
          <w:color w:val="000000"/>
          <w:sz w:val="20"/>
          <w:szCs w:val="20"/>
        </w:rPr>
        <w:t>Օ</w:t>
      </w:r>
      <w:r w:rsidR="003D4374" w:rsidRPr="00712340">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712340">
        <w:rPr>
          <w:rFonts w:ascii="GHEA Grapalat" w:hAnsi="GHEA Grapalat" w:cs="Sylfaen"/>
          <w:sz w:val="20"/>
          <w:szCs w:val="20"/>
          <w:lang w:val="af-ZA"/>
        </w:rPr>
        <w:t>:</w:t>
      </w:r>
    </w:p>
    <w:p w:rsidR="007A5810" w:rsidRPr="00712340" w:rsidRDefault="004306D6" w:rsidP="00955CC1">
      <w:pPr>
        <w:pStyle w:val="norm"/>
        <w:spacing w:line="240" w:lineRule="auto"/>
        <w:ind w:firstLine="706"/>
        <w:rPr>
          <w:rFonts w:ascii="GHEA Grapalat" w:hAnsi="GHEA Grapalat" w:cs="Sylfaen"/>
          <w:sz w:val="20"/>
          <w:szCs w:val="24"/>
          <w:lang w:val="af-ZA" w:eastAsia="en-US"/>
        </w:rPr>
      </w:pPr>
      <w:r w:rsidRPr="00712340">
        <w:rPr>
          <w:rFonts w:ascii="GHEA Grapalat" w:hAnsi="GHEA Grapalat" w:cs="Sylfaen"/>
          <w:sz w:val="20"/>
          <w:szCs w:val="24"/>
          <w:lang w:val="af-ZA" w:eastAsia="en-US"/>
        </w:rPr>
        <w:t>8</w:t>
      </w:r>
      <w:r w:rsidR="00733A58" w:rsidRPr="00712340">
        <w:rPr>
          <w:rFonts w:ascii="GHEA Grapalat" w:hAnsi="GHEA Grapalat" w:cs="Sylfaen"/>
          <w:sz w:val="20"/>
          <w:szCs w:val="24"/>
          <w:lang w:val="af-ZA" w:eastAsia="en-US"/>
        </w:rPr>
        <w:t>.1</w:t>
      </w:r>
      <w:r w:rsidR="00C52CD8">
        <w:rPr>
          <w:rFonts w:ascii="GHEA Grapalat" w:hAnsi="GHEA Grapalat" w:cs="Sylfaen"/>
          <w:sz w:val="20"/>
          <w:szCs w:val="24"/>
          <w:lang w:val="af-ZA" w:eastAsia="en-US"/>
        </w:rPr>
        <w:t>4</w:t>
      </w:r>
      <w:r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Սույն</w:t>
      </w:r>
      <w:r w:rsidR="007A5810"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հրավերի</w:t>
      </w:r>
      <w:r w:rsidRPr="00712340">
        <w:rPr>
          <w:rFonts w:ascii="GHEA Grapalat" w:hAnsi="GHEA Grapalat" w:cs="Sylfaen"/>
          <w:sz w:val="20"/>
          <w:szCs w:val="24"/>
          <w:lang w:val="af-ZA" w:eastAsia="en-US"/>
        </w:rPr>
        <w:t xml:space="preserve"> 1-</w:t>
      </w:r>
      <w:r w:rsidRPr="00712340">
        <w:rPr>
          <w:rFonts w:ascii="GHEA Grapalat" w:hAnsi="GHEA Grapalat" w:cs="Sylfaen"/>
          <w:sz w:val="20"/>
          <w:szCs w:val="24"/>
          <w:lang w:val="ru-RU" w:eastAsia="en-US"/>
        </w:rPr>
        <w:t>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մասի</w:t>
      </w:r>
      <w:r w:rsidRPr="00712340">
        <w:rPr>
          <w:rFonts w:ascii="GHEA Grapalat" w:hAnsi="GHEA Grapalat" w:cs="Sylfaen"/>
          <w:sz w:val="20"/>
          <w:szCs w:val="24"/>
          <w:lang w:val="af-ZA" w:eastAsia="en-US"/>
        </w:rPr>
        <w:t xml:space="preserve"> </w:t>
      </w:r>
      <w:r w:rsidR="00441D04" w:rsidRPr="00712340">
        <w:rPr>
          <w:rFonts w:ascii="GHEA Grapalat" w:hAnsi="GHEA Grapalat" w:cs="Sylfaen"/>
          <w:sz w:val="20"/>
          <w:szCs w:val="24"/>
          <w:lang w:val="af-ZA" w:eastAsia="en-US"/>
        </w:rPr>
        <w:t>8.</w:t>
      </w:r>
      <w:r w:rsidR="00733A58" w:rsidRPr="00712340">
        <w:rPr>
          <w:rFonts w:ascii="GHEA Grapalat" w:hAnsi="GHEA Grapalat" w:cs="Sylfaen"/>
          <w:sz w:val="20"/>
          <w:szCs w:val="24"/>
          <w:lang w:val="af-ZA" w:eastAsia="en-US"/>
        </w:rPr>
        <w:t>8</w:t>
      </w:r>
      <w:r w:rsidR="00441D04" w:rsidRPr="00712340">
        <w:rPr>
          <w:rFonts w:ascii="GHEA Grapalat" w:hAnsi="GHEA Grapalat" w:cs="Sylfaen"/>
          <w:sz w:val="20"/>
          <w:szCs w:val="24"/>
          <w:lang w:val="af-ZA" w:eastAsia="en-US"/>
        </w:rPr>
        <w:t xml:space="preserve"> և</w:t>
      </w:r>
      <w:r w:rsidRPr="00712340">
        <w:rPr>
          <w:rFonts w:ascii="GHEA Grapalat" w:hAnsi="GHEA Grapalat" w:cs="Sylfaen"/>
          <w:sz w:val="20"/>
          <w:szCs w:val="24"/>
          <w:lang w:val="af-ZA" w:eastAsia="en-US"/>
        </w:rPr>
        <w:t xml:space="preserve"> 8</w:t>
      </w:r>
      <w:r w:rsidR="00733A58" w:rsidRPr="00712340">
        <w:rPr>
          <w:rFonts w:ascii="GHEA Grapalat" w:hAnsi="GHEA Grapalat" w:cs="Sylfaen"/>
          <w:sz w:val="20"/>
          <w:szCs w:val="24"/>
          <w:lang w:val="af-ZA" w:eastAsia="en-US"/>
        </w:rPr>
        <w:t>.9</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կետ</w:t>
      </w:r>
      <w:r w:rsidR="00441D04" w:rsidRPr="00712340">
        <w:rPr>
          <w:rFonts w:ascii="GHEA Grapalat" w:hAnsi="GHEA Grapalat" w:cs="Sylfaen"/>
          <w:sz w:val="20"/>
          <w:szCs w:val="24"/>
          <w:lang w:eastAsia="en-US"/>
        </w:rPr>
        <w:t>եր</w:t>
      </w:r>
      <w:r w:rsidRPr="00712340">
        <w:rPr>
          <w:rFonts w:ascii="GHEA Grapalat" w:hAnsi="GHEA Grapalat" w:cs="Sylfaen"/>
          <w:sz w:val="20"/>
          <w:szCs w:val="24"/>
          <w:lang w:val="ru-RU" w:eastAsia="en-US"/>
        </w:rPr>
        <w:t>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նշված</w:t>
      </w:r>
      <w:r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փաստաթղթերը</w:t>
      </w:r>
      <w:r w:rsidR="00D371A7" w:rsidRPr="00712340">
        <w:rPr>
          <w:rFonts w:ascii="GHEA Grapalat" w:hAnsi="GHEA Grapalat" w:cs="Sylfaen"/>
          <w:sz w:val="20"/>
          <w:szCs w:val="24"/>
          <w:lang w:val="af-ZA" w:eastAsia="en-US"/>
        </w:rPr>
        <w:t xml:space="preserve"> </w:t>
      </w:r>
      <w:r w:rsidR="00EF2159" w:rsidRPr="00712340">
        <w:rPr>
          <w:rFonts w:ascii="GHEA Grapalat" w:hAnsi="GHEA Grapalat" w:cs="Sylfaen"/>
          <w:sz w:val="20"/>
          <w:szCs w:val="24"/>
          <w:lang w:val="af-ZA" w:eastAsia="en-US"/>
        </w:rPr>
        <w:t xml:space="preserve">մասնակիցը </w:t>
      </w:r>
      <w:r w:rsidR="00D371A7" w:rsidRPr="00712340">
        <w:rPr>
          <w:rFonts w:ascii="GHEA Grapalat" w:hAnsi="GHEA Grapalat" w:cs="Sylfaen"/>
          <w:sz w:val="20"/>
          <w:szCs w:val="24"/>
          <w:lang w:eastAsia="en-US"/>
        </w:rPr>
        <w:t>սահմանված</w:t>
      </w:r>
      <w:r w:rsidR="00D371A7" w:rsidRPr="00712340">
        <w:rPr>
          <w:rFonts w:ascii="GHEA Grapalat" w:hAnsi="GHEA Grapalat" w:cs="Sylfaen"/>
          <w:sz w:val="20"/>
          <w:szCs w:val="24"/>
          <w:lang w:val="af-ZA" w:eastAsia="en-US"/>
        </w:rPr>
        <w:t xml:space="preserve"> </w:t>
      </w:r>
      <w:r w:rsidR="00D371A7" w:rsidRPr="00712340">
        <w:rPr>
          <w:rFonts w:ascii="GHEA Grapalat" w:hAnsi="GHEA Grapalat" w:cs="Sylfaen"/>
          <w:sz w:val="20"/>
          <w:szCs w:val="24"/>
          <w:lang w:eastAsia="en-US"/>
        </w:rPr>
        <w:t>ժամկետում</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հանձնա</w:t>
      </w:r>
      <w:r w:rsidR="007A5810" w:rsidRPr="00712340">
        <w:rPr>
          <w:rFonts w:ascii="GHEA Grapalat" w:hAnsi="GHEA Grapalat" w:cs="Sylfaen"/>
          <w:sz w:val="20"/>
          <w:szCs w:val="24"/>
          <w:lang w:val="af-ZA" w:eastAsia="en-US"/>
        </w:rPr>
        <w:softHyphen/>
      </w:r>
      <w:r w:rsidR="007A5810" w:rsidRPr="00712340">
        <w:rPr>
          <w:rFonts w:ascii="GHEA Grapalat" w:hAnsi="GHEA Grapalat" w:cs="Sylfaen"/>
          <w:sz w:val="20"/>
          <w:szCs w:val="24"/>
          <w:lang w:val="ru-RU" w:eastAsia="en-US"/>
        </w:rPr>
        <w:t>ժողովի</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քարտուղարին</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ներկայաց</w:t>
      </w:r>
      <w:r w:rsidR="00EF2159" w:rsidRPr="00712340">
        <w:rPr>
          <w:rFonts w:ascii="GHEA Grapalat" w:hAnsi="GHEA Grapalat" w:cs="Sylfaen"/>
          <w:sz w:val="20"/>
          <w:szCs w:val="24"/>
          <w:lang w:eastAsia="en-US"/>
        </w:rPr>
        <w:t>ն</w:t>
      </w:r>
      <w:r w:rsidR="007A5810" w:rsidRPr="00712340">
        <w:rPr>
          <w:rFonts w:ascii="GHEA Grapalat" w:hAnsi="GHEA Grapalat" w:cs="Sylfaen"/>
          <w:sz w:val="20"/>
          <w:szCs w:val="24"/>
          <w:lang w:val="ru-RU" w:eastAsia="en-US"/>
        </w:rPr>
        <w:t>ում</w:t>
      </w:r>
      <w:r w:rsidR="007A5810" w:rsidRPr="00712340">
        <w:rPr>
          <w:rFonts w:ascii="GHEA Grapalat" w:hAnsi="GHEA Grapalat" w:cs="Sylfaen"/>
          <w:sz w:val="20"/>
          <w:szCs w:val="24"/>
          <w:lang w:val="af-ZA" w:eastAsia="en-US"/>
        </w:rPr>
        <w:t xml:space="preserve"> </w:t>
      </w:r>
      <w:r w:rsidR="00EF2159" w:rsidRPr="00712340">
        <w:rPr>
          <w:rFonts w:ascii="GHEA Grapalat" w:hAnsi="GHEA Grapalat" w:cs="Sylfaen"/>
          <w:sz w:val="20"/>
          <w:szCs w:val="24"/>
          <w:lang w:eastAsia="en-US"/>
        </w:rPr>
        <w:t>է</w:t>
      </w:r>
      <w:r w:rsidR="007A5810" w:rsidRPr="00712340">
        <w:rPr>
          <w:rFonts w:ascii="GHEA Grapalat" w:hAnsi="GHEA Grapalat" w:cs="Sylfaen"/>
          <w:sz w:val="20"/>
          <w:szCs w:val="24"/>
          <w:lang w:val="af-ZA" w:eastAsia="en-US"/>
        </w:rPr>
        <w:t xml:space="preserve"> </w:t>
      </w:r>
      <w:r w:rsidR="00FE20B2" w:rsidRPr="00712340">
        <w:rPr>
          <w:rFonts w:ascii="GHEA Grapalat" w:hAnsi="GHEA Grapalat" w:cs="Sylfaen"/>
          <w:sz w:val="20"/>
          <w:szCs w:val="24"/>
          <w:lang w:val="af-ZA" w:eastAsia="en-US"/>
        </w:rPr>
        <w:t xml:space="preserve">վերջինիս՝ </w:t>
      </w:r>
      <w:r w:rsidRPr="00712340">
        <w:rPr>
          <w:rFonts w:ascii="GHEA Grapalat" w:hAnsi="GHEA Grapalat" w:cs="Sylfaen"/>
          <w:sz w:val="20"/>
          <w:szCs w:val="24"/>
          <w:lang w:val="ru-RU" w:eastAsia="en-US"/>
        </w:rPr>
        <w:t>սույն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հրավերով</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նախատեսված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էլեկտրոնային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փոստին</w:t>
      </w:r>
      <w:r w:rsidR="00FE20B2" w:rsidRPr="00712340">
        <w:rPr>
          <w:rFonts w:ascii="GHEA Grapalat" w:hAnsi="GHEA Grapalat" w:cs="Sylfaen"/>
          <w:sz w:val="20"/>
          <w:szCs w:val="24"/>
          <w:lang w:val="af-ZA" w:eastAsia="en-US"/>
        </w:rPr>
        <w:t xml:space="preserve"> </w:t>
      </w:r>
      <w:r w:rsidR="00FE20B2" w:rsidRPr="00712340">
        <w:rPr>
          <w:rFonts w:ascii="GHEA Grapalat" w:hAnsi="GHEA Grapalat" w:cs="Sylfaen"/>
          <w:sz w:val="20"/>
          <w:szCs w:val="24"/>
          <w:lang w:eastAsia="en-US"/>
        </w:rPr>
        <w:t>ուղարկելու</w:t>
      </w:r>
      <w:r w:rsidR="00FE20B2" w:rsidRPr="00712340">
        <w:rPr>
          <w:rFonts w:ascii="GHEA Grapalat" w:hAnsi="GHEA Grapalat" w:cs="Sylfaen"/>
          <w:sz w:val="20"/>
          <w:szCs w:val="24"/>
          <w:lang w:val="af-ZA" w:eastAsia="en-US"/>
        </w:rPr>
        <w:t xml:space="preserve"> </w:t>
      </w:r>
      <w:r w:rsidR="00FE20B2" w:rsidRPr="00712340">
        <w:rPr>
          <w:rFonts w:ascii="GHEA Grapalat" w:hAnsi="GHEA Grapalat" w:cs="Sylfaen"/>
          <w:sz w:val="20"/>
          <w:szCs w:val="24"/>
          <w:lang w:eastAsia="en-US"/>
        </w:rPr>
        <w:t>միջոցով</w:t>
      </w:r>
      <w:r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Քարտուղարը</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պարտավոր</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է</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փաստաթղթերն</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ստանալու</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օրը</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հաստատել</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դրանց</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ստանալու</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հանգամանքը՝</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սույն</w:t>
      </w:r>
      <w:r w:rsidR="007A5810" w:rsidRPr="00712340">
        <w:rPr>
          <w:rFonts w:ascii="GHEA Grapalat" w:hAnsi="GHEA Grapalat" w:cs="Sylfaen"/>
          <w:sz w:val="20"/>
          <w:szCs w:val="24"/>
          <w:lang w:val="hy-AM" w:eastAsia="en-US"/>
        </w:rPr>
        <w:t xml:space="preserve"> </w:t>
      </w:r>
      <w:r w:rsidR="007A5810" w:rsidRPr="00712340">
        <w:rPr>
          <w:rFonts w:ascii="GHEA Grapalat" w:hAnsi="GHEA Grapalat" w:cs="Sylfaen"/>
          <w:sz w:val="20"/>
          <w:szCs w:val="24"/>
          <w:lang w:val="ru-RU" w:eastAsia="en-US"/>
        </w:rPr>
        <w:t>հրավերում</w:t>
      </w:r>
      <w:r w:rsidR="007A5810" w:rsidRPr="00712340">
        <w:rPr>
          <w:rFonts w:ascii="GHEA Grapalat" w:hAnsi="GHEA Grapalat" w:cs="Sylfaen"/>
          <w:sz w:val="20"/>
          <w:szCs w:val="24"/>
          <w:lang w:val="hy-AM" w:eastAsia="en-US"/>
        </w:rPr>
        <w:t xml:space="preserve"> </w:t>
      </w:r>
      <w:r w:rsidR="007A5810" w:rsidRPr="00712340">
        <w:rPr>
          <w:rFonts w:ascii="GHEA Grapalat" w:hAnsi="GHEA Grapalat" w:cs="Sylfaen"/>
          <w:sz w:val="20"/>
          <w:szCs w:val="24"/>
          <w:lang w:val="ru-RU" w:eastAsia="en-US"/>
        </w:rPr>
        <w:t>նշված</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իր</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էլեկտրոնային</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փոստից</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մասնակցի</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էլեկտրոնային</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փոստին</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հավաստում</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ուղարկելու</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միջոցով</w:t>
      </w:r>
      <w:r w:rsidR="007A5810" w:rsidRPr="00712340">
        <w:rPr>
          <w:rFonts w:ascii="GHEA Grapalat" w:hAnsi="GHEA Grapalat" w:cs="Sylfaen"/>
          <w:sz w:val="20"/>
          <w:szCs w:val="24"/>
          <w:lang w:val="af-ZA" w:eastAsia="en-US"/>
        </w:rPr>
        <w:t>:</w:t>
      </w:r>
    </w:p>
    <w:p w:rsidR="002B121D" w:rsidRPr="00712340" w:rsidRDefault="00A150A9" w:rsidP="00EF3662">
      <w:pPr>
        <w:pStyle w:val="BodyTextIndent2"/>
        <w:spacing w:line="240" w:lineRule="auto"/>
        <w:ind w:firstLine="567"/>
        <w:rPr>
          <w:rFonts w:ascii="GHEA Grapalat" w:hAnsi="GHEA Grapalat" w:cs="Sylfaen"/>
          <w:szCs w:val="24"/>
        </w:rPr>
      </w:pPr>
      <w:r w:rsidRPr="00712340">
        <w:rPr>
          <w:rFonts w:ascii="GHEA Grapalat" w:hAnsi="GHEA Grapalat" w:cs="Sylfaen"/>
          <w:szCs w:val="24"/>
        </w:rPr>
        <w:t>8</w:t>
      </w:r>
      <w:r w:rsidR="002B121D" w:rsidRPr="00712340">
        <w:rPr>
          <w:rFonts w:ascii="GHEA Grapalat" w:hAnsi="GHEA Grapalat" w:cs="Sylfaen"/>
          <w:szCs w:val="24"/>
        </w:rPr>
        <w:t>.</w:t>
      </w:r>
      <w:r w:rsidR="00733A58" w:rsidRPr="00712340">
        <w:rPr>
          <w:rFonts w:ascii="GHEA Grapalat" w:hAnsi="GHEA Grapalat" w:cs="Sylfaen"/>
          <w:szCs w:val="24"/>
        </w:rPr>
        <w:t>1</w:t>
      </w:r>
      <w:r w:rsidR="00C52CD8">
        <w:rPr>
          <w:rFonts w:ascii="GHEA Grapalat" w:hAnsi="GHEA Grapalat" w:cs="Sylfaen"/>
          <w:szCs w:val="24"/>
        </w:rPr>
        <w:t>5</w:t>
      </w:r>
      <w:r w:rsidR="003F288F" w:rsidRPr="00712340">
        <w:rPr>
          <w:rFonts w:ascii="GHEA Grapalat" w:hAnsi="GHEA Grapalat" w:cs="Sylfaen"/>
          <w:szCs w:val="24"/>
        </w:rPr>
        <w:t xml:space="preserve"> </w:t>
      </w:r>
      <w:r w:rsidR="002B121D" w:rsidRPr="00712340">
        <w:rPr>
          <w:rFonts w:ascii="GHEA Grapalat" w:hAnsi="GHEA Grapalat" w:cs="Sylfaen"/>
          <w:szCs w:val="24"/>
          <w:lang w:val="ru-RU"/>
        </w:rPr>
        <w:t>Մասնակիցները</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և</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նրանց</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ներկայացուցիչները</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կարող</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են</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ներկա</w:t>
      </w:r>
      <w:r w:rsidR="002B121D" w:rsidRPr="00712340">
        <w:rPr>
          <w:rFonts w:ascii="GHEA Grapalat" w:hAnsi="GHEA Grapalat" w:cs="Sylfaen"/>
          <w:szCs w:val="24"/>
        </w:rPr>
        <w:t xml:space="preserve"> </w:t>
      </w:r>
      <w:r w:rsidR="006D4E1D" w:rsidRPr="00712340">
        <w:rPr>
          <w:rFonts w:ascii="GHEA Grapalat" w:hAnsi="GHEA Grapalat" w:cs="Sylfaen"/>
          <w:szCs w:val="24"/>
        </w:rPr>
        <w:t xml:space="preserve">լինել  </w:t>
      </w:r>
      <w:r w:rsidR="002B121D" w:rsidRPr="00712340">
        <w:rPr>
          <w:rFonts w:ascii="GHEA Grapalat" w:hAnsi="GHEA Grapalat" w:cs="Sylfaen"/>
          <w:szCs w:val="24"/>
          <w:lang w:val="ru-RU"/>
        </w:rPr>
        <w:t>հանձնաժողովի</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նիստերին։</w:t>
      </w:r>
      <w:r w:rsidR="002B121D" w:rsidRPr="00712340">
        <w:rPr>
          <w:rFonts w:ascii="GHEA Grapalat" w:hAnsi="GHEA Grapalat" w:cs="Sylfaen"/>
          <w:szCs w:val="24"/>
        </w:rPr>
        <w:t xml:space="preserve"> </w:t>
      </w:r>
      <w:r w:rsidR="006D4E1D" w:rsidRPr="00712340">
        <w:rPr>
          <w:rFonts w:ascii="GHEA Grapalat" w:hAnsi="GHEA Grapalat" w:cs="Sylfaen"/>
          <w:szCs w:val="24"/>
          <w:lang w:val="ru-RU"/>
        </w:rPr>
        <w:t>Մասնակիցները</w:t>
      </w:r>
      <w:r w:rsidR="006D4E1D" w:rsidRPr="00712340">
        <w:rPr>
          <w:rFonts w:ascii="GHEA Grapalat" w:hAnsi="GHEA Grapalat" w:cs="Sylfaen"/>
          <w:szCs w:val="24"/>
        </w:rPr>
        <w:t xml:space="preserve"> կամ </w:t>
      </w:r>
      <w:r w:rsidR="006D4E1D" w:rsidRPr="00712340">
        <w:rPr>
          <w:rFonts w:ascii="GHEA Grapalat" w:hAnsi="GHEA Grapalat" w:cs="Sylfaen"/>
          <w:szCs w:val="24"/>
          <w:lang w:val="ru-RU"/>
        </w:rPr>
        <w:t>նրանց</w:t>
      </w:r>
      <w:r w:rsidR="006D4E1D" w:rsidRPr="00712340">
        <w:rPr>
          <w:rFonts w:ascii="GHEA Grapalat" w:hAnsi="GHEA Grapalat" w:cs="Sylfaen"/>
          <w:szCs w:val="24"/>
        </w:rPr>
        <w:t xml:space="preserve"> </w:t>
      </w:r>
      <w:r w:rsidR="006D4E1D" w:rsidRPr="00712340">
        <w:rPr>
          <w:rFonts w:ascii="GHEA Grapalat" w:hAnsi="GHEA Grapalat" w:cs="Sylfaen"/>
          <w:szCs w:val="24"/>
          <w:lang w:val="ru-RU"/>
        </w:rPr>
        <w:t>ներկայացուցիչները</w:t>
      </w:r>
      <w:r w:rsidR="006D4E1D" w:rsidRPr="00712340">
        <w:rPr>
          <w:rFonts w:ascii="GHEA Grapalat" w:hAnsi="GHEA Grapalat" w:cs="Sylfaen"/>
          <w:szCs w:val="24"/>
        </w:rPr>
        <w:t xml:space="preserve"> </w:t>
      </w:r>
      <w:r w:rsidR="002B121D" w:rsidRPr="00712340">
        <w:rPr>
          <w:rFonts w:ascii="GHEA Grapalat" w:hAnsi="GHEA Grapalat" w:cs="Sylfaen"/>
          <w:szCs w:val="24"/>
          <w:lang w:val="ru-RU"/>
        </w:rPr>
        <w:t>կարող</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են</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պահանջել</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հանձնաժողովի</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նիստերի</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արձանագրությունների</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պատճենները</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որոնք</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տրամադրվում</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են</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մեկ</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օրացուցային</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օրվա</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ընթացքում։</w:t>
      </w:r>
    </w:p>
    <w:p w:rsidR="00B7535E" w:rsidRPr="00712340" w:rsidRDefault="00A150A9" w:rsidP="00B7535E">
      <w:pPr>
        <w:ind w:firstLine="567"/>
        <w:jc w:val="both"/>
        <w:rPr>
          <w:rFonts w:ascii="GHEA Grapalat" w:hAnsi="GHEA Grapalat" w:cs="Sylfaen"/>
          <w:sz w:val="20"/>
          <w:lang w:val="af-ZA"/>
        </w:rPr>
      </w:pPr>
      <w:r w:rsidRPr="00712340">
        <w:rPr>
          <w:rFonts w:ascii="GHEA Grapalat" w:hAnsi="GHEA Grapalat" w:cs="Sylfaen"/>
          <w:sz w:val="20"/>
          <w:lang w:val="af-ZA"/>
        </w:rPr>
        <w:t>8</w:t>
      </w:r>
      <w:r w:rsidR="009B0DA1" w:rsidRPr="00712340">
        <w:rPr>
          <w:rFonts w:ascii="GHEA Grapalat" w:hAnsi="GHEA Grapalat" w:cs="Sylfaen"/>
          <w:sz w:val="20"/>
          <w:lang w:val="af-ZA"/>
        </w:rPr>
        <w:t>.</w:t>
      </w:r>
      <w:r w:rsidR="00733A58" w:rsidRPr="00712340">
        <w:rPr>
          <w:rFonts w:ascii="GHEA Grapalat" w:hAnsi="GHEA Grapalat" w:cs="Sylfaen"/>
          <w:sz w:val="20"/>
          <w:lang w:val="af-ZA"/>
        </w:rPr>
        <w:t>1</w:t>
      </w:r>
      <w:r w:rsidR="00C52CD8">
        <w:rPr>
          <w:rFonts w:ascii="GHEA Grapalat" w:hAnsi="GHEA Grapalat" w:cs="Sylfaen"/>
          <w:sz w:val="20"/>
          <w:lang w:val="af-ZA"/>
        </w:rPr>
        <w:t>6</w:t>
      </w:r>
      <w:r w:rsidR="003F288F" w:rsidRPr="00712340">
        <w:rPr>
          <w:rFonts w:ascii="GHEA Grapalat" w:hAnsi="GHEA Grapalat" w:cs="Sylfaen"/>
          <w:sz w:val="20"/>
          <w:lang w:val="af-ZA"/>
        </w:rPr>
        <w:t xml:space="preserve"> </w:t>
      </w:r>
      <w:r w:rsidR="00B7535E" w:rsidRPr="00712340">
        <w:rPr>
          <w:rFonts w:ascii="GHEA Grapalat" w:hAnsi="GHEA Grapalat" w:cs="Sylfaen"/>
          <w:sz w:val="20"/>
          <w:lang w:val="ru-RU"/>
        </w:rPr>
        <w:t>Հանձնաժողովի</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և</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կամ</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պատվիրատուի</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կողմից</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էլեկտրոնային</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ծանուցումներն</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ուղարկվում</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են</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մասնակցի</w:t>
      </w:r>
      <w:r w:rsidR="00B7535E" w:rsidRPr="00712340">
        <w:rPr>
          <w:rFonts w:ascii="GHEA Grapalat" w:hAnsi="GHEA Grapalat" w:cs="Sylfaen"/>
          <w:sz w:val="20"/>
          <w:lang w:val="af-ZA"/>
        </w:rPr>
        <w:t xml:space="preserve"> հայտում նշված էլեկտրոնային փոստին ուղարկելու միջոցով, </w:t>
      </w:r>
      <w:r w:rsidR="00B7535E" w:rsidRPr="00712340">
        <w:rPr>
          <w:rFonts w:ascii="GHEA Grapalat" w:hAnsi="GHEA Grapalat" w:cs="Sylfaen"/>
          <w:sz w:val="20"/>
          <w:lang w:val="ru-RU"/>
        </w:rPr>
        <w:t>իսկ</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մասնակցի</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կողմից</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իր</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հայտում</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նշված</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էլեկտրոնային</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փոստից</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սույն</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հրավերում</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նշված</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հանձնաժողովի</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քարտուղարի</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էլեկտրոնային</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փոստին</w:t>
      </w:r>
      <w:r w:rsidR="00B7535E" w:rsidRPr="00712340">
        <w:rPr>
          <w:rFonts w:ascii="GHEA Grapalat" w:hAnsi="GHEA Grapalat" w:cs="Sylfaen"/>
          <w:sz w:val="20"/>
          <w:lang w:val="af-ZA"/>
        </w:rPr>
        <w:t xml:space="preserve"> </w:t>
      </w:r>
      <w:r w:rsidR="00B7535E" w:rsidRPr="00712340">
        <w:rPr>
          <w:rFonts w:ascii="GHEA Grapalat" w:hAnsi="GHEA Grapalat"/>
          <w:sz w:val="20"/>
          <w:szCs w:val="20"/>
          <w:lang w:val="af-ZA"/>
        </w:rPr>
        <w:t>ուղարկվելու միջոցով:</w:t>
      </w:r>
    </w:p>
    <w:p w:rsidR="00B7535E" w:rsidRPr="00712340" w:rsidRDefault="00B7535E" w:rsidP="00B7535E">
      <w:pPr>
        <w:ind w:firstLine="567"/>
        <w:jc w:val="both"/>
        <w:rPr>
          <w:rFonts w:ascii="GHEA Grapalat" w:hAnsi="GHEA Grapalat"/>
          <w:sz w:val="20"/>
          <w:szCs w:val="20"/>
          <w:lang w:val="af-ZA"/>
        </w:rPr>
      </w:pPr>
      <w:r w:rsidRPr="00712340">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712340" w:rsidRDefault="00A150A9" w:rsidP="00EF3662">
      <w:pPr>
        <w:pStyle w:val="BodyTextIndent2"/>
        <w:spacing w:line="240" w:lineRule="auto"/>
        <w:ind w:firstLine="567"/>
        <w:rPr>
          <w:rFonts w:ascii="GHEA Grapalat" w:hAnsi="GHEA Grapalat"/>
          <w:lang w:val="hy-AM"/>
        </w:rPr>
      </w:pPr>
      <w:r w:rsidRPr="00712340">
        <w:rPr>
          <w:rFonts w:ascii="GHEA Grapalat" w:hAnsi="GHEA Grapalat"/>
        </w:rPr>
        <w:t>8</w:t>
      </w:r>
      <w:r w:rsidR="00947D03" w:rsidRPr="00712340">
        <w:rPr>
          <w:rFonts w:ascii="GHEA Grapalat" w:hAnsi="GHEA Grapalat"/>
          <w:lang w:val="hy-AM"/>
        </w:rPr>
        <w:t>.</w:t>
      </w:r>
      <w:r w:rsidR="00C52CD8" w:rsidRPr="00E81BDB">
        <w:rPr>
          <w:rFonts w:ascii="GHEA Grapalat" w:hAnsi="GHEA Grapalat"/>
        </w:rPr>
        <w:t xml:space="preserve">17 </w:t>
      </w:r>
    </w:p>
    <w:p w:rsidR="00583092" w:rsidRPr="00712340" w:rsidRDefault="00A150A9" w:rsidP="00EF3662">
      <w:pPr>
        <w:ind w:firstLine="567"/>
        <w:jc w:val="both"/>
        <w:rPr>
          <w:rFonts w:ascii="GHEA Grapalat" w:hAnsi="GHEA Grapalat"/>
          <w:sz w:val="20"/>
          <w:szCs w:val="20"/>
          <w:lang w:val="af-ZA"/>
        </w:rPr>
      </w:pPr>
      <w:r w:rsidRPr="00712340">
        <w:rPr>
          <w:rFonts w:ascii="GHEA Grapalat" w:hAnsi="GHEA Grapalat"/>
          <w:sz w:val="20"/>
          <w:szCs w:val="20"/>
          <w:lang w:val="af-ZA"/>
        </w:rPr>
        <w:t>8</w:t>
      </w:r>
      <w:r w:rsidR="009E35C5" w:rsidRPr="00712340">
        <w:rPr>
          <w:rFonts w:ascii="GHEA Grapalat" w:hAnsi="GHEA Grapalat"/>
          <w:sz w:val="20"/>
          <w:szCs w:val="20"/>
          <w:lang w:val="af-ZA"/>
        </w:rPr>
        <w:t>.</w:t>
      </w:r>
      <w:r w:rsidR="00733A58" w:rsidRPr="00712340">
        <w:rPr>
          <w:rFonts w:ascii="GHEA Grapalat" w:hAnsi="GHEA Grapalat"/>
          <w:sz w:val="20"/>
          <w:szCs w:val="20"/>
          <w:lang w:val="af-ZA"/>
        </w:rPr>
        <w:t>1</w:t>
      </w:r>
      <w:r w:rsidR="00C52CD8">
        <w:rPr>
          <w:rFonts w:ascii="GHEA Grapalat" w:hAnsi="GHEA Grapalat"/>
          <w:sz w:val="20"/>
          <w:szCs w:val="20"/>
          <w:lang w:val="af-ZA"/>
        </w:rPr>
        <w:t>8</w:t>
      </w:r>
      <w:r w:rsidR="003F288F" w:rsidRPr="00712340">
        <w:rPr>
          <w:rFonts w:ascii="GHEA Grapalat" w:hAnsi="GHEA Grapalat"/>
          <w:sz w:val="20"/>
          <w:szCs w:val="20"/>
          <w:lang w:val="af-ZA"/>
        </w:rPr>
        <w:t xml:space="preserve"> </w:t>
      </w:r>
      <w:r w:rsidR="00583092" w:rsidRPr="00712340">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712340">
        <w:rPr>
          <w:rFonts w:ascii="GHEA Grapalat" w:hAnsi="GHEA Grapalat"/>
          <w:sz w:val="20"/>
          <w:szCs w:val="20"/>
          <w:lang w:val="af-ZA"/>
        </w:rPr>
        <w:t xml:space="preserve">ի որոշմամբ </w:t>
      </w:r>
      <w:r w:rsidR="00583092" w:rsidRPr="00712340">
        <w:rPr>
          <w:rFonts w:ascii="GHEA Grapalat" w:hAnsi="GHEA Grapalat"/>
          <w:sz w:val="20"/>
          <w:szCs w:val="20"/>
          <w:lang w:val="af-ZA"/>
        </w:rPr>
        <w:t>ընտրված մասնակ</w:t>
      </w:r>
      <w:r w:rsidR="002E0966" w:rsidRPr="00712340">
        <w:rPr>
          <w:rFonts w:ascii="GHEA Grapalat" w:hAnsi="GHEA Grapalat"/>
          <w:sz w:val="20"/>
          <w:szCs w:val="20"/>
          <w:lang w:val="af-ZA"/>
        </w:rPr>
        <w:t xml:space="preserve">ից է ճանաչվում հաջորդող տեղ զբաղեցրած մասնակիցը՝ </w:t>
      </w:r>
      <w:r w:rsidR="00583092" w:rsidRPr="00712340">
        <w:rPr>
          <w:rFonts w:ascii="GHEA Grapalat" w:hAnsi="GHEA Grapalat"/>
          <w:sz w:val="20"/>
          <w:szCs w:val="20"/>
          <w:lang w:val="af-ZA"/>
        </w:rPr>
        <w:t xml:space="preserve">սույն </w:t>
      </w:r>
      <w:r w:rsidR="00583092" w:rsidRPr="00712340">
        <w:rPr>
          <w:rFonts w:ascii="GHEA Grapalat" w:hAnsi="GHEA Grapalat"/>
          <w:sz w:val="20"/>
          <w:szCs w:val="20"/>
          <w:lang w:val="hy-AM"/>
        </w:rPr>
        <w:t>հրավեր</w:t>
      </w:r>
      <w:r w:rsidR="00537173" w:rsidRPr="00712340">
        <w:rPr>
          <w:rFonts w:ascii="GHEA Grapalat" w:hAnsi="GHEA Grapalat"/>
          <w:sz w:val="20"/>
          <w:szCs w:val="20"/>
          <w:lang w:val="hy-AM"/>
        </w:rPr>
        <w:t>ի 1-ին մասի 8.1</w:t>
      </w:r>
      <w:r w:rsidR="00733A58" w:rsidRPr="00E81BDB">
        <w:rPr>
          <w:rFonts w:ascii="GHEA Grapalat" w:hAnsi="GHEA Grapalat"/>
          <w:sz w:val="20"/>
          <w:szCs w:val="20"/>
          <w:lang w:val="hy-AM"/>
        </w:rPr>
        <w:t>2</w:t>
      </w:r>
      <w:r w:rsidR="00537173" w:rsidRPr="00712340">
        <w:rPr>
          <w:rFonts w:ascii="GHEA Grapalat" w:hAnsi="GHEA Grapalat"/>
          <w:sz w:val="20"/>
          <w:szCs w:val="20"/>
          <w:lang w:val="hy-AM"/>
        </w:rPr>
        <w:t>-ից 8.</w:t>
      </w:r>
      <w:r w:rsidR="00733A58" w:rsidRPr="00E81BDB">
        <w:rPr>
          <w:rFonts w:ascii="GHEA Grapalat" w:hAnsi="GHEA Grapalat"/>
          <w:sz w:val="20"/>
          <w:szCs w:val="20"/>
          <w:lang w:val="hy-AM"/>
        </w:rPr>
        <w:t>19</w:t>
      </w:r>
      <w:r w:rsidR="00537173" w:rsidRPr="00712340">
        <w:rPr>
          <w:rFonts w:ascii="GHEA Grapalat" w:hAnsi="GHEA Grapalat"/>
          <w:sz w:val="20"/>
          <w:szCs w:val="20"/>
          <w:lang w:val="hy-AM"/>
        </w:rPr>
        <w:t>րդ կետերով սահմանված ընթացակարգ</w:t>
      </w:r>
      <w:r w:rsidR="002E0966" w:rsidRPr="00E81BDB">
        <w:rPr>
          <w:rFonts w:ascii="GHEA Grapalat" w:hAnsi="GHEA Grapalat"/>
          <w:sz w:val="20"/>
          <w:szCs w:val="20"/>
          <w:lang w:val="hy-AM"/>
        </w:rPr>
        <w:t>ի կիրառմամբ</w:t>
      </w:r>
      <w:r w:rsidR="00583092" w:rsidRPr="00712340">
        <w:rPr>
          <w:rFonts w:ascii="GHEA Grapalat" w:hAnsi="GHEA Grapalat"/>
          <w:sz w:val="20"/>
          <w:szCs w:val="20"/>
          <w:lang w:val="af-ZA"/>
        </w:rPr>
        <w:t>:</w:t>
      </w:r>
    </w:p>
    <w:p w:rsidR="00583092" w:rsidRPr="00712340" w:rsidRDefault="00A150A9" w:rsidP="00EF3662">
      <w:pPr>
        <w:pStyle w:val="BodyTextIndent2"/>
        <w:spacing w:line="240" w:lineRule="auto"/>
        <w:ind w:firstLine="567"/>
        <w:rPr>
          <w:rFonts w:ascii="GHEA Grapalat" w:hAnsi="GHEA Grapalat" w:cs="Sylfaen"/>
          <w:szCs w:val="24"/>
        </w:rPr>
      </w:pPr>
      <w:r w:rsidRPr="00712340">
        <w:rPr>
          <w:rFonts w:ascii="GHEA Grapalat" w:hAnsi="GHEA Grapalat" w:cs="Sylfaen"/>
          <w:szCs w:val="24"/>
        </w:rPr>
        <w:t>8</w:t>
      </w:r>
      <w:r w:rsidR="00201DA0" w:rsidRPr="00712340">
        <w:rPr>
          <w:rFonts w:ascii="GHEA Grapalat" w:hAnsi="GHEA Grapalat" w:cs="Sylfaen"/>
          <w:szCs w:val="24"/>
          <w:lang w:val="hy-AM"/>
        </w:rPr>
        <w:t>.</w:t>
      </w:r>
      <w:r w:rsidR="00C52CD8" w:rsidRPr="00E81BDB">
        <w:rPr>
          <w:rFonts w:ascii="GHEA Grapalat" w:hAnsi="GHEA Grapalat" w:cs="Sylfaen"/>
          <w:szCs w:val="24"/>
        </w:rPr>
        <w:t>19</w:t>
      </w:r>
      <w:r w:rsidR="00D61B60" w:rsidRPr="00712340">
        <w:rPr>
          <w:rFonts w:ascii="GHEA Grapalat" w:hAnsi="GHEA Grapalat" w:cs="Sylfaen"/>
          <w:szCs w:val="24"/>
        </w:rPr>
        <w:t xml:space="preserve"> </w:t>
      </w:r>
      <w:r w:rsidR="00583092" w:rsidRPr="00712340">
        <w:rPr>
          <w:rFonts w:ascii="GHEA Grapalat" w:hAnsi="GHEA Grapalat" w:cs="Sylfaen"/>
          <w:szCs w:val="24"/>
          <w:lang w:val="ru-RU"/>
        </w:rPr>
        <w:t>Մասնակից</w:t>
      </w:r>
      <w:r w:rsidR="00196487" w:rsidRPr="00712340">
        <w:rPr>
          <w:rFonts w:ascii="GHEA Grapalat" w:hAnsi="GHEA Grapalat" w:cs="Sylfaen"/>
          <w:szCs w:val="24"/>
          <w:lang w:val="en-US"/>
        </w:rPr>
        <w:t>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իրեն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ներկայացված</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պահանջների</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համապատասխանության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հիմնավորման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նպատակով</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կարող</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է</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ներկայացնել</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լրացուցիչ</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այլ</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փաստաթղթեր</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տեղեկություններ</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և</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նյութեր։</w:t>
      </w:r>
    </w:p>
    <w:p w:rsidR="00583092" w:rsidRPr="00712340" w:rsidRDefault="00662165" w:rsidP="00EF3662">
      <w:pPr>
        <w:pStyle w:val="BodyTextIndent2"/>
        <w:spacing w:line="240" w:lineRule="auto"/>
        <w:ind w:firstLine="567"/>
        <w:rPr>
          <w:rFonts w:ascii="GHEA Grapalat" w:hAnsi="GHEA Grapalat" w:cs="Sylfaen"/>
          <w:szCs w:val="24"/>
        </w:rPr>
      </w:pPr>
      <w:r w:rsidRPr="00712340">
        <w:rPr>
          <w:rFonts w:ascii="GHEA Grapalat" w:hAnsi="GHEA Grapalat" w:cs="Sylfaen"/>
          <w:szCs w:val="24"/>
          <w:lang w:val="en-US"/>
        </w:rPr>
        <w:t>Հ</w:t>
      </w:r>
      <w:r w:rsidR="00583092" w:rsidRPr="00712340">
        <w:rPr>
          <w:rFonts w:ascii="GHEA Grapalat" w:hAnsi="GHEA Grapalat" w:cs="Sylfaen"/>
          <w:szCs w:val="24"/>
          <w:lang w:val="ru-RU"/>
        </w:rPr>
        <w:t>անձնաժողովը</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կարող</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է</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ստուգել</w:t>
      </w:r>
      <w:r w:rsidR="00583092" w:rsidRPr="00712340">
        <w:rPr>
          <w:rFonts w:ascii="GHEA Grapalat" w:hAnsi="GHEA Grapalat" w:cs="Sylfaen"/>
          <w:szCs w:val="24"/>
        </w:rPr>
        <w:t xml:space="preserve"> </w:t>
      </w:r>
      <w:r w:rsidR="004B383E" w:rsidRPr="00712340">
        <w:rPr>
          <w:rFonts w:ascii="GHEA Grapalat" w:hAnsi="GHEA Grapalat" w:cs="Sylfaen"/>
          <w:szCs w:val="24"/>
          <w:lang w:val="en-US"/>
        </w:rPr>
        <w:t>մ</w:t>
      </w:r>
      <w:r w:rsidR="00583092" w:rsidRPr="00712340">
        <w:rPr>
          <w:rFonts w:ascii="GHEA Grapalat" w:hAnsi="GHEA Grapalat" w:cs="Sylfaen"/>
          <w:szCs w:val="24"/>
          <w:lang w:val="ru-RU"/>
        </w:rPr>
        <w:t>ասնակցի</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ներկայացրած</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տվյալների</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իսկությունը</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օգտագործելով</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պաշտոնական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աղբյուրներից</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ստացված</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տվյալներ</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կամ</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դրա</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մասին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ստանալով</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իրավասու</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մարմինների</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գրավոր</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եզրակացությունը</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Նման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հարցում</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ուղարկվելու</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դեպքում</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համապատասխան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պետական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և</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տեղական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ինքնակառավարման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մարմինները</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հարցումն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ստանալու</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օրվան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հաջորդող</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երկու</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աշխատանքային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օրվա</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ընթացքում</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տրամադրում</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են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գրավոր</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եզրակացություն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Եթե</w:t>
      </w:r>
      <w:r w:rsidR="00583092" w:rsidRPr="00712340">
        <w:rPr>
          <w:rFonts w:ascii="GHEA Grapalat" w:hAnsi="GHEA Grapalat" w:cs="Sylfaen"/>
          <w:szCs w:val="24"/>
        </w:rPr>
        <w:t xml:space="preserve"> </w:t>
      </w:r>
      <w:r w:rsidR="004B383E" w:rsidRPr="00712340">
        <w:rPr>
          <w:rFonts w:ascii="GHEA Grapalat" w:hAnsi="GHEA Grapalat" w:cs="Sylfaen"/>
          <w:szCs w:val="24"/>
          <w:lang w:val="en-US"/>
        </w:rPr>
        <w:t>մ</w:t>
      </w:r>
      <w:r w:rsidR="00583092" w:rsidRPr="00712340">
        <w:rPr>
          <w:rFonts w:ascii="GHEA Grapalat" w:hAnsi="GHEA Grapalat" w:cs="Sylfaen"/>
          <w:szCs w:val="24"/>
          <w:lang w:val="ru-RU"/>
        </w:rPr>
        <w:t>ասնակցի</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ներկայացրած</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տվյալների</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իսկության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ստուգման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արդյունքում</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տվյալները</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որակվում</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են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իրականությանը</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չհամապա</w:t>
      </w:r>
      <w:r w:rsidR="00583092" w:rsidRPr="00712340">
        <w:rPr>
          <w:rFonts w:ascii="GHEA Grapalat" w:hAnsi="GHEA Grapalat" w:cs="Sylfaen"/>
          <w:szCs w:val="24"/>
        </w:rPr>
        <w:softHyphen/>
      </w:r>
      <w:r w:rsidR="00583092" w:rsidRPr="00712340">
        <w:rPr>
          <w:rFonts w:ascii="GHEA Grapalat" w:hAnsi="GHEA Grapalat" w:cs="Sylfaen"/>
          <w:szCs w:val="24"/>
          <w:lang w:val="ru-RU"/>
        </w:rPr>
        <w:t>տասխանող</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ապա</w:t>
      </w:r>
      <w:r w:rsidR="00583092" w:rsidRPr="00712340">
        <w:rPr>
          <w:rFonts w:ascii="GHEA Grapalat" w:hAnsi="GHEA Grapalat" w:cs="Sylfaen"/>
          <w:szCs w:val="24"/>
        </w:rPr>
        <w:t xml:space="preserve"> տվյալ </w:t>
      </w:r>
      <w:r w:rsidR="004B383E" w:rsidRPr="00712340">
        <w:rPr>
          <w:rFonts w:ascii="GHEA Grapalat" w:hAnsi="GHEA Grapalat" w:cs="Sylfaen"/>
          <w:szCs w:val="24"/>
        </w:rPr>
        <w:t>մ</w:t>
      </w:r>
      <w:r w:rsidR="00583092" w:rsidRPr="00712340">
        <w:rPr>
          <w:rFonts w:ascii="GHEA Grapalat" w:hAnsi="GHEA Grapalat" w:cs="Sylfaen"/>
          <w:szCs w:val="24"/>
        </w:rPr>
        <w:t>ասնակցի հայտը մերժվում է</w:t>
      </w:r>
      <w:r w:rsidR="00196487" w:rsidRPr="00712340">
        <w:rPr>
          <w:rFonts w:ascii="GHEA Grapalat" w:hAnsi="GHEA Grapalat" w:cs="Sylfaen"/>
          <w:szCs w:val="24"/>
        </w:rPr>
        <w:t>:</w:t>
      </w:r>
    </w:p>
    <w:p w:rsidR="00583092" w:rsidRPr="00712340" w:rsidRDefault="00A150A9" w:rsidP="00EF3662">
      <w:pPr>
        <w:pStyle w:val="BodyTextIndent2"/>
        <w:spacing w:line="240" w:lineRule="auto"/>
        <w:ind w:firstLine="567"/>
        <w:rPr>
          <w:rFonts w:ascii="GHEA Grapalat" w:hAnsi="GHEA Grapalat" w:cs="Sylfaen"/>
          <w:szCs w:val="24"/>
        </w:rPr>
      </w:pPr>
      <w:r w:rsidRPr="00712340">
        <w:rPr>
          <w:rFonts w:ascii="GHEA Grapalat" w:hAnsi="GHEA Grapalat" w:cs="Sylfaen"/>
          <w:szCs w:val="24"/>
        </w:rPr>
        <w:t>8</w:t>
      </w:r>
      <w:r w:rsidR="00201DA0" w:rsidRPr="00712340">
        <w:rPr>
          <w:rFonts w:ascii="GHEA Grapalat" w:hAnsi="GHEA Grapalat" w:cs="Sylfaen"/>
          <w:szCs w:val="24"/>
          <w:lang w:val="hy-AM"/>
        </w:rPr>
        <w:t>.</w:t>
      </w:r>
      <w:r w:rsidR="00733A58" w:rsidRPr="00E81BDB">
        <w:rPr>
          <w:rFonts w:ascii="GHEA Grapalat" w:hAnsi="GHEA Grapalat" w:cs="Sylfaen"/>
          <w:szCs w:val="24"/>
        </w:rPr>
        <w:t>2</w:t>
      </w:r>
      <w:r w:rsidR="00C52CD8" w:rsidRPr="00E81BDB">
        <w:rPr>
          <w:rFonts w:ascii="GHEA Grapalat" w:hAnsi="GHEA Grapalat" w:cs="Sylfaen"/>
          <w:szCs w:val="24"/>
        </w:rPr>
        <w:t>0</w:t>
      </w:r>
      <w:r w:rsidR="00D61B60" w:rsidRPr="00712340">
        <w:rPr>
          <w:rFonts w:ascii="GHEA Grapalat" w:hAnsi="GHEA Grapalat" w:cs="Sylfaen"/>
          <w:szCs w:val="24"/>
        </w:rPr>
        <w:t xml:space="preserve"> </w:t>
      </w:r>
      <w:r w:rsidR="00583092" w:rsidRPr="00712340">
        <w:rPr>
          <w:rFonts w:ascii="GHEA Grapalat" w:hAnsi="GHEA Grapalat" w:cs="Sylfaen"/>
          <w:szCs w:val="24"/>
          <w:lang w:val="hy-AM"/>
        </w:rPr>
        <w:t>Սույն</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հրավերի</w:t>
      </w:r>
      <w:r w:rsidR="005D3674" w:rsidRPr="00712340">
        <w:rPr>
          <w:rFonts w:ascii="GHEA Grapalat" w:hAnsi="GHEA Grapalat" w:cs="Sylfaen"/>
          <w:szCs w:val="24"/>
        </w:rPr>
        <w:t xml:space="preserve"> 1-</w:t>
      </w:r>
      <w:r w:rsidR="005D3674" w:rsidRPr="00712340">
        <w:rPr>
          <w:rFonts w:ascii="GHEA Grapalat" w:hAnsi="GHEA Grapalat" w:cs="Sylfaen"/>
          <w:szCs w:val="24"/>
          <w:lang w:val="hy-AM"/>
        </w:rPr>
        <w:t>ին</w:t>
      </w:r>
      <w:r w:rsidR="005D3674" w:rsidRPr="00712340">
        <w:rPr>
          <w:rFonts w:ascii="GHEA Grapalat" w:hAnsi="GHEA Grapalat" w:cs="Sylfaen"/>
          <w:szCs w:val="24"/>
        </w:rPr>
        <w:t xml:space="preserve"> </w:t>
      </w:r>
      <w:r w:rsidR="005D3674" w:rsidRPr="00712340">
        <w:rPr>
          <w:rFonts w:ascii="GHEA Grapalat" w:hAnsi="GHEA Grapalat" w:cs="Sylfaen"/>
          <w:szCs w:val="24"/>
          <w:lang w:val="hy-AM"/>
        </w:rPr>
        <w:t>մասի</w:t>
      </w:r>
      <w:r w:rsidR="00583092" w:rsidRPr="00712340">
        <w:rPr>
          <w:rFonts w:ascii="GHEA Grapalat" w:hAnsi="GHEA Grapalat" w:cs="Sylfaen"/>
          <w:szCs w:val="24"/>
        </w:rPr>
        <w:t xml:space="preserve"> </w:t>
      </w:r>
      <w:r w:rsidR="004B383E" w:rsidRPr="00712340">
        <w:rPr>
          <w:rFonts w:ascii="GHEA Grapalat" w:hAnsi="GHEA Grapalat" w:cs="Sylfaen"/>
          <w:szCs w:val="24"/>
        </w:rPr>
        <w:t>8</w:t>
      </w:r>
      <w:r w:rsidR="009C3B73" w:rsidRPr="00712340">
        <w:rPr>
          <w:rFonts w:ascii="GHEA Grapalat" w:hAnsi="GHEA Grapalat" w:cs="Sylfaen"/>
          <w:szCs w:val="24"/>
        </w:rPr>
        <w:t>.</w:t>
      </w:r>
      <w:r w:rsidR="00733A58" w:rsidRPr="00712340">
        <w:rPr>
          <w:rFonts w:ascii="GHEA Grapalat" w:hAnsi="GHEA Grapalat" w:cs="Sylfaen"/>
          <w:szCs w:val="24"/>
        </w:rPr>
        <w:t>20</w:t>
      </w:r>
      <w:r w:rsidR="00C52CD8">
        <w:rPr>
          <w:rFonts w:ascii="GHEA Grapalat" w:hAnsi="GHEA Grapalat" w:cs="Sylfaen"/>
          <w:szCs w:val="24"/>
        </w:rPr>
        <w:t xml:space="preserve"> </w:t>
      </w:r>
      <w:r w:rsidR="00583092" w:rsidRPr="00712340">
        <w:rPr>
          <w:rFonts w:ascii="GHEA Grapalat" w:hAnsi="GHEA Grapalat" w:cs="Sylfaen"/>
          <w:szCs w:val="24"/>
          <w:lang w:val="hy-AM"/>
        </w:rPr>
        <w:t>կետի</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կիրառման</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նպատակով</w:t>
      </w:r>
      <w:r w:rsidR="00583092" w:rsidRPr="00712340">
        <w:rPr>
          <w:rFonts w:ascii="GHEA Grapalat" w:hAnsi="GHEA Grapalat" w:cs="Sylfaen"/>
          <w:szCs w:val="24"/>
        </w:rPr>
        <w:t xml:space="preserve"> </w:t>
      </w:r>
      <w:r w:rsidR="00F96621" w:rsidRPr="00712340">
        <w:rPr>
          <w:rFonts w:ascii="GHEA Grapalat" w:hAnsi="GHEA Grapalat" w:cs="Sylfaen"/>
          <w:szCs w:val="24"/>
        </w:rPr>
        <w:t xml:space="preserve">կարող է </w:t>
      </w:r>
      <w:r w:rsidR="00583092" w:rsidRPr="00C52CD8">
        <w:rPr>
          <w:rFonts w:ascii="GHEA Grapalat" w:hAnsi="GHEA Grapalat" w:cs="Sylfaen"/>
          <w:szCs w:val="24"/>
          <w:lang w:val="hy-AM"/>
        </w:rPr>
        <w:t>հրավիրվ</w:t>
      </w:r>
      <w:r w:rsidR="00F96621" w:rsidRPr="00C52CD8">
        <w:rPr>
          <w:rFonts w:ascii="GHEA Grapalat" w:hAnsi="GHEA Grapalat" w:cs="Sylfaen"/>
          <w:szCs w:val="24"/>
          <w:lang w:val="hy-AM"/>
        </w:rPr>
        <w:t xml:space="preserve">ել </w:t>
      </w:r>
      <w:r w:rsidR="00583092" w:rsidRPr="00712340">
        <w:rPr>
          <w:rFonts w:ascii="GHEA Grapalat" w:hAnsi="GHEA Grapalat" w:cs="Sylfaen"/>
          <w:szCs w:val="24"/>
          <w:lang w:val="hy-AM"/>
        </w:rPr>
        <w:t>հանձնաժողովի</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արտահերթ</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նիստ։</w:t>
      </w:r>
    </w:p>
    <w:p w:rsidR="00E45ACA" w:rsidRPr="00712340" w:rsidRDefault="00A150A9" w:rsidP="00EF3662">
      <w:pPr>
        <w:pStyle w:val="norm"/>
        <w:spacing w:line="240" w:lineRule="auto"/>
        <w:ind w:firstLine="567"/>
        <w:rPr>
          <w:rFonts w:ascii="GHEA Grapalat" w:hAnsi="GHEA Grapalat" w:cs="Tahoma"/>
          <w:sz w:val="20"/>
          <w:lang w:val="hy-AM"/>
        </w:rPr>
      </w:pPr>
      <w:r w:rsidRPr="00712340">
        <w:rPr>
          <w:rFonts w:ascii="GHEA Grapalat" w:hAnsi="GHEA Grapalat"/>
          <w:spacing w:val="-6"/>
          <w:sz w:val="20"/>
          <w:lang w:val="hy-AM"/>
        </w:rPr>
        <w:t>8</w:t>
      </w:r>
      <w:r w:rsidR="00201DA0" w:rsidRPr="00712340">
        <w:rPr>
          <w:rFonts w:ascii="GHEA Grapalat" w:hAnsi="GHEA Grapalat"/>
          <w:spacing w:val="-6"/>
          <w:sz w:val="20"/>
          <w:lang w:val="hy-AM"/>
        </w:rPr>
        <w:t>.</w:t>
      </w:r>
      <w:r w:rsidR="008B5E5B" w:rsidRPr="00E81BDB">
        <w:rPr>
          <w:rFonts w:ascii="GHEA Grapalat" w:hAnsi="GHEA Grapalat"/>
          <w:spacing w:val="-6"/>
          <w:sz w:val="20"/>
          <w:lang w:val="af-ZA"/>
        </w:rPr>
        <w:t>2</w:t>
      </w:r>
      <w:r w:rsidR="00C52CD8" w:rsidRPr="00E81BDB">
        <w:rPr>
          <w:rFonts w:ascii="GHEA Grapalat" w:hAnsi="GHEA Grapalat"/>
          <w:spacing w:val="-6"/>
          <w:sz w:val="20"/>
          <w:lang w:val="af-ZA"/>
        </w:rPr>
        <w:t xml:space="preserve">1 </w:t>
      </w:r>
      <w:r w:rsidR="00E45ACA" w:rsidRPr="00712340">
        <w:rPr>
          <w:rFonts w:ascii="GHEA Grapalat" w:hAnsi="GHEA Grapalat" w:cs="Tahoma"/>
          <w:sz w:val="20"/>
          <w:lang w:val="hy-AM"/>
        </w:rPr>
        <w:t xml:space="preserve">Մինչև պայմանագիր կնքելը </w:t>
      </w:r>
      <w:r w:rsidR="004B383E" w:rsidRPr="00712340">
        <w:rPr>
          <w:rFonts w:ascii="GHEA Grapalat" w:hAnsi="GHEA Grapalat" w:cs="Tahoma"/>
          <w:sz w:val="20"/>
          <w:lang w:val="hy-AM"/>
        </w:rPr>
        <w:t>պ</w:t>
      </w:r>
      <w:r w:rsidR="00E45ACA" w:rsidRPr="00712340">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712340">
        <w:rPr>
          <w:rFonts w:ascii="GHEA Grapalat" w:hAnsi="GHEA Grapalat" w:cs="Sylfaen"/>
          <w:lang w:val="hy-AM"/>
        </w:rPr>
        <w:t xml:space="preserve"> </w:t>
      </w:r>
      <w:r w:rsidR="00E45ACA" w:rsidRPr="00712340">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712340" w:rsidRDefault="00A150A9" w:rsidP="00EF3662">
      <w:pPr>
        <w:pStyle w:val="BodyTextIndent2"/>
        <w:spacing w:line="240" w:lineRule="auto"/>
        <w:ind w:firstLine="567"/>
        <w:rPr>
          <w:rFonts w:ascii="GHEA Grapalat" w:hAnsi="GHEA Grapalat" w:cs="Sylfaen"/>
          <w:szCs w:val="24"/>
        </w:rPr>
      </w:pPr>
      <w:r w:rsidRPr="00712340">
        <w:rPr>
          <w:rFonts w:ascii="GHEA Grapalat" w:hAnsi="GHEA Grapalat" w:cs="Sylfaen"/>
          <w:szCs w:val="24"/>
          <w:lang w:val="hy-AM"/>
        </w:rPr>
        <w:t>8</w:t>
      </w:r>
      <w:r w:rsidR="00201DA0" w:rsidRPr="00712340">
        <w:rPr>
          <w:rFonts w:ascii="GHEA Grapalat" w:hAnsi="GHEA Grapalat" w:cs="Sylfaen"/>
          <w:szCs w:val="24"/>
          <w:lang w:val="hy-AM"/>
        </w:rPr>
        <w:t>.</w:t>
      </w:r>
      <w:r w:rsidR="008B5E5B" w:rsidRPr="00E81BDB">
        <w:rPr>
          <w:rFonts w:ascii="GHEA Grapalat" w:hAnsi="GHEA Grapalat" w:cs="Sylfaen"/>
          <w:szCs w:val="24"/>
          <w:lang w:val="hy-AM"/>
        </w:rPr>
        <w:t>2</w:t>
      </w:r>
      <w:r w:rsidR="00C52CD8" w:rsidRPr="00E81BDB">
        <w:rPr>
          <w:rFonts w:ascii="GHEA Grapalat" w:hAnsi="GHEA Grapalat" w:cs="Sylfaen"/>
          <w:szCs w:val="24"/>
          <w:lang w:val="hy-AM"/>
        </w:rPr>
        <w:t>2</w:t>
      </w:r>
      <w:r w:rsidR="00D61B60" w:rsidRPr="00712340">
        <w:rPr>
          <w:rFonts w:ascii="GHEA Grapalat" w:hAnsi="GHEA Grapalat" w:cs="Sylfaen"/>
          <w:szCs w:val="24"/>
        </w:rPr>
        <w:t xml:space="preserve"> </w:t>
      </w:r>
      <w:r w:rsidR="00583092" w:rsidRPr="00712340">
        <w:rPr>
          <w:rFonts w:ascii="GHEA Grapalat" w:hAnsi="GHEA Grapalat" w:cs="Sylfaen"/>
          <w:szCs w:val="24"/>
          <w:lang w:val="hy-AM"/>
        </w:rPr>
        <w:t>Անգործության</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ժամկետը</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պայմանագիր</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կնքելու</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մասին</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որոշման</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հայտարարության</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հրապարակման</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օրվան</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հաջորդող</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օրվա</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և</w:t>
      </w:r>
      <w:r w:rsidR="00583092" w:rsidRPr="00712340">
        <w:rPr>
          <w:rFonts w:ascii="GHEA Grapalat" w:hAnsi="GHEA Grapalat" w:cs="Sylfaen"/>
          <w:szCs w:val="24"/>
        </w:rPr>
        <w:t xml:space="preserve"> </w:t>
      </w:r>
      <w:r w:rsidR="004B383E" w:rsidRPr="00712340">
        <w:rPr>
          <w:rFonts w:ascii="GHEA Grapalat" w:hAnsi="GHEA Grapalat" w:cs="Sylfaen"/>
          <w:szCs w:val="24"/>
        </w:rPr>
        <w:t>պ</w:t>
      </w:r>
      <w:r w:rsidR="00583092" w:rsidRPr="00712340">
        <w:rPr>
          <w:rFonts w:ascii="GHEA Grapalat" w:hAnsi="GHEA Grapalat" w:cs="Sylfaen"/>
          <w:szCs w:val="24"/>
          <w:lang w:val="hy-AM"/>
        </w:rPr>
        <w:t>ատվիրատուի</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կողմից</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պայմանագիրը</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կնքելու</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իրավասության</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առաջացման</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օրվա</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միջև</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ընկած</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ժամանակահատվածն</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է։</w:t>
      </w:r>
    </w:p>
    <w:p w:rsidR="00583092" w:rsidRPr="00712340" w:rsidRDefault="00583092" w:rsidP="00EF3662">
      <w:pPr>
        <w:pStyle w:val="BodyTextIndent2"/>
        <w:spacing w:line="240" w:lineRule="auto"/>
        <w:ind w:firstLine="567"/>
        <w:rPr>
          <w:rFonts w:ascii="GHEA Grapalat" w:hAnsi="GHEA Grapalat"/>
          <w:i/>
          <w:lang w:val="es-ES"/>
        </w:rPr>
      </w:pPr>
      <w:r w:rsidRPr="00712340">
        <w:rPr>
          <w:rFonts w:ascii="GHEA Grapalat" w:hAnsi="GHEA Grapalat" w:cs="Sylfaen"/>
          <w:lang w:val="es-ES"/>
        </w:rPr>
        <w:lastRenderedPageBreak/>
        <w:t>Անգործության</w:t>
      </w:r>
      <w:r w:rsidRPr="00712340">
        <w:rPr>
          <w:rFonts w:ascii="GHEA Grapalat" w:hAnsi="GHEA Grapalat" w:cs="Arial"/>
          <w:lang w:val="es-ES"/>
        </w:rPr>
        <w:t xml:space="preserve"> </w:t>
      </w:r>
      <w:r w:rsidRPr="00712340">
        <w:rPr>
          <w:rFonts w:ascii="GHEA Grapalat" w:hAnsi="GHEA Grapalat" w:cs="Sylfaen"/>
          <w:lang w:val="es-ES"/>
        </w:rPr>
        <w:t>ժամկետը</w:t>
      </w:r>
      <w:r w:rsidRPr="00712340">
        <w:rPr>
          <w:rFonts w:ascii="GHEA Grapalat" w:hAnsi="GHEA Grapalat" w:cs="Arial"/>
          <w:lang w:val="es-ES"/>
        </w:rPr>
        <w:t xml:space="preserve"> </w:t>
      </w:r>
      <w:r w:rsidRPr="00712340">
        <w:rPr>
          <w:rFonts w:ascii="GHEA Grapalat" w:hAnsi="GHEA Grapalat" w:cs="Sylfaen"/>
          <w:lang w:val="es-ES"/>
        </w:rPr>
        <w:t>սույն</w:t>
      </w:r>
      <w:r w:rsidRPr="00712340">
        <w:rPr>
          <w:rFonts w:ascii="GHEA Grapalat" w:hAnsi="GHEA Grapalat" w:cs="Arial"/>
          <w:lang w:val="es-ES"/>
        </w:rPr>
        <w:t xml:space="preserve"> </w:t>
      </w:r>
      <w:r w:rsidRPr="00712340">
        <w:rPr>
          <w:rFonts w:ascii="GHEA Grapalat" w:hAnsi="GHEA Grapalat" w:cs="Sylfaen"/>
          <w:lang w:val="es-ES"/>
        </w:rPr>
        <w:t>ընթացակարգի</w:t>
      </w:r>
      <w:r w:rsidRPr="00712340">
        <w:rPr>
          <w:rFonts w:ascii="GHEA Grapalat" w:hAnsi="GHEA Grapalat" w:cs="Arial"/>
          <w:lang w:val="es-ES"/>
        </w:rPr>
        <w:t xml:space="preserve"> </w:t>
      </w:r>
      <w:r w:rsidRPr="00712340">
        <w:rPr>
          <w:rFonts w:ascii="GHEA Grapalat" w:hAnsi="GHEA Grapalat" w:cs="Sylfaen"/>
          <w:lang w:val="es-ES"/>
        </w:rPr>
        <w:t xml:space="preserve">դեպքում </w:t>
      </w:r>
      <w:r w:rsidR="006657A3" w:rsidRPr="00D8710B">
        <w:rPr>
          <w:rFonts w:ascii="GHEA Grapalat" w:hAnsi="GHEA Grapalat" w:cs="Sylfaen"/>
          <w:b/>
          <w:lang w:val="es-ES"/>
        </w:rPr>
        <w:t>«</w:t>
      </w:r>
      <w:r w:rsidR="00D8710B" w:rsidRPr="00D8710B">
        <w:rPr>
          <w:rFonts w:ascii="GHEA Grapalat" w:hAnsi="GHEA Grapalat" w:cs="Sylfaen"/>
          <w:b/>
          <w:lang w:val="es-ES"/>
        </w:rPr>
        <w:t>5</w:t>
      </w:r>
      <w:r w:rsidR="006657A3" w:rsidRPr="00D8710B">
        <w:rPr>
          <w:rFonts w:ascii="GHEA Grapalat" w:hAnsi="GHEA Grapalat" w:cs="Sylfaen"/>
          <w:b/>
          <w:lang w:val="es-ES"/>
        </w:rPr>
        <w:t>»</w:t>
      </w:r>
      <w:r w:rsidRPr="00712340">
        <w:rPr>
          <w:rFonts w:ascii="GHEA Grapalat" w:hAnsi="GHEA Grapalat" w:cs="Sylfaen"/>
          <w:lang w:val="es-ES"/>
        </w:rPr>
        <w:t xml:space="preserve"> օրացուցային</w:t>
      </w:r>
      <w:r w:rsidRPr="00712340">
        <w:rPr>
          <w:rFonts w:ascii="GHEA Grapalat" w:hAnsi="GHEA Grapalat" w:cs="Arial"/>
          <w:lang w:val="es-ES"/>
        </w:rPr>
        <w:t xml:space="preserve"> </w:t>
      </w:r>
      <w:r w:rsidRPr="00712340">
        <w:rPr>
          <w:rFonts w:ascii="GHEA Grapalat" w:hAnsi="GHEA Grapalat" w:cs="Sylfaen"/>
          <w:lang w:val="es-ES"/>
        </w:rPr>
        <w:t>օր</w:t>
      </w:r>
      <w:r w:rsidRPr="00712340">
        <w:rPr>
          <w:rFonts w:ascii="GHEA Grapalat" w:hAnsi="GHEA Grapalat" w:cs="Arial"/>
          <w:lang w:val="es-ES"/>
        </w:rPr>
        <w:t xml:space="preserve"> </w:t>
      </w:r>
      <w:r w:rsidRPr="00712340">
        <w:rPr>
          <w:rFonts w:ascii="GHEA Grapalat" w:hAnsi="GHEA Grapalat" w:cs="Sylfaen"/>
          <w:lang w:val="es-ES"/>
        </w:rPr>
        <w:t>է</w:t>
      </w:r>
      <w:r w:rsidRPr="00712340">
        <w:rPr>
          <w:rFonts w:ascii="GHEA Grapalat" w:hAnsi="GHEA Grapalat" w:cs="Tahoma"/>
          <w:lang w:val="es-ES"/>
        </w:rPr>
        <w:t>։</w:t>
      </w:r>
      <w:r w:rsidRPr="00712340">
        <w:rPr>
          <w:rFonts w:ascii="GHEA Grapalat" w:hAnsi="GHEA Grapalat"/>
          <w:lang w:val="es-ES"/>
        </w:rPr>
        <w:t xml:space="preserve"> </w:t>
      </w:r>
      <w:r w:rsidRPr="00712340">
        <w:rPr>
          <w:rFonts w:ascii="GHEA Grapalat" w:hAnsi="GHEA Grapalat" w:cs="Sylfaen"/>
          <w:lang w:val="es-ES"/>
        </w:rPr>
        <w:t>Անգործության</w:t>
      </w:r>
      <w:r w:rsidRPr="00712340">
        <w:rPr>
          <w:rFonts w:ascii="GHEA Grapalat" w:hAnsi="GHEA Grapalat" w:cs="Arial"/>
          <w:lang w:val="es-ES"/>
        </w:rPr>
        <w:t xml:space="preserve"> </w:t>
      </w:r>
      <w:r w:rsidRPr="00712340">
        <w:rPr>
          <w:rFonts w:ascii="GHEA Grapalat" w:hAnsi="GHEA Grapalat" w:cs="Sylfaen"/>
          <w:lang w:val="es-ES"/>
        </w:rPr>
        <w:t>ժամկետը</w:t>
      </w:r>
      <w:r w:rsidRPr="00712340">
        <w:rPr>
          <w:rFonts w:ascii="GHEA Grapalat" w:hAnsi="GHEA Grapalat" w:cs="Arial"/>
          <w:lang w:val="es-ES"/>
        </w:rPr>
        <w:t xml:space="preserve"> </w:t>
      </w:r>
      <w:r w:rsidRPr="00712340">
        <w:rPr>
          <w:rFonts w:ascii="GHEA Grapalat" w:hAnsi="GHEA Grapalat" w:cs="Sylfaen"/>
          <w:lang w:val="es-ES"/>
        </w:rPr>
        <w:t>կիրառելի</w:t>
      </w:r>
      <w:r w:rsidRPr="00712340">
        <w:rPr>
          <w:rFonts w:ascii="GHEA Grapalat" w:hAnsi="GHEA Grapalat" w:cs="Arial"/>
          <w:lang w:val="es-ES"/>
        </w:rPr>
        <w:t xml:space="preserve"> </w:t>
      </w:r>
      <w:r w:rsidRPr="00712340">
        <w:rPr>
          <w:rFonts w:ascii="GHEA Grapalat" w:hAnsi="GHEA Grapalat" w:cs="Sylfaen"/>
          <w:lang w:val="es-ES"/>
        </w:rPr>
        <w:t>չէ</w:t>
      </w:r>
      <w:r w:rsidRPr="00712340">
        <w:rPr>
          <w:rFonts w:ascii="GHEA Grapalat" w:hAnsi="GHEA Grapalat" w:cs="Arial"/>
          <w:lang w:val="es-ES"/>
        </w:rPr>
        <w:t xml:space="preserve">, </w:t>
      </w:r>
      <w:r w:rsidRPr="00712340">
        <w:rPr>
          <w:rFonts w:ascii="GHEA Grapalat" w:hAnsi="GHEA Grapalat" w:cs="Sylfaen"/>
          <w:lang w:val="es-ES"/>
        </w:rPr>
        <w:t>եթե</w:t>
      </w:r>
      <w:r w:rsidRPr="00712340">
        <w:rPr>
          <w:rFonts w:ascii="GHEA Grapalat" w:hAnsi="GHEA Grapalat" w:cs="Arial"/>
          <w:lang w:val="es-ES"/>
        </w:rPr>
        <w:t xml:space="preserve"> </w:t>
      </w:r>
      <w:r w:rsidRPr="00712340">
        <w:rPr>
          <w:rFonts w:ascii="GHEA Grapalat" w:hAnsi="GHEA Grapalat" w:cs="Sylfaen"/>
          <w:lang w:val="es-ES"/>
        </w:rPr>
        <w:t>միայն</w:t>
      </w:r>
      <w:r w:rsidRPr="00712340">
        <w:rPr>
          <w:rFonts w:ascii="GHEA Grapalat" w:hAnsi="GHEA Grapalat" w:cs="Arial"/>
          <w:lang w:val="es-ES"/>
        </w:rPr>
        <w:t xml:space="preserve"> </w:t>
      </w:r>
      <w:r w:rsidRPr="00712340">
        <w:rPr>
          <w:rFonts w:ascii="GHEA Grapalat" w:hAnsi="GHEA Grapalat" w:cs="Sylfaen"/>
          <w:lang w:val="es-ES"/>
        </w:rPr>
        <w:t>մեկ</w:t>
      </w:r>
      <w:r w:rsidRPr="00712340">
        <w:rPr>
          <w:rFonts w:ascii="GHEA Grapalat" w:hAnsi="GHEA Grapalat" w:cs="Arial"/>
          <w:lang w:val="es-ES"/>
        </w:rPr>
        <w:t xml:space="preserve"> </w:t>
      </w:r>
      <w:r w:rsidR="004B383E" w:rsidRPr="00712340">
        <w:rPr>
          <w:rFonts w:ascii="GHEA Grapalat" w:hAnsi="GHEA Grapalat" w:cs="Arial"/>
          <w:lang w:val="es-ES"/>
        </w:rPr>
        <w:t>մ</w:t>
      </w:r>
      <w:r w:rsidRPr="00712340">
        <w:rPr>
          <w:rFonts w:ascii="GHEA Grapalat" w:hAnsi="GHEA Grapalat" w:cs="Sylfaen"/>
          <w:lang w:val="es-ES"/>
        </w:rPr>
        <w:t>ասնակից</w:t>
      </w:r>
      <w:r w:rsidR="00E45ACA" w:rsidRPr="00712340">
        <w:rPr>
          <w:rFonts w:ascii="GHEA Grapalat" w:hAnsi="GHEA Grapalat" w:cs="Sylfaen"/>
          <w:lang w:val="es-ES"/>
        </w:rPr>
        <w:t xml:space="preserve"> է հայտ ներկայացրել</w:t>
      </w:r>
      <w:r w:rsidRPr="00712340">
        <w:rPr>
          <w:rFonts w:ascii="GHEA Grapalat" w:hAnsi="GHEA Grapalat"/>
          <w:i/>
          <w:lang w:val="es-ES"/>
        </w:rPr>
        <w:t>,</w:t>
      </w:r>
      <w:r w:rsidRPr="00712340">
        <w:rPr>
          <w:rFonts w:ascii="GHEA Grapalat" w:hAnsi="GHEA Grapalat"/>
          <w:lang w:val="es-ES"/>
        </w:rPr>
        <w:t xml:space="preserve"> </w:t>
      </w:r>
      <w:r w:rsidRPr="00712340">
        <w:rPr>
          <w:rFonts w:ascii="GHEA Grapalat" w:hAnsi="GHEA Grapalat" w:cs="Sylfaen"/>
          <w:lang w:val="es-ES"/>
        </w:rPr>
        <w:t>որի</w:t>
      </w:r>
      <w:r w:rsidRPr="00712340">
        <w:rPr>
          <w:rFonts w:ascii="GHEA Grapalat" w:hAnsi="GHEA Grapalat" w:cs="Arial"/>
          <w:lang w:val="es-ES"/>
        </w:rPr>
        <w:t xml:space="preserve"> </w:t>
      </w:r>
      <w:r w:rsidRPr="00712340">
        <w:rPr>
          <w:rFonts w:ascii="GHEA Grapalat" w:hAnsi="GHEA Grapalat" w:cs="Sylfaen"/>
          <w:lang w:val="es-ES"/>
        </w:rPr>
        <w:t>հետ</w:t>
      </w:r>
      <w:r w:rsidRPr="00712340">
        <w:rPr>
          <w:rFonts w:ascii="GHEA Grapalat" w:hAnsi="GHEA Grapalat" w:cs="Arial"/>
          <w:lang w:val="es-ES"/>
        </w:rPr>
        <w:t xml:space="preserve"> </w:t>
      </w:r>
      <w:r w:rsidRPr="00712340">
        <w:rPr>
          <w:rFonts w:ascii="GHEA Grapalat" w:hAnsi="GHEA Grapalat" w:cs="Sylfaen"/>
          <w:lang w:val="es-ES"/>
        </w:rPr>
        <w:t>կնքվում</w:t>
      </w:r>
      <w:r w:rsidRPr="00712340">
        <w:rPr>
          <w:rFonts w:ascii="GHEA Grapalat" w:hAnsi="GHEA Grapalat" w:cs="Arial"/>
          <w:lang w:val="es-ES"/>
        </w:rPr>
        <w:t xml:space="preserve"> </w:t>
      </w:r>
      <w:r w:rsidRPr="00712340">
        <w:rPr>
          <w:rFonts w:ascii="GHEA Grapalat" w:hAnsi="GHEA Grapalat" w:cs="Sylfaen"/>
          <w:lang w:val="es-ES"/>
        </w:rPr>
        <w:t>է</w:t>
      </w:r>
      <w:r w:rsidRPr="00712340">
        <w:rPr>
          <w:rFonts w:ascii="GHEA Grapalat" w:hAnsi="GHEA Grapalat" w:cs="Arial"/>
          <w:lang w:val="es-ES"/>
        </w:rPr>
        <w:t xml:space="preserve"> </w:t>
      </w:r>
      <w:r w:rsidRPr="00712340">
        <w:rPr>
          <w:rFonts w:ascii="GHEA Grapalat" w:hAnsi="GHEA Grapalat" w:cs="Sylfaen"/>
          <w:lang w:val="es-ES"/>
        </w:rPr>
        <w:t>պայմանագիր</w:t>
      </w:r>
      <w:r w:rsidRPr="00712340">
        <w:rPr>
          <w:rFonts w:ascii="GHEA Grapalat" w:hAnsi="GHEA Grapalat" w:cs="Arial"/>
          <w:lang w:val="es-ES"/>
        </w:rPr>
        <w:t>:</w:t>
      </w:r>
    </w:p>
    <w:p w:rsidR="00583092" w:rsidRPr="00712340" w:rsidRDefault="00583092" w:rsidP="00EF3662">
      <w:pPr>
        <w:pStyle w:val="BodyTextIndent2"/>
        <w:spacing w:line="240" w:lineRule="auto"/>
        <w:ind w:firstLine="567"/>
        <w:rPr>
          <w:rFonts w:ascii="GHEA Grapalat" w:hAnsi="GHEA Grapalat" w:cs="Sylfaen"/>
          <w:szCs w:val="24"/>
          <w:lang w:val="es-ES"/>
        </w:rPr>
      </w:pPr>
      <w:r w:rsidRPr="00712340">
        <w:rPr>
          <w:rFonts w:ascii="GHEA Grapalat" w:hAnsi="GHEA Grapalat" w:cs="Sylfaen"/>
          <w:szCs w:val="24"/>
          <w:lang w:val="ru-RU"/>
        </w:rPr>
        <w:t>Պատվիրատուն</w:t>
      </w:r>
      <w:r w:rsidRPr="00712340">
        <w:rPr>
          <w:rFonts w:ascii="GHEA Grapalat" w:hAnsi="GHEA Grapalat" w:cs="Sylfaen"/>
          <w:szCs w:val="24"/>
          <w:lang w:val="es-ES"/>
        </w:rPr>
        <w:t xml:space="preserve"> </w:t>
      </w:r>
      <w:r w:rsidRPr="00712340">
        <w:rPr>
          <w:rFonts w:ascii="GHEA Grapalat" w:hAnsi="GHEA Grapalat" w:cs="Sylfaen"/>
          <w:szCs w:val="24"/>
          <w:lang w:val="ru-RU"/>
        </w:rPr>
        <w:t>պայմանագիրը</w:t>
      </w:r>
      <w:r w:rsidRPr="00712340">
        <w:rPr>
          <w:rFonts w:ascii="GHEA Grapalat" w:hAnsi="GHEA Grapalat" w:cs="Sylfaen"/>
          <w:szCs w:val="24"/>
          <w:lang w:val="es-ES"/>
        </w:rPr>
        <w:t xml:space="preserve"> </w:t>
      </w:r>
      <w:r w:rsidRPr="00712340">
        <w:rPr>
          <w:rFonts w:ascii="GHEA Grapalat" w:hAnsi="GHEA Grapalat" w:cs="Sylfaen"/>
          <w:szCs w:val="24"/>
          <w:lang w:val="ru-RU"/>
        </w:rPr>
        <w:t>կնքում</w:t>
      </w:r>
      <w:r w:rsidRPr="00712340">
        <w:rPr>
          <w:rFonts w:ascii="GHEA Grapalat" w:hAnsi="GHEA Grapalat" w:cs="Sylfaen"/>
          <w:szCs w:val="24"/>
          <w:lang w:val="es-ES"/>
        </w:rPr>
        <w:t xml:space="preserve"> </w:t>
      </w:r>
      <w:r w:rsidRPr="00712340">
        <w:rPr>
          <w:rFonts w:ascii="GHEA Grapalat" w:hAnsi="GHEA Grapalat" w:cs="Sylfaen"/>
          <w:szCs w:val="24"/>
          <w:lang w:val="ru-RU"/>
        </w:rPr>
        <w:t>է</w:t>
      </w:r>
      <w:r w:rsidRPr="00712340">
        <w:rPr>
          <w:rFonts w:ascii="GHEA Grapalat" w:hAnsi="GHEA Grapalat" w:cs="Sylfaen"/>
          <w:szCs w:val="24"/>
          <w:lang w:val="es-ES"/>
        </w:rPr>
        <w:t xml:space="preserve">, </w:t>
      </w:r>
      <w:r w:rsidRPr="00712340">
        <w:rPr>
          <w:rFonts w:ascii="GHEA Grapalat" w:hAnsi="GHEA Grapalat" w:cs="Sylfaen"/>
          <w:szCs w:val="24"/>
          <w:lang w:val="ru-RU"/>
        </w:rPr>
        <w:t>եթե</w:t>
      </w:r>
      <w:r w:rsidRPr="00712340">
        <w:rPr>
          <w:rFonts w:ascii="GHEA Grapalat" w:hAnsi="GHEA Grapalat" w:cs="Sylfaen"/>
          <w:szCs w:val="24"/>
          <w:lang w:val="es-ES"/>
        </w:rPr>
        <w:t xml:space="preserve"> </w:t>
      </w:r>
      <w:r w:rsidRPr="00712340">
        <w:rPr>
          <w:rFonts w:ascii="GHEA Grapalat" w:hAnsi="GHEA Grapalat" w:cs="Sylfaen"/>
          <w:szCs w:val="24"/>
          <w:lang w:val="ru-RU"/>
        </w:rPr>
        <w:t>սույն</w:t>
      </w:r>
      <w:r w:rsidRPr="00712340">
        <w:rPr>
          <w:rFonts w:ascii="GHEA Grapalat" w:hAnsi="GHEA Grapalat" w:cs="Sylfaen"/>
          <w:szCs w:val="24"/>
          <w:lang w:val="es-ES"/>
        </w:rPr>
        <w:t xml:space="preserve"> </w:t>
      </w:r>
      <w:r w:rsidRPr="00712340">
        <w:rPr>
          <w:rFonts w:ascii="GHEA Grapalat" w:hAnsi="GHEA Grapalat" w:cs="Sylfaen"/>
          <w:szCs w:val="24"/>
          <w:lang w:val="ru-RU"/>
        </w:rPr>
        <w:t>կետով</w:t>
      </w:r>
      <w:r w:rsidRPr="00712340">
        <w:rPr>
          <w:rFonts w:ascii="GHEA Grapalat" w:hAnsi="GHEA Grapalat" w:cs="Sylfaen"/>
          <w:szCs w:val="24"/>
          <w:lang w:val="es-ES"/>
        </w:rPr>
        <w:t xml:space="preserve"> </w:t>
      </w:r>
      <w:r w:rsidRPr="00712340">
        <w:rPr>
          <w:rFonts w:ascii="GHEA Grapalat" w:hAnsi="GHEA Grapalat" w:cs="Sylfaen"/>
          <w:szCs w:val="24"/>
          <w:lang w:val="ru-RU"/>
        </w:rPr>
        <w:t>նախատեսված</w:t>
      </w:r>
      <w:r w:rsidRPr="00712340">
        <w:rPr>
          <w:rFonts w:ascii="GHEA Grapalat" w:hAnsi="GHEA Grapalat" w:cs="Sylfaen"/>
          <w:szCs w:val="24"/>
          <w:lang w:val="es-ES"/>
        </w:rPr>
        <w:t xml:space="preserve"> </w:t>
      </w:r>
      <w:r w:rsidRPr="00712340">
        <w:rPr>
          <w:rFonts w:ascii="GHEA Grapalat" w:hAnsi="GHEA Grapalat" w:cs="Sylfaen"/>
          <w:szCs w:val="24"/>
          <w:lang w:val="ru-RU"/>
        </w:rPr>
        <w:t>անգործության</w:t>
      </w:r>
      <w:r w:rsidRPr="00712340">
        <w:rPr>
          <w:rFonts w:ascii="GHEA Grapalat" w:hAnsi="GHEA Grapalat" w:cs="Sylfaen"/>
          <w:szCs w:val="24"/>
          <w:lang w:val="es-ES"/>
        </w:rPr>
        <w:t xml:space="preserve"> </w:t>
      </w:r>
      <w:r w:rsidRPr="00712340">
        <w:rPr>
          <w:rFonts w:ascii="GHEA Grapalat" w:hAnsi="GHEA Grapalat" w:cs="Sylfaen"/>
          <w:szCs w:val="24"/>
          <w:lang w:val="ru-RU"/>
        </w:rPr>
        <w:t>ժամկետում</w:t>
      </w:r>
      <w:r w:rsidRPr="00712340">
        <w:rPr>
          <w:rFonts w:ascii="GHEA Grapalat" w:hAnsi="GHEA Grapalat" w:cs="Sylfaen"/>
          <w:szCs w:val="24"/>
          <w:lang w:val="es-ES"/>
        </w:rPr>
        <w:t xml:space="preserve"> </w:t>
      </w:r>
      <w:r w:rsidRPr="00712340">
        <w:rPr>
          <w:rFonts w:ascii="GHEA Grapalat" w:hAnsi="GHEA Grapalat" w:cs="Sylfaen"/>
          <w:szCs w:val="24"/>
          <w:lang w:val="ru-RU"/>
        </w:rPr>
        <w:t>որևէ</w:t>
      </w:r>
      <w:r w:rsidRPr="00712340">
        <w:rPr>
          <w:rFonts w:ascii="GHEA Grapalat" w:hAnsi="GHEA Grapalat" w:cs="Sylfaen"/>
          <w:szCs w:val="24"/>
          <w:lang w:val="es-ES"/>
        </w:rPr>
        <w:t xml:space="preserve"> </w:t>
      </w:r>
      <w:r w:rsidR="004B383E" w:rsidRPr="00712340">
        <w:rPr>
          <w:rFonts w:ascii="GHEA Grapalat" w:hAnsi="GHEA Grapalat" w:cs="Sylfaen"/>
          <w:szCs w:val="24"/>
          <w:lang w:val="es-ES"/>
        </w:rPr>
        <w:t>մ</w:t>
      </w:r>
      <w:r w:rsidRPr="00712340">
        <w:rPr>
          <w:rFonts w:ascii="GHEA Grapalat" w:hAnsi="GHEA Grapalat" w:cs="Sylfaen"/>
          <w:szCs w:val="24"/>
          <w:lang w:val="ru-RU"/>
        </w:rPr>
        <w:t>ասնակից</w:t>
      </w:r>
      <w:r w:rsidRPr="00712340">
        <w:rPr>
          <w:rFonts w:ascii="GHEA Grapalat" w:hAnsi="GHEA Grapalat" w:cs="Sylfaen"/>
          <w:szCs w:val="24"/>
          <w:lang w:val="es-ES"/>
        </w:rPr>
        <w:t xml:space="preserve"> </w:t>
      </w:r>
      <w:r w:rsidR="0032071C" w:rsidRPr="00712340">
        <w:rPr>
          <w:rFonts w:ascii="GHEA Grapalat" w:hAnsi="GHEA Grapalat" w:cs="Sylfaen"/>
        </w:rPr>
        <w:t>գնումների հետ կապված բողոքներ քննող անձին</w:t>
      </w:r>
      <w:r w:rsidRPr="00712340">
        <w:rPr>
          <w:rFonts w:ascii="GHEA Grapalat" w:hAnsi="GHEA Grapalat" w:cs="Sylfaen"/>
          <w:szCs w:val="24"/>
          <w:lang w:val="es-ES"/>
        </w:rPr>
        <w:t xml:space="preserve"> </w:t>
      </w:r>
      <w:r w:rsidRPr="00712340">
        <w:rPr>
          <w:rFonts w:ascii="GHEA Grapalat" w:hAnsi="GHEA Grapalat" w:cs="Sylfaen"/>
          <w:szCs w:val="24"/>
          <w:lang w:val="ru-RU"/>
        </w:rPr>
        <w:t>չի</w:t>
      </w:r>
      <w:r w:rsidRPr="00712340">
        <w:rPr>
          <w:rFonts w:ascii="GHEA Grapalat" w:hAnsi="GHEA Grapalat" w:cs="Sylfaen"/>
          <w:szCs w:val="24"/>
          <w:lang w:val="es-ES"/>
        </w:rPr>
        <w:t xml:space="preserve"> </w:t>
      </w:r>
      <w:r w:rsidRPr="00712340">
        <w:rPr>
          <w:rFonts w:ascii="GHEA Grapalat" w:hAnsi="GHEA Grapalat" w:cs="Sylfaen"/>
          <w:szCs w:val="24"/>
          <w:lang w:val="ru-RU"/>
        </w:rPr>
        <w:t>բողոքարկում</w:t>
      </w:r>
      <w:r w:rsidRPr="00712340">
        <w:rPr>
          <w:rFonts w:ascii="GHEA Grapalat" w:hAnsi="GHEA Grapalat" w:cs="Sylfaen"/>
          <w:szCs w:val="24"/>
          <w:lang w:val="es-ES"/>
        </w:rPr>
        <w:t xml:space="preserve"> </w:t>
      </w:r>
      <w:r w:rsidRPr="00712340">
        <w:rPr>
          <w:rFonts w:ascii="GHEA Grapalat" w:hAnsi="GHEA Grapalat" w:cs="Sylfaen"/>
          <w:szCs w:val="24"/>
          <w:lang w:val="ru-RU"/>
        </w:rPr>
        <w:t>պայմանագիր</w:t>
      </w:r>
      <w:r w:rsidRPr="00712340">
        <w:rPr>
          <w:rFonts w:ascii="GHEA Grapalat" w:hAnsi="GHEA Grapalat" w:cs="Sylfaen"/>
          <w:szCs w:val="24"/>
          <w:lang w:val="es-ES"/>
        </w:rPr>
        <w:t xml:space="preserve"> </w:t>
      </w:r>
      <w:r w:rsidRPr="00712340">
        <w:rPr>
          <w:rFonts w:ascii="GHEA Grapalat" w:hAnsi="GHEA Grapalat" w:cs="Sylfaen"/>
          <w:szCs w:val="24"/>
          <w:lang w:val="ru-RU"/>
        </w:rPr>
        <w:t>կնքելու</w:t>
      </w:r>
      <w:r w:rsidRPr="00712340">
        <w:rPr>
          <w:rFonts w:ascii="GHEA Grapalat" w:hAnsi="GHEA Grapalat" w:cs="Sylfaen"/>
          <w:szCs w:val="24"/>
          <w:lang w:val="es-ES"/>
        </w:rPr>
        <w:t xml:space="preserve"> </w:t>
      </w:r>
      <w:r w:rsidRPr="00712340">
        <w:rPr>
          <w:rFonts w:ascii="GHEA Grapalat" w:hAnsi="GHEA Grapalat" w:cs="Sylfaen"/>
          <w:szCs w:val="24"/>
          <w:lang w:val="ru-RU"/>
        </w:rPr>
        <w:t>մասին</w:t>
      </w:r>
      <w:r w:rsidRPr="00712340">
        <w:rPr>
          <w:rFonts w:ascii="GHEA Grapalat" w:hAnsi="GHEA Grapalat" w:cs="Sylfaen"/>
          <w:szCs w:val="24"/>
          <w:lang w:val="es-ES"/>
        </w:rPr>
        <w:t xml:space="preserve"> </w:t>
      </w:r>
      <w:r w:rsidRPr="00712340">
        <w:rPr>
          <w:rFonts w:ascii="GHEA Grapalat" w:hAnsi="GHEA Grapalat" w:cs="Sylfaen"/>
          <w:szCs w:val="24"/>
          <w:lang w:val="ru-RU"/>
        </w:rPr>
        <w:t>որոշումը։</w:t>
      </w:r>
      <w:r w:rsidRPr="00712340">
        <w:rPr>
          <w:rFonts w:ascii="GHEA Grapalat" w:hAnsi="GHEA Grapalat" w:cs="Sylfaen"/>
          <w:szCs w:val="24"/>
          <w:lang w:val="es-ES"/>
        </w:rPr>
        <w:t xml:space="preserve"> </w:t>
      </w:r>
      <w:r w:rsidRPr="00712340">
        <w:rPr>
          <w:rFonts w:ascii="GHEA Grapalat" w:hAnsi="GHEA Grapalat" w:cs="Sylfaen"/>
          <w:szCs w:val="24"/>
          <w:lang w:val="ru-RU"/>
        </w:rPr>
        <w:t>Մինչև</w:t>
      </w:r>
      <w:r w:rsidRPr="00712340">
        <w:rPr>
          <w:rFonts w:ascii="GHEA Grapalat" w:hAnsi="GHEA Grapalat" w:cs="Sylfaen"/>
          <w:szCs w:val="24"/>
          <w:lang w:val="es-ES"/>
        </w:rPr>
        <w:t xml:space="preserve"> </w:t>
      </w:r>
      <w:r w:rsidRPr="00712340">
        <w:rPr>
          <w:rFonts w:ascii="GHEA Grapalat" w:hAnsi="GHEA Grapalat" w:cs="Sylfaen"/>
          <w:szCs w:val="24"/>
          <w:lang w:val="ru-RU"/>
        </w:rPr>
        <w:t>անգործության</w:t>
      </w:r>
      <w:r w:rsidRPr="00712340">
        <w:rPr>
          <w:rFonts w:ascii="GHEA Grapalat" w:hAnsi="GHEA Grapalat" w:cs="Sylfaen"/>
          <w:szCs w:val="24"/>
          <w:lang w:val="es-ES"/>
        </w:rPr>
        <w:t xml:space="preserve"> </w:t>
      </w:r>
      <w:r w:rsidRPr="00712340">
        <w:rPr>
          <w:rFonts w:ascii="GHEA Grapalat" w:hAnsi="GHEA Grapalat" w:cs="Sylfaen"/>
          <w:szCs w:val="24"/>
          <w:lang w:val="ru-RU"/>
        </w:rPr>
        <w:t>ժամկետը</w:t>
      </w:r>
      <w:r w:rsidRPr="00712340">
        <w:rPr>
          <w:rFonts w:ascii="GHEA Grapalat" w:hAnsi="GHEA Grapalat" w:cs="Sylfaen"/>
          <w:szCs w:val="24"/>
          <w:lang w:val="es-ES"/>
        </w:rPr>
        <w:t xml:space="preserve"> </w:t>
      </w:r>
      <w:r w:rsidRPr="00712340">
        <w:rPr>
          <w:rFonts w:ascii="GHEA Grapalat" w:hAnsi="GHEA Grapalat" w:cs="Sylfaen"/>
          <w:szCs w:val="24"/>
          <w:lang w:val="ru-RU"/>
        </w:rPr>
        <w:t>լրանալը</w:t>
      </w:r>
      <w:r w:rsidRPr="00712340">
        <w:rPr>
          <w:rFonts w:ascii="GHEA Grapalat" w:hAnsi="GHEA Grapalat" w:cs="Sylfaen"/>
          <w:szCs w:val="24"/>
          <w:lang w:val="es-ES"/>
        </w:rPr>
        <w:t xml:space="preserve"> </w:t>
      </w:r>
      <w:r w:rsidR="008A120F" w:rsidRPr="00712340">
        <w:rPr>
          <w:rFonts w:ascii="GHEA Grapalat" w:hAnsi="GHEA Grapalat" w:cs="Sylfaen"/>
          <w:szCs w:val="24"/>
          <w:lang w:val="ru-RU"/>
        </w:rPr>
        <w:t>կամ</w:t>
      </w:r>
      <w:r w:rsidR="008A120F" w:rsidRPr="00712340">
        <w:rPr>
          <w:rFonts w:ascii="GHEA Grapalat" w:hAnsi="GHEA Grapalat" w:cs="Sylfaen"/>
          <w:szCs w:val="24"/>
          <w:lang w:val="es-ES"/>
        </w:rPr>
        <w:t xml:space="preserve"> </w:t>
      </w:r>
      <w:r w:rsidR="008A120F" w:rsidRPr="00712340">
        <w:rPr>
          <w:rFonts w:ascii="GHEA Grapalat" w:hAnsi="GHEA Grapalat" w:cs="Sylfaen"/>
          <w:szCs w:val="24"/>
          <w:lang w:val="ru-RU"/>
        </w:rPr>
        <w:t>առանց</w:t>
      </w:r>
      <w:r w:rsidR="008A120F" w:rsidRPr="00712340">
        <w:rPr>
          <w:rFonts w:ascii="GHEA Grapalat" w:hAnsi="GHEA Grapalat" w:cs="Sylfaen"/>
          <w:szCs w:val="24"/>
          <w:lang w:val="es-ES"/>
        </w:rPr>
        <w:t xml:space="preserve"> </w:t>
      </w:r>
      <w:r w:rsidR="008A120F" w:rsidRPr="00712340">
        <w:rPr>
          <w:rFonts w:ascii="GHEA Grapalat" w:hAnsi="GHEA Grapalat" w:cs="Sylfaen"/>
          <w:szCs w:val="24"/>
          <w:lang w:val="ru-RU"/>
        </w:rPr>
        <w:t>պայմանագիր</w:t>
      </w:r>
      <w:r w:rsidR="008A120F" w:rsidRPr="00712340">
        <w:rPr>
          <w:rFonts w:ascii="GHEA Grapalat" w:hAnsi="GHEA Grapalat" w:cs="Sylfaen"/>
          <w:szCs w:val="24"/>
          <w:lang w:val="es-ES"/>
        </w:rPr>
        <w:t xml:space="preserve"> </w:t>
      </w:r>
      <w:r w:rsidR="008A120F" w:rsidRPr="00712340">
        <w:rPr>
          <w:rFonts w:ascii="GHEA Grapalat" w:hAnsi="GHEA Grapalat" w:cs="Sylfaen"/>
          <w:szCs w:val="24"/>
          <w:lang w:val="ru-RU"/>
        </w:rPr>
        <w:t>կնքելու</w:t>
      </w:r>
      <w:r w:rsidR="008A120F" w:rsidRPr="00712340">
        <w:rPr>
          <w:rFonts w:ascii="GHEA Grapalat" w:hAnsi="GHEA Grapalat" w:cs="Sylfaen"/>
          <w:szCs w:val="24"/>
          <w:lang w:val="es-ES"/>
        </w:rPr>
        <w:t xml:space="preserve"> </w:t>
      </w:r>
      <w:r w:rsidR="008A120F" w:rsidRPr="00712340">
        <w:rPr>
          <w:rFonts w:ascii="GHEA Grapalat" w:hAnsi="GHEA Grapalat" w:cs="Sylfaen"/>
          <w:szCs w:val="24"/>
          <w:lang w:val="ru-RU"/>
        </w:rPr>
        <w:t>մասին</w:t>
      </w:r>
      <w:r w:rsidR="008A120F" w:rsidRPr="00712340">
        <w:rPr>
          <w:rFonts w:ascii="GHEA Grapalat" w:hAnsi="GHEA Grapalat" w:cs="Sylfaen"/>
          <w:szCs w:val="24"/>
          <w:lang w:val="es-ES"/>
        </w:rPr>
        <w:t xml:space="preserve"> </w:t>
      </w:r>
      <w:r w:rsidR="008A120F" w:rsidRPr="00712340">
        <w:rPr>
          <w:rFonts w:ascii="GHEA Grapalat" w:hAnsi="GHEA Grapalat" w:cs="Sylfaen"/>
          <w:szCs w:val="24"/>
          <w:lang w:val="ru-RU"/>
        </w:rPr>
        <w:t>հայտարարության</w:t>
      </w:r>
      <w:r w:rsidR="008A120F" w:rsidRPr="00712340">
        <w:rPr>
          <w:rFonts w:ascii="GHEA Grapalat" w:hAnsi="GHEA Grapalat" w:cs="Sylfaen"/>
          <w:szCs w:val="24"/>
          <w:lang w:val="es-ES"/>
        </w:rPr>
        <w:t xml:space="preserve"> </w:t>
      </w:r>
      <w:r w:rsidR="008A120F" w:rsidRPr="00712340">
        <w:rPr>
          <w:rFonts w:ascii="GHEA Grapalat" w:hAnsi="GHEA Grapalat" w:cs="Sylfaen"/>
          <w:szCs w:val="24"/>
          <w:lang w:val="ru-RU"/>
        </w:rPr>
        <w:t>հրապարակման</w:t>
      </w:r>
      <w:r w:rsidR="008A120F" w:rsidRPr="00712340">
        <w:rPr>
          <w:rFonts w:ascii="GHEA Grapalat" w:hAnsi="GHEA Grapalat" w:cs="Sylfaen"/>
          <w:szCs w:val="24"/>
          <w:lang w:val="es-ES"/>
        </w:rPr>
        <w:t xml:space="preserve"> </w:t>
      </w:r>
      <w:r w:rsidRPr="00712340">
        <w:rPr>
          <w:rFonts w:ascii="GHEA Grapalat" w:hAnsi="GHEA Grapalat" w:cs="Sylfaen"/>
          <w:szCs w:val="24"/>
          <w:lang w:val="ru-RU"/>
        </w:rPr>
        <w:t>կնք</w:t>
      </w:r>
      <w:r w:rsidR="008A120F" w:rsidRPr="00712340">
        <w:rPr>
          <w:rFonts w:ascii="GHEA Grapalat" w:hAnsi="GHEA Grapalat" w:cs="Sylfaen"/>
          <w:szCs w:val="24"/>
          <w:lang w:val="en-US"/>
        </w:rPr>
        <w:t>վ</w:t>
      </w:r>
      <w:r w:rsidRPr="00712340">
        <w:rPr>
          <w:rFonts w:ascii="GHEA Grapalat" w:hAnsi="GHEA Grapalat" w:cs="Sylfaen"/>
          <w:szCs w:val="24"/>
          <w:lang w:val="ru-RU"/>
        </w:rPr>
        <w:t>ած</w:t>
      </w:r>
      <w:r w:rsidRPr="00712340">
        <w:rPr>
          <w:rFonts w:ascii="GHEA Grapalat" w:hAnsi="GHEA Grapalat" w:cs="Sylfaen"/>
          <w:szCs w:val="24"/>
          <w:lang w:val="es-ES"/>
        </w:rPr>
        <w:t xml:space="preserve"> </w:t>
      </w:r>
      <w:r w:rsidRPr="00712340">
        <w:rPr>
          <w:rFonts w:ascii="GHEA Grapalat" w:hAnsi="GHEA Grapalat" w:cs="Sylfaen"/>
          <w:szCs w:val="24"/>
          <w:lang w:val="ru-RU"/>
        </w:rPr>
        <w:t>պայմանագիրն</w:t>
      </w:r>
      <w:r w:rsidRPr="00712340">
        <w:rPr>
          <w:rFonts w:ascii="GHEA Grapalat" w:hAnsi="GHEA Grapalat" w:cs="Sylfaen"/>
          <w:szCs w:val="24"/>
          <w:lang w:val="es-ES"/>
        </w:rPr>
        <w:t xml:space="preserve"> </w:t>
      </w:r>
      <w:r w:rsidRPr="00712340">
        <w:rPr>
          <w:rFonts w:ascii="GHEA Grapalat" w:hAnsi="GHEA Grapalat" w:cs="Sylfaen"/>
          <w:szCs w:val="24"/>
          <w:lang w:val="ru-RU"/>
        </w:rPr>
        <w:t>առ</w:t>
      </w:r>
      <w:r w:rsidR="008A120F" w:rsidRPr="00712340">
        <w:rPr>
          <w:rFonts w:ascii="GHEA Grapalat" w:hAnsi="GHEA Grapalat" w:cs="Sylfaen"/>
          <w:szCs w:val="24"/>
          <w:lang w:val="es-ES"/>
        </w:rPr>
        <w:t xml:space="preserve"> </w:t>
      </w:r>
      <w:r w:rsidRPr="00712340">
        <w:rPr>
          <w:rFonts w:ascii="GHEA Grapalat" w:hAnsi="GHEA Grapalat" w:cs="Sylfaen"/>
          <w:szCs w:val="24"/>
          <w:lang w:val="ru-RU"/>
        </w:rPr>
        <w:t>ոչինչ</w:t>
      </w:r>
      <w:r w:rsidRPr="00712340">
        <w:rPr>
          <w:rFonts w:ascii="GHEA Grapalat" w:hAnsi="GHEA Grapalat" w:cs="Sylfaen"/>
          <w:szCs w:val="24"/>
          <w:lang w:val="es-ES"/>
        </w:rPr>
        <w:t xml:space="preserve"> </w:t>
      </w:r>
      <w:r w:rsidRPr="00712340">
        <w:rPr>
          <w:rFonts w:ascii="GHEA Grapalat" w:hAnsi="GHEA Grapalat" w:cs="Sylfaen"/>
          <w:szCs w:val="24"/>
          <w:lang w:val="ru-RU"/>
        </w:rPr>
        <w:t>է։</w:t>
      </w:r>
    </w:p>
    <w:p w:rsidR="00583092" w:rsidRPr="00712340" w:rsidRDefault="00583092" w:rsidP="00EF3662">
      <w:pPr>
        <w:ind w:firstLine="567"/>
        <w:jc w:val="center"/>
        <w:rPr>
          <w:rFonts w:ascii="GHEA Grapalat" w:hAnsi="GHEA Grapalat"/>
          <w:b/>
          <w:sz w:val="20"/>
          <w:lang w:val="es-ES"/>
        </w:rPr>
      </w:pPr>
    </w:p>
    <w:p w:rsidR="000313A6" w:rsidRPr="00712340" w:rsidRDefault="00AA0AD8" w:rsidP="00EF3662">
      <w:pPr>
        <w:jc w:val="center"/>
        <w:rPr>
          <w:rFonts w:ascii="GHEA Grapalat" w:hAnsi="GHEA Grapalat" w:cs="Arial"/>
          <w:b/>
          <w:iCs/>
          <w:sz w:val="20"/>
          <w:lang w:val="af-ZA"/>
        </w:rPr>
      </w:pPr>
      <w:r w:rsidRPr="00712340">
        <w:rPr>
          <w:rFonts w:ascii="GHEA Grapalat" w:hAnsi="GHEA Grapalat"/>
          <w:b/>
          <w:iCs/>
          <w:sz w:val="20"/>
          <w:lang w:val="es-ES"/>
        </w:rPr>
        <w:t>9</w:t>
      </w:r>
      <w:r w:rsidR="008D5016" w:rsidRPr="00712340">
        <w:rPr>
          <w:rFonts w:ascii="GHEA Grapalat" w:hAnsi="GHEA Grapalat"/>
          <w:b/>
          <w:iCs/>
          <w:sz w:val="20"/>
          <w:lang w:val="af-ZA"/>
        </w:rPr>
        <w:t xml:space="preserve">. </w:t>
      </w:r>
      <w:r w:rsidR="008D5016" w:rsidRPr="00712340">
        <w:rPr>
          <w:rFonts w:ascii="GHEA Grapalat" w:hAnsi="GHEA Grapalat" w:cs="Sylfaen"/>
          <w:b/>
          <w:iCs/>
          <w:sz w:val="20"/>
          <w:lang w:val="af-ZA"/>
        </w:rPr>
        <w:t>ՊԱՅՄԱՆԱԳՐԻ</w:t>
      </w:r>
      <w:r w:rsidR="008D5016" w:rsidRPr="00712340">
        <w:rPr>
          <w:rFonts w:ascii="GHEA Grapalat" w:hAnsi="GHEA Grapalat" w:cs="Arial"/>
          <w:b/>
          <w:iCs/>
          <w:sz w:val="20"/>
          <w:lang w:val="af-ZA"/>
        </w:rPr>
        <w:t xml:space="preserve"> </w:t>
      </w:r>
      <w:r w:rsidR="008D5016" w:rsidRPr="00712340">
        <w:rPr>
          <w:rFonts w:ascii="GHEA Grapalat" w:hAnsi="GHEA Grapalat" w:cs="Sylfaen"/>
          <w:b/>
          <w:iCs/>
          <w:sz w:val="20"/>
          <w:lang w:val="af-ZA"/>
        </w:rPr>
        <w:t>ԿՆՔՈՒՄԸ</w:t>
      </w:r>
      <w:r w:rsidR="008D5016" w:rsidRPr="00712340">
        <w:rPr>
          <w:rFonts w:ascii="GHEA Grapalat" w:hAnsi="GHEA Grapalat" w:cs="Arial"/>
          <w:b/>
          <w:iCs/>
          <w:sz w:val="20"/>
          <w:lang w:val="af-ZA"/>
        </w:rPr>
        <w:t xml:space="preserve"> </w:t>
      </w:r>
    </w:p>
    <w:p w:rsidR="00096865" w:rsidRPr="00712340" w:rsidRDefault="00096865" w:rsidP="00EF3662">
      <w:pPr>
        <w:jc w:val="center"/>
        <w:rPr>
          <w:rFonts w:ascii="GHEA Grapalat" w:hAnsi="GHEA Grapalat"/>
          <w:b/>
          <w:iCs/>
          <w:sz w:val="20"/>
          <w:lang w:val="af-ZA"/>
        </w:rPr>
      </w:pPr>
    </w:p>
    <w:p w:rsidR="00096865" w:rsidRPr="00712340" w:rsidRDefault="00AA0AD8" w:rsidP="00EF3662">
      <w:pPr>
        <w:ind w:firstLine="567"/>
        <w:jc w:val="both"/>
        <w:rPr>
          <w:rFonts w:ascii="GHEA Grapalat" w:hAnsi="GHEA Grapalat" w:cs="Sylfaen"/>
          <w:sz w:val="20"/>
          <w:lang w:val="af-ZA"/>
        </w:rPr>
      </w:pPr>
      <w:r w:rsidRPr="00712340">
        <w:rPr>
          <w:rFonts w:ascii="GHEA Grapalat" w:hAnsi="GHEA Grapalat"/>
          <w:iCs/>
          <w:sz w:val="20"/>
          <w:lang w:val="es-ES"/>
        </w:rPr>
        <w:t>9</w:t>
      </w:r>
      <w:r w:rsidR="00096865" w:rsidRPr="00712340">
        <w:rPr>
          <w:rFonts w:ascii="GHEA Grapalat" w:hAnsi="GHEA Grapalat"/>
          <w:iCs/>
          <w:sz w:val="20"/>
          <w:lang w:val="af-ZA"/>
        </w:rPr>
        <w:t xml:space="preserve">.1 </w:t>
      </w:r>
      <w:r w:rsidR="00096865" w:rsidRPr="00712340">
        <w:rPr>
          <w:rFonts w:ascii="GHEA Grapalat" w:hAnsi="GHEA Grapalat" w:cs="Sylfaen"/>
          <w:sz w:val="20"/>
          <w:lang w:val="ru-RU"/>
        </w:rPr>
        <w:t>Պայմանագիր</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կնքվում</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է</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հանձնաժողովի</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որոշման</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հիման</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վրա</w:t>
      </w:r>
      <w:r w:rsidR="00096865" w:rsidRPr="00712340">
        <w:rPr>
          <w:rFonts w:ascii="GHEA Grapalat" w:hAnsi="GHEA Grapalat" w:cs="Sylfaen"/>
          <w:sz w:val="20"/>
          <w:lang w:val="af-ZA"/>
        </w:rPr>
        <w:t xml:space="preserve">` </w:t>
      </w:r>
      <w:r w:rsidRPr="00712340">
        <w:rPr>
          <w:rFonts w:ascii="GHEA Grapalat" w:hAnsi="GHEA Grapalat" w:cs="Sylfaen"/>
          <w:sz w:val="20"/>
        </w:rPr>
        <w:t>պ</w:t>
      </w:r>
      <w:r w:rsidR="00096865" w:rsidRPr="00712340">
        <w:rPr>
          <w:rFonts w:ascii="GHEA Grapalat" w:hAnsi="GHEA Grapalat" w:cs="Sylfaen"/>
          <w:sz w:val="20"/>
          <w:lang w:val="ru-RU"/>
        </w:rPr>
        <w:t>ատվիրատուի</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կողմից</w:t>
      </w:r>
      <w:r w:rsidR="004D5671" w:rsidRPr="00712340">
        <w:rPr>
          <w:rFonts w:ascii="GHEA Grapalat" w:hAnsi="GHEA Grapalat" w:cs="Sylfaen"/>
          <w:sz w:val="20"/>
          <w:lang w:val="ru-RU"/>
        </w:rPr>
        <w:t>։</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Պայմանագիրը</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կնքվում</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է</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գրավոր</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մեկ</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փաստաթուղթ</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կազմելու</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միջոցով</w:t>
      </w:r>
      <w:r w:rsidR="004D5671" w:rsidRPr="00712340">
        <w:rPr>
          <w:rFonts w:ascii="GHEA Grapalat" w:hAnsi="GHEA Grapalat" w:cs="Sylfaen"/>
          <w:sz w:val="20"/>
          <w:lang w:val="ru-RU"/>
        </w:rPr>
        <w:t>։</w:t>
      </w:r>
    </w:p>
    <w:p w:rsidR="00EB6E54" w:rsidRPr="00712340" w:rsidRDefault="00AA0AD8" w:rsidP="00EF3662">
      <w:pPr>
        <w:ind w:firstLine="567"/>
        <w:jc w:val="both"/>
        <w:rPr>
          <w:rFonts w:ascii="GHEA Grapalat" w:hAnsi="GHEA Grapalat" w:cs="Sylfaen"/>
          <w:sz w:val="20"/>
          <w:lang w:val="af-ZA"/>
        </w:rPr>
      </w:pPr>
      <w:r w:rsidRPr="00712340">
        <w:rPr>
          <w:rFonts w:ascii="GHEA Grapalat" w:hAnsi="GHEA Grapalat" w:cs="Sylfaen"/>
          <w:sz w:val="20"/>
          <w:lang w:val="af-ZA"/>
        </w:rPr>
        <w:t>9</w:t>
      </w:r>
      <w:r w:rsidR="00096865" w:rsidRPr="00712340">
        <w:rPr>
          <w:rFonts w:ascii="GHEA Grapalat" w:hAnsi="GHEA Grapalat" w:cs="Sylfaen"/>
          <w:sz w:val="20"/>
          <w:lang w:val="af-ZA"/>
        </w:rPr>
        <w:t xml:space="preserve">.2 </w:t>
      </w:r>
      <w:r w:rsidR="00EB6E54" w:rsidRPr="00712340">
        <w:rPr>
          <w:rFonts w:ascii="GHEA Grapalat" w:hAnsi="GHEA Grapalat" w:cs="Sylfaen"/>
          <w:sz w:val="20"/>
          <w:lang w:val="ru-RU"/>
        </w:rPr>
        <w:t>Սույն</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հրավերի</w:t>
      </w:r>
      <w:r w:rsidR="00EB6E54" w:rsidRPr="00712340">
        <w:rPr>
          <w:rFonts w:ascii="GHEA Grapalat" w:hAnsi="GHEA Grapalat" w:cs="Sylfaen"/>
          <w:sz w:val="20"/>
          <w:lang w:val="af-ZA"/>
        </w:rPr>
        <w:t xml:space="preserve"> </w:t>
      </w:r>
      <w:r w:rsidR="005D3674" w:rsidRPr="00712340">
        <w:rPr>
          <w:rFonts w:ascii="GHEA Grapalat" w:hAnsi="GHEA Grapalat" w:cs="Sylfaen"/>
          <w:sz w:val="20"/>
          <w:lang w:val="af-ZA"/>
        </w:rPr>
        <w:t>1-</w:t>
      </w:r>
      <w:r w:rsidR="005D3674" w:rsidRPr="00712340">
        <w:rPr>
          <w:rFonts w:ascii="GHEA Grapalat" w:hAnsi="GHEA Grapalat" w:cs="Sylfaen"/>
          <w:sz w:val="20"/>
        </w:rPr>
        <w:t>ին</w:t>
      </w:r>
      <w:r w:rsidR="005D3674" w:rsidRPr="00712340">
        <w:rPr>
          <w:rFonts w:ascii="GHEA Grapalat" w:hAnsi="GHEA Grapalat" w:cs="Sylfaen"/>
          <w:sz w:val="20"/>
          <w:lang w:val="af-ZA"/>
        </w:rPr>
        <w:t xml:space="preserve"> </w:t>
      </w:r>
      <w:r w:rsidR="005D3674" w:rsidRPr="00712340">
        <w:rPr>
          <w:rFonts w:ascii="GHEA Grapalat" w:hAnsi="GHEA Grapalat" w:cs="Sylfaen"/>
          <w:sz w:val="20"/>
        </w:rPr>
        <w:t>մասի</w:t>
      </w:r>
      <w:r w:rsidR="005D3674" w:rsidRPr="00712340">
        <w:rPr>
          <w:rFonts w:ascii="GHEA Grapalat" w:hAnsi="GHEA Grapalat" w:cs="Sylfaen"/>
          <w:sz w:val="20"/>
          <w:lang w:val="af-ZA"/>
        </w:rPr>
        <w:t xml:space="preserve"> </w:t>
      </w:r>
      <w:r w:rsidRPr="00712340">
        <w:rPr>
          <w:rFonts w:ascii="GHEA Grapalat" w:hAnsi="GHEA Grapalat" w:cs="Sylfaen"/>
          <w:sz w:val="20"/>
          <w:lang w:val="af-ZA"/>
        </w:rPr>
        <w:t>8</w:t>
      </w:r>
      <w:r w:rsidR="003717D2" w:rsidRPr="00712340">
        <w:rPr>
          <w:rFonts w:ascii="GHEA Grapalat" w:hAnsi="GHEA Grapalat" w:cs="Sylfaen"/>
          <w:sz w:val="20"/>
          <w:lang w:val="hy-AM"/>
        </w:rPr>
        <w:t>.</w:t>
      </w:r>
      <w:r w:rsidR="008B5E5B" w:rsidRPr="00E81BDB">
        <w:rPr>
          <w:rFonts w:ascii="GHEA Grapalat" w:hAnsi="GHEA Grapalat" w:cs="Sylfaen"/>
          <w:sz w:val="20"/>
          <w:lang w:val="af-ZA"/>
        </w:rPr>
        <w:t>2</w:t>
      </w:r>
      <w:r w:rsidR="00C52CD8" w:rsidRPr="00E81BDB">
        <w:rPr>
          <w:rFonts w:ascii="GHEA Grapalat" w:hAnsi="GHEA Grapalat" w:cs="Sylfaen"/>
          <w:sz w:val="20"/>
          <w:lang w:val="af-ZA"/>
        </w:rPr>
        <w:t xml:space="preserve">2 </w:t>
      </w:r>
      <w:r w:rsidR="00EB6E54" w:rsidRPr="00712340">
        <w:rPr>
          <w:rFonts w:ascii="GHEA Grapalat" w:hAnsi="GHEA Grapalat" w:cs="Sylfaen"/>
          <w:sz w:val="20"/>
          <w:lang w:val="ru-RU"/>
        </w:rPr>
        <w:t>կետով</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սահմանված</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անգործության</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ժամկետը</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լրանալուն</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հաջորդող</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չորս</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աշխատանքային</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օրվա</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ընթացքում</w:t>
      </w:r>
      <w:r w:rsidR="00EB6E54" w:rsidRPr="00712340">
        <w:rPr>
          <w:rFonts w:ascii="GHEA Grapalat" w:hAnsi="GHEA Grapalat" w:cs="Sylfaen"/>
          <w:sz w:val="20"/>
          <w:lang w:val="af-ZA"/>
        </w:rPr>
        <w:t xml:space="preserve"> </w:t>
      </w:r>
      <w:r w:rsidRPr="00712340">
        <w:rPr>
          <w:rFonts w:ascii="GHEA Grapalat" w:hAnsi="GHEA Grapalat" w:cs="Sylfaen"/>
          <w:sz w:val="20"/>
        </w:rPr>
        <w:t>պ</w:t>
      </w:r>
      <w:r w:rsidR="00EB6E54" w:rsidRPr="00712340">
        <w:rPr>
          <w:rFonts w:ascii="GHEA Grapalat" w:hAnsi="GHEA Grapalat" w:cs="Sylfaen"/>
          <w:sz w:val="20"/>
          <w:lang w:val="ru-RU"/>
        </w:rPr>
        <w:t>ատվիրատուն</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ծանուցում</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է</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ընտրված</w:t>
      </w:r>
      <w:r w:rsidR="00EB6E54" w:rsidRPr="00712340">
        <w:rPr>
          <w:rFonts w:ascii="GHEA Grapalat" w:hAnsi="GHEA Grapalat" w:cs="Sylfaen"/>
          <w:sz w:val="20"/>
          <w:lang w:val="af-ZA"/>
        </w:rPr>
        <w:t xml:space="preserve"> </w:t>
      </w:r>
      <w:r w:rsidR="005457B4" w:rsidRPr="00712340">
        <w:rPr>
          <w:rFonts w:ascii="GHEA Grapalat" w:hAnsi="GHEA Grapalat" w:cs="Sylfaen"/>
          <w:sz w:val="20"/>
        </w:rPr>
        <w:t>մ</w:t>
      </w:r>
      <w:r w:rsidR="00EB6E54" w:rsidRPr="00712340">
        <w:rPr>
          <w:rFonts w:ascii="GHEA Grapalat" w:hAnsi="GHEA Grapalat" w:cs="Sylfaen"/>
          <w:sz w:val="20"/>
          <w:lang w:val="ru-RU"/>
        </w:rPr>
        <w:t>ասնակցին</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ներկայացնելով</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պայմանագիր</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կնքելու</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առաջարկը</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և</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պայմանագրի</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նախագիծը</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Ընդ</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որում</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պայմանագիրը</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կարող</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է</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կնքվել</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ոչ</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շուտ</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քան</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սույն</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հրավերի</w:t>
      </w:r>
      <w:r w:rsidR="00EB6E54" w:rsidRPr="00712340">
        <w:rPr>
          <w:rFonts w:ascii="GHEA Grapalat" w:hAnsi="GHEA Grapalat" w:cs="Sylfaen"/>
          <w:sz w:val="20"/>
          <w:lang w:val="af-ZA"/>
        </w:rPr>
        <w:t xml:space="preserve"> </w:t>
      </w:r>
      <w:r w:rsidR="005D3674" w:rsidRPr="00712340">
        <w:rPr>
          <w:rFonts w:ascii="GHEA Grapalat" w:hAnsi="GHEA Grapalat" w:cs="Sylfaen"/>
          <w:sz w:val="20"/>
          <w:lang w:val="af-ZA"/>
        </w:rPr>
        <w:t>1-</w:t>
      </w:r>
      <w:r w:rsidR="005D3674" w:rsidRPr="00712340">
        <w:rPr>
          <w:rFonts w:ascii="GHEA Grapalat" w:hAnsi="GHEA Grapalat" w:cs="Sylfaen"/>
          <w:sz w:val="20"/>
        </w:rPr>
        <w:t>ին</w:t>
      </w:r>
      <w:r w:rsidR="005D3674" w:rsidRPr="00712340">
        <w:rPr>
          <w:rFonts w:ascii="GHEA Grapalat" w:hAnsi="GHEA Grapalat" w:cs="Sylfaen"/>
          <w:sz w:val="20"/>
          <w:lang w:val="af-ZA"/>
        </w:rPr>
        <w:t xml:space="preserve"> </w:t>
      </w:r>
      <w:r w:rsidR="005D3674" w:rsidRPr="00712340">
        <w:rPr>
          <w:rFonts w:ascii="GHEA Grapalat" w:hAnsi="GHEA Grapalat" w:cs="Sylfaen"/>
          <w:sz w:val="20"/>
        </w:rPr>
        <w:t>մասի</w:t>
      </w:r>
      <w:r w:rsidR="005D3674" w:rsidRPr="00712340">
        <w:rPr>
          <w:rFonts w:ascii="GHEA Grapalat" w:hAnsi="GHEA Grapalat" w:cs="Sylfaen"/>
          <w:sz w:val="20"/>
          <w:lang w:val="af-ZA"/>
        </w:rPr>
        <w:t xml:space="preserve"> </w:t>
      </w:r>
      <w:r w:rsidRPr="00712340">
        <w:rPr>
          <w:rFonts w:ascii="GHEA Grapalat" w:hAnsi="GHEA Grapalat" w:cs="Sylfaen"/>
          <w:sz w:val="20"/>
          <w:lang w:val="af-ZA"/>
        </w:rPr>
        <w:t>8</w:t>
      </w:r>
      <w:r w:rsidR="003717D2" w:rsidRPr="00712340">
        <w:rPr>
          <w:rFonts w:ascii="GHEA Grapalat" w:hAnsi="GHEA Grapalat" w:cs="Sylfaen"/>
          <w:sz w:val="20"/>
          <w:lang w:val="hy-AM"/>
        </w:rPr>
        <w:t>.</w:t>
      </w:r>
      <w:r w:rsidR="008B5E5B" w:rsidRPr="00E81BDB">
        <w:rPr>
          <w:rFonts w:ascii="GHEA Grapalat" w:hAnsi="GHEA Grapalat" w:cs="Sylfaen"/>
          <w:sz w:val="20"/>
          <w:lang w:val="af-ZA"/>
        </w:rPr>
        <w:t>2</w:t>
      </w:r>
      <w:r w:rsidR="00C52CD8" w:rsidRPr="00E81BDB">
        <w:rPr>
          <w:rFonts w:ascii="GHEA Grapalat" w:hAnsi="GHEA Grapalat" w:cs="Sylfaen"/>
          <w:sz w:val="20"/>
          <w:lang w:val="af-ZA"/>
        </w:rPr>
        <w:t xml:space="preserve">2 </w:t>
      </w:r>
      <w:r w:rsidR="00EB6E54" w:rsidRPr="00712340">
        <w:rPr>
          <w:rFonts w:ascii="GHEA Grapalat" w:hAnsi="GHEA Grapalat" w:cs="Sylfaen"/>
          <w:sz w:val="20"/>
          <w:lang w:val="ru-RU"/>
        </w:rPr>
        <w:t>կետով</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սահմանված</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անգործության</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ժամկետը</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լրանալու</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օրվան</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հաջորդող</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երկրորդ</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աշխատանքային</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օրը</w:t>
      </w:r>
      <w:r w:rsidR="00EB6E54" w:rsidRPr="00712340">
        <w:rPr>
          <w:rFonts w:ascii="GHEA Grapalat" w:hAnsi="GHEA Grapalat" w:cs="Sylfaen"/>
          <w:sz w:val="20"/>
          <w:lang w:val="af-ZA"/>
        </w:rPr>
        <w:t>:</w:t>
      </w:r>
    </w:p>
    <w:p w:rsidR="00C52CD8" w:rsidRDefault="00AA0AD8" w:rsidP="00EF3662">
      <w:pPr>
        <w:ind w:firstLine="567"/>
        <w:jc w:val="both"/>
        <w:rPr>
          <w:rFonts w:ascii="GHEA Grapalat" w:hAnsi="GHEA Grapalat" w:cs="Sylfaen"/>
          <w:sz w:val="20"/>
          <w:lang w:val="af-ZA"/>
        </w:rPr>
      </w:pPr>
      <w:r w:rsidRPr="00712340">
        <w:rPr>
          <w:rFonts w:ascii="GHEA Grapalat" w:hAnsi="GHEA Grapalat" w:cs="Sylfaen"/>
          <w:sz w:val="20"/>
          <w:lang w:val="af-ZA"/>
        </w:rPr>
        <w:t>9</w:t>
      </w:r>
      <w:r w:rsidR="003717D2" w:rsidRPr="00712340">
        <w:rPr>
          <w:rFonts w:ascii="GHEA Grapalat" w:hAnsi="GHEA Grapalat" w:cs="Sylfaen"/>
          <w:sz w:val="20"/>
          <w:lang w:val="hy-AM"/>
        </w:rPr>
        <w:t>.3</w:t>
      </w:r>
      <w:r w:rsidR="00F23A51" w:rsidRPr="00712340">
        <w:rPr>
          <w:rFonts w:ascii="GHEA Grapalat" w:hAnsi="GHEA Grapalat" w:cs="Sylfaen"/>
          <w:sz w:val="20"/>
          <w:lang w:val="af-ZA"/>
        </w:rPr>
        <w:t xml:space="preserve"> </w:t>
      </w:r>
      <w:r w:rsidR="00EB6E54" w:rsidRPr="00712340">
        <w:rPr>
          <w:rFonts w:ascii="GHEA Grapalat" w:hAnsi="GHEA Grapalat" w:cs="Sylfaen"/>
          <w:sz w:val="20"/>
          <w:lang w:val="ru-RU"/>
        </w:rPr>
        <w:t>Ընտրված</w:t>
      </w:r>
      <w:r w:rsidR="00EB6E54" w:rsidRPr="00712340">
        <w:rPr>
          <w:rFonts w:ascii="GHEA Grapalat" w:hAnsi="GHEA Grapalat" w:cs="Sylfaen"/>
          <w:sz w:val="20"/>
          <w:lang w:val="af-ZA"/>
        </w:rPr>
        <w:t xml:space="preserve"> </w:t>
      </w:r>
      <w:r w:rsidRPr="00712340">
        <w:rPr>
          <w:rFonts w:ascii="GHEA Grapalat" w:hAnsi="GHEA Grapalat" w:cs="Sylfaen"/>
          <w:sz w:val="20"/>
        </w:rPr>
        <w:t>մ</w:t>
      </w:r>
      <w:r w:rsidR="00EB6E54" w:rsidRPr="00712340">
        <w:rPr>
          <w:rFonts w:ascii="GHEA Grapalat" w:hAnsi="GHEA Grapalat" w:cs="Sylfaen"/>
          <w:sz w:val="20"/>
          <w:lang w:val="ru-RU"/>
        </w:rPr>
        <w:t>ասնակցին</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պայմանագիր</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կնքելու</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առաջարկը</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և</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կնքվելիք</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պայմանագրի</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նախագիծը</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հանձնաժողովի</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քարտուղարը</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տրամադրում</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է</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էլեկտրոնային</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եղանակով</w:t>
      </w:r>
      <w:r w:rsidR="00EB6E54" w:rsidRPr="00712340">
        <w:rPr>
          <w:rFonts w:ascii="GHEA Grapalat" w:hAnsi="GHEA Grapalat" w:cs="Sylfaen"/>
          <w:sz w:val="20"/>
          <w:lang w:val="af-ZA"/>
        </w:rPr>
        <w:t xml:space="preserve">: </w:t>
      </w:r>
    </w:p>
    <w:p w:rsidR="00096865" w:rsidRPr="00712340" w:rsidRDefault="00AA0AD8" w:rsidP="00EF3662">
      <w:pPr>
        <w:ind w:firstLine="567"/>
        <w:jc w:val="both"/>
        <w:rPr>
          <w:rFonts w:ascii="GHEA Grapalat" w:hAnsi="GHEA Grapalat" w:cs="Sylfaen"/>
          <w:sz w:val="20"/>
          <w:lang w:val="af-ZA"/>
        </w:rPr>
      </w:pPr>
      <w:r w:rsidRPr="00712340">
        <w:rPr>
          <w:rFonts w:ascii="GHEA Grapalat" w:hAnsi="GHEA Grapalat" w:cs="Sylfaen"/>
          <w:sz w:val="20"/>
          <w:lang w:val="af-ZA"/>
        </w:rPr>
        <w:t>9</w:t>
      </w:r>
      <w:r w:rsidR="003717D2" w:rsidRPr="00712340">
        <w:rPr>
          <w:rFonts w:ascii="GHEA Grapalat" w:hAnsi="GHEA Grapalat" w:cs="Sylfaen"/>
          <w:sz w:val="20"/>
          <w:lang w:val="hy-AM"/>
        </w:rPr>
        <w:t>.</w:t>
      </w:r>
      <w:r w:rsidR="008B5E5B" w:rsidRPr="00E81BDB">
        <w:rPr>
          <w:rFonts w:ascii="GHEA Grapalat" w:hAnsi="GHEA Grapalat" w:cs="Sylfaen"/>
          <w:sz w:val="20"/>
          <w:lang w:val="af-ZA"/>
        </w:rPr>
        <w:t>4</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Եթե</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ընտրված</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մասնակիցը</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պայմանագիր</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կնքելու</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մասին</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ծանուցումը</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և</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պայմանագրի</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նախագիծ</w:t>
      </w:r>
      <w:r w:rsidR="00443B7A" w:rsidRPr="00712340">
        <w:rPr>
          <w:rFonts w:ascii="GHEA Grapalat" w:hAnsi="GHEA Grapalat" w:cs="Sylfaen"/>
          <w:sz w:val="20"/>
        </w:rPr>
        <w:t>ն</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ստանալուց</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հետո</w:t>
      </w:r>
      <w:r w:rsidR="00443B7A" w:rsidRPr="00712340">
        <w:rPr>
          <w:rFonts w:ascii="GHEA Grapalat" w:hAnsi="GHEA Grapalat" w:cs="Sylfaen"/>
          <w:sz w:val="20"/>
          <w:lang w:val="af-ZA"/>
        </w:rPr>
        <w:t xml:space="preserve">` 10 </w:t>
      </w:r>
      <w:r w:rsidR="00443B7A" w:rsidRPr="00712340">
        <w:rPr>
          <w:rFonts w:ascii="GHEA Grapalat" w:hAnsi="GHEA Grapalat" w:cs="Sylfaen"/>
          <w:sz w:val="20"/>
        </w:rPr>
        <w:t>աշխատանքային</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օրվա</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ընթացքում</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չի</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ստորագրում</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պայմանագիրը</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և</w:t>
      </w:r>
      <w:r w:rsidR="00096865" w:rsidRPr="00712340">
        <w:rPr>
          <w:rFonts w:ascii="GHEA Grapalat" w:hAnsi="GHEA Grapalat" w:cs="Sylfaen"/>
          <w:sz w:val="20"/>
          <w:lang w:val="af-ZA"/>
        </w:rPr>
        <w:t xml:space="preserve"> </w:t>
      </w:r>
      <w:r w:rsidRPr="00712340">
        <w:rPr>
          <w:rFonts w:ascii="GHEA Grapalat" w:hAnsi="GHEA Grapalat" w:cs="Sylfaen"/>
          <w:sz w:val="20"/>
          <w:lang w:val="af-ZA"/>
        </w:rPr>
        <w:t>պ</w:t>
      </w:r>
      <w:r w:rsidR="00096865" w:rsidRPr="00712340">
        <w:rPr>
          <w:rFonts w:ascii="GHEA Grapalat" w:hAnsi="GHEA Grapalat" w:cs="Sylfaen"/>
          <w:sz w:val="20"/>
          <w:lang w:val="ru-RU"/>
        </w:rPr>
        <w:t>ատվիրատուին</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ներկայացնում</w:t>
      </w:r>
      <w:r w:rsidR="00096865" w:rsidRPr="00712340">
        <w:rPr>
          <w:rFonts w:ascii="GHEA Grapalat" w:hAnsi="GHEA Grapalat" w:cs="Sylfaen"/>
          <w:sz w:val="20"/>
          <w:lang w:val="af-ZA"/>
        </w:rPr>
        <w:t xml:space="preserve"> </w:t>
      </w:r>
      <w:r w:rsidR="00F96621" w:rsidRPr="00712340">
        <w:rPr>
          <w:rFonts w:ascii="GHEA Grapalat" w:hAnsi="GHEA Grapalat" w:cs="Sylfaen"/>
          <w:sz w:val="20"/>
          <w:lang w:val="af-ZA"/>
        </w:rPr>
        <w:t xml:space="preserve">որակավորման և </w:t>
      </w:r>
      <w:r w:rsidR="00096865" w:rsidRPr="00712340">
        <w:rPr>
          <w:rFonts w:ascii="GHEA Grapalat" w:hAnsi="GHEA Grapalat" w:cs="Sylfaen"/>
          <w:sz w:val="20"/>
          <w:lang w:val="ru-RU"/>
        </w:rPr>
        <w:t>պայմանագրի</w:t>
      </w:r>
      <w:r w:rsidR="00443B7A" w:rsidRPr="00712340">
        <w:rPr>
          <w:rFonts w:ascii="GHEA Grapalat" w:hAnsi="GHEA Grapalat" w:cs="Sylfaen"/>
          <w:sz w:val="20"/>
          <w:lang w:val="af-ZA"/>
        </w:rPr>
        <w:t xml:space="preserve"> </w:t>
      </w:r>
      <w:r w:rsidR="00443B7A" w:rsidRPr="00712340">
        <w:rPr>
          <w:rFonts w:ascii="GHEA Grapalat" w:hAnsi="GHEA Grapalat" w:cs="Sylfaen"/>
          <w:sz w:val="20"/>
        </w:rPr>
        <w:t>ապահովումը</w:t>
      </w:r>
      <w:r w:rsidR="00096865" w:rsidRPr="00712340">
        <w:rPr>
          <w:rFonts w:ascii="GHEA Grapalat" w:hAnsi="GHEA Grapalat" w:cs="Sylfaen"/>
          <w:sz w:val="20"/>
          <w:lang w:val="af-ZA"/>
        </w:rPr>
        <w:t>,</w:t>
      </w:r>
      <w:r w:rsidR="00096865" w:rsidRPr="00712340">
        <w:rPr>
          <w:rFonts w:ascii="GHEA Grapalat" w:hAnsi="GHEA Grapalat" w:cs="Sylfaen"/>
          <w:i/>
          <w:sz w:val="20"/>
          <w:lang w:val="af-ZA"/>
        </w:rPr>
        <w:t xml:space="preserve"> </w:t>
      </w:r>
      <w:r w:rsidR="00096865" w:rsidRPr="00712340">
        <w:rPr>
          <w:rFonts w:ascii="GHEA Grapalat" w:hAnsi="GHEA Grapalat" w:cs="Sylfaen"/>
          <w:sz w:val="20"/>
          <w:lang w:val="hy-AM"/>
        </w:rPr>
        <w:t>ապա նա զրկվում է պայմանագիրը ստորագրելու իրավունքից</w:t>
      </w:r>
      <w:r w:rsidR="004D5671" w:rsidRPr="00712340">
        <w:rPr>
          <w:rFonts w:ascii="GHEA Grapalat" w:hAnsi="GHEA Grapalat" w:cs="Sylfaen"/>
          <w:sz w:val="20"/>
          <w:lang w:val="hy-AM"/>
        </w:rPr>
        <w:t>։</w:t>
      </w:r>
      <w:r w:rsidR="00443B7A" w:rsidRPr="00712340">
        <w:rPr>
          <w:rFonts w:ascii="GHEA Grapalat" w:hAnsi="GHEA Grapalat" w:cs="Sylfaen"/>
          <w:sz w:val="20"/>
          <w:lang w:val="af-ZA"/>
        </w:rPr>
        <w:t xml:space="preserve"> </w:t>
      </w:r>
      <w:r w:rsidR="00443B7A" w:rsidRPr="00712340">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0313A6" w:rsidRPr="00712340" w:rsidRDefault="000313A6" w:rsidP="00EF3662">
      <w:pPr>
        <w:ind w:firstLine="567"/>
        <w:jc w:val="both"/>
        <w:rPr>
          <w:rFonts w:ascii="GHEA Grapalat" w:hAnsi="GHEA Grapalat" w:cs="Sylfaen"/>
          <w:sz w:val="20"/>
          <w:lang w:val="af-ZA"/>
        </w:rPr>
      </w:pPr>
      <w:r w:rsidRPr="00712340">
        <w:rPr>
          <w:rFonts w:ascii="GHEA Grapalat" w:hAnsi="GHEA Grapalat" w:cs="Sylfaen"/>
          <w:sz w:val="20"/>
          <w:lang w:val="hy-AM"/>
        </w:rPr>
        <w:t>Ընդ</w:t>
      </w:r>
      <w:r w:rsidRPr="00712340">
        <w:rPr>
          <w:rFonts w:ascii="GHEA Grapalat" w:hAnsi="GHEA Grapalat" w:cs="Sylfaen"/>
          <w:sz w:val="20"/>
          <w:lang w:val="af-ZA"/>
        </w:rPr>
        <w:t xml:space="preserve"> </w:t>
      </w:r>
      <w:r w:rsidRPr="00712340">
        <w:rPr>
          <w:rFonts w:ascii="GHEA Grapalat" w:hAnsi="GHEA Grapalat" w:cs="Sylfaen"/>
          <w:sz w:val="20"/>
          <w:lang w:val="hy-AM"/>
        </w:rPr>
        <w:t>որում</w:t>
      </w:r>
      <w:r w:rsidRPr="00712340">
        <w:rPr>
          <w:rFonts w:ascii="GHEA Grapalat" w:hAnsi="GHEA Grapalat" w:cs="Sylfaen"/>
          <w:sz w:val="20"/>
          <w:lang w:val="af-ZA"/>
        </w:rPr>
        <w:t xml:space="preserve"> </w:t>
      </w:r>
      <w:r w:rsidRPr="00712340">
        <w:rPr>
          <w:rFonts w:ascii="GHEA Grapalat" w:hAnsi="GHEA Grapalat" w:cs="Sylfaen"/>
          <w:sz w:val="20"/>
          <w:lang w:val="hy-AM"/>
        </w:rPr>
        <w:t xml:space="preserve">ընտրված մասնակցի կողմից հաստատված պայմանագրի նախագիծը </w:t>
      </w:r>
      <w:r w:rsidR="00A6756D" w:rsidRPr="00712340">
        <w:rPr>
          <w:rFonts w:ascii="GHEA Grapalat" w:hAnsi="GHEA Grapalat" w:cs="Sylfaen"/>
          <w:sz w:val="20"/>
        </w:rPr>
        <w:t>պ</w:t>
      </w:r>
      <w:r w:rsidRPr="0071234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712340">
        <w:rPr>
          <w:rFonts w:ascii="GHEA Grapalat" w:hAnsi="GHEA Grapalat" w:cs="Sylfaen"/>
          <w:sz w:val="20"/>
        </w:rPr>
        <w:t>պ</w:t>
      </w:r>
      <w:r w:rsidRPr="00712340">
        <w:rPr>
          <w:rFonts w:ascii="GHEA Grapalat" w:hAnsi="GHEA Grapalat" w:cs="Sylfaen"/>
          <w:sz w:val="20"/>
          <w:lang w:val="hy-AM"/>
        </w:rPr>
        <w:t>ատվիրատուի փաստաթղթաշրջանառ</w:t>
      </w:r>
      <w:r w:rsidR="005F7C1D" w:rsidRPr="00712340">
        <w:rPr>
          <w:rFonts w:ascii="GHEA Grapalat" w:hAnsi="GHEA Grapalat" w:cs="Sylfaen"/>
          <w:sz w:val="20"/>
          <w:lang w:val="hy-AM"/>
        </w:rPr>
        <w:t>ության համակարգում:  Պա</w:t>
      </w:r>
      <w:r w:rsidRPr="0071234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712340">
        <w:rPr>
          <w:rFonts w:ascii="GHEA Grapalat" w:hAnsi="GHEA Grapalat" w:cs="Sylfaen"/>
          <w:sz w:val="20"/>
          <w:lang w:val="af-ZA"/>
        </w:rPr>
        <w:t xml:space="preserve"> </w:t>
      </w:r>
      <w:r w:rsidR="005D3674" w:rsidRPr="00712340">
        <w:rPr>
          <w:rFonts w:ascii="GHEA Grapalat" w:hAnsi="GHEA Grapalat" w:cs="Sylfaen"/>
          <w:sz w:val="20"/>
        </w:rPr>
        <w:t>և</w:t>
      </w:r>
      <w:r w:rsidR="005D3674" w:rsidRPr="00712340">
        <w:rPr>
          <w:rFonts w:ascii="GHEA Grapalat" w:hAnsi="GHEA Grapalat" w:cs="Sylfaen"/>
          <w:sz w:val="20"/>
          <w:lang w:val="af-ZA"/>
        </w:rPr>
        <w:t xml:space="preserve"> </w:t>
      </w:r>
      <w:r w:rsidR="005D3674" w:rsidRPr="00712340">
        <w:rPr>
          <w:rFonts w:ascii="GHEA Grapalat" w:hAnsi="GHEA Grapalat" w:cs="Sylfaen"/>
          <w:sz w:val="20"/>
        </w:rPr>
        <w:t>հաստատմանը</w:t>
      </w:r>
      <w:r w:rsidR="005D3674" w:rsidRPr="00712340">
        <w:rPr>
          <w:rFonts w:ascii="GHEA Grapalat" w:hAnsi="GHEA Grapalat" w:cs="Sylfaen"/>
          <w:sz w:val="20"/>
          <w:lang w:val="af-ZA"/>
        </w:rPr>
        <w:t xml:space="preserve"> </w:t>
      </w:r>
      <w:r w:rsidR="005D3674" w:rsidRPr="00712340">
        <w:rPr>
          <w:rFonts w:ascii="GHEA Grapalat" w:hAnsi="GHEA Grapalat" w:cs="Sylfaen"/>
          <w:sz w:val="20"/>
        </w:rPr>
        <w:t>հաջորդող</w:t>
      </w:r>
      <w:r w:rsidR="005D3674" w:rsidRPr="00712340">
        <w:rPr>
          <w:rFonts w:ascii="GHEA Grapalat" w:hAnsi="GHEA Grapalat" w:cs="Sylfaen"/>
          <w:sz w:val="20"/>
          <w:lang w:val="af-ZA"/>
        </w:rPr>
        <w:t xml:space="preserve"> </w:t>
      </w:r>
      <w:r w:rsidR="005D3674" w:rsidRPr="00712340">
        <w:rPr>
          <w:rFonts w:ascii="GHEA Grapalat" w:hAnsi="GHEA Grapalat" w:cs="Sylfaen"/>
          <w:sz w:val="20"/>
        </w:rPr>
        <w:t>աշխատանքային</w:t>
      </w:r>
      <w:r w:rsidR="005D3674" w:rsidRPr="00712340">
        <w:rPr>
          <w:rFonts w:ascii="GHEA Grapalat" w:hAnsi="GHEA Grapalat" w:cs="Sylfaen"/>
          <w:sz w:val="20"/>
          <w:lang w:val="af-ZA"/>
        </w:rPr>
        <w:t xml:space="preserve"> </w:t>
      </w:r>
      <w:r w:rsidR="005D3674" w:rsidRPr="00712340">
        <w:rPr>
          <w:rFonts w:ascii="GHEA Grapalat" w:hAnsi="GHEA Grapalat" w:cs="Sylfaen"/>
          <w:sz w:val="20"/>
        </w:rPr>
        <w:t>օրը</w:t>
      </w:r>
      <w:r w:rsidR="005D3674" w:rsidRPr="00712340">
        <w:rPr>
          <w:rFonts w:ascii="GHEA Grapalat" w:hAnsi="GHEA Grapalat" w:cs="Sylfaen"/>
          <w:sz w:val="20"/>
          <w:lang w:val="af-ZA"/>
        </w:rPr>
        <w:t xml:space="preserve"> </w:t>
      </w:r>
      <w:r w:rsidR="005D3674" w:rsidRPr="00712340">
        <w:rPr>
          <w:rFonts w:ascii="GHEA Grapalat" w:hAnsi="GHEA Grapalat" w:cs="Sylfaen"/>
          <w:sz w:val="20"/>
        </w:rPr>
        <w:t>ուղեկցող</w:t>
      </w:r>
      <w:r w:rsidR="005D3674" w:rsidRPr="00712340">
        <w:rPr>
          <w:rFonts w:ascii="GHEA Grapalat" w:hAnsi="GHEA Grapalat" w:cs="Sylfaen"/>
          <w:sz w:val="20"/>
          <w:lang w:val="af-ZA"/>
        </w:rPr>
        <w:t xml:space="preserve"> </w:t>
      </w:r>
      <w:r w:rsidR="005D3674" w:rsidRPr="00712340">
        <w:rPr>
          <w:rFonts w:ascii="GHEA Grapalat" w:hAnsi="GHEA Grapalat" w:cs="Sylfaen"/>
          <w:sz w:val="20"/>
        </w:rPr>
        <w:t>գրությամբ</w:t>
      </w:r>
      <w:r w:rsidR="005D3674" w:rsidRPr="00712340">
        <w:rPr>
          <w:rFonts w:ascii="GHEA Grapalat" w:hAnsi="GHEA Grapalat" w:cs="Sylfaen"/>
          <w:sz w:val="20"/>
          <w:lang w:val="af-ZA"/>
        </w:rPr>
        <w:t xml:space="preserve"> </w:t>
      </w:r>
      <w:r w:rsidR="005D3674" w:rsidRPr="00712340">
        <w:rPr>
          <w:rFonts w:ascii="GHEA Grapalat" w:hAnsi="GHEA Grapalat" w:cs="Sylfaen"/>
          <w:sz w:val="20"/>
        </w:rPr>
        <w:t>տրամադրվում</w:t>
      </w:r>
      <w:r w:rsidR="005D3674" w:rsidRPr="00712340">
        <w:rPr>
          <w:rFonts w:ascii="GHEA Grapalat" w:hAnsi="GHEA Grapalat" w:cs="Sylfaen"/>
          <w:sz w:val="20"/>
          <w:lang w:val="af-ZA"/>
        </w:rPr>
        <w:t xml:space="preserve"> </w:t>
      </w:r>
      <w:r w:rsidR="005D3674" w:rsidRPr="00712340">
        <w:rPr>
          <w:rFonts w:ascii="GHEA Grapalat" w:hAnsi="GHEA Grapalat" w:cs="Sylfaen"/>
          <w:sz w:val="20"/>
        </w:rPr>
        <w:t>է</w:t>
      </w:r>
      <w:r w:rsidR="005D3674" w:rsidRPr="00712340">
        <w:rPr>
          <w:rFonts w:ascii="GHEA Grapalat" w:hAnsi="GHEA Grapalat" w:cs="Sylfaen"/>
          <w:sz w:val="20"/>
          <w:lang w:val="af-ZA"/>
        </w:rPr>
        <w:t xml:space="preserve"> </w:t>
      </w:r>
      <w:r w:rsidR="005D3674" w:rsidRPr="00712340">
        <w:rPr>
          <w:rFonts w:ascii="GHEA Grapalat" w:hAnsi="GHEA Grapalat" w:cs="Sylfaen"/>
          <w:sz w:val="20"/>
        </w:rPr>
        <w:t>ընտրված</w:t>
      </w:r>
      <w:r w:rsidR="005D3674" w:rsidRPr="00712340">
        <w:rPr>
          <w:rFonts w:ascii="GHEA Grapalat" w:hAnsi="GHEA Grapalat" w:cs="Sylfaen"/>
          <w:sz w:val="20"/>
          <w:lang w:val="af-ZA"/>
        </w:rPr>
        <w:t xml:space="preserve"> </w:t>
      </w:r>
      <w:r w:rsidR="005D3674" w:rsidRPr="00712340">
        <w:rPr>
          <w:rFonts w:ascii="GHEA Grapalat" w:hAnsi="GHEA Grapalat" w:cs="Sylfaen"/>
          <w:sz w:val="20"/>
        </w:rPr>
        <w:t>մասնակցին</w:t>
      </w:r>
      <w:r w:rsidRPr="00712340">
        <w:rPr>
          <w:rFonts w:ascii="GHEA Grapalat" w:hAnsi="GHEA Grapalat" w:cs="Sylfaen"/>
          <w:sz w:val="20"/>
          <w:lang w:val="hy-AM"/>
        </w:rPr>
        <w:t>:</w:t>
      </w:r>
    </w:p>
    <w:p w:rsidR="00D612BC" w:rsidRPr="00712340" w:rsidRDefault="00AA0AD8" w:rsidP="00EF3662">
      <w:pPr>
        <w:pStyle w:val="BodyTextIndent"/>
        <w:spacing w:line="240" w:lineRule="auto"/>
        <w:ind w:firstLine="567"/>
        <w:rPr>
          <w:rFonts w:ascii="GHEA Grapalat" w:hAnsi="GHEA Grapalat" w:cs="Sylfaen"/>
          <w:i w:val="0"/>
          <w:szCs w:val="24"/>
          <w:lang w:val="af-ZA"/>
        </w:rPr>
      </w:pPr>
      <w:r w:rsidRPr="00712340">
        <w:rPr>
          <w:rFonts w:ascii="GHEA Grapalat" w:hAnsi="GHEA Grapalat" w:cs="Sylfaen"/>
          <w:i w:val="0"/>
          <w:szCs w:val="24"/>
          <w:lang w:val="af-ZA"/>
        </w:rPr>
        <w:t>9</w:t>
      </w:r>
      <w:r w:rsidR="00D17258" w:rsidRPr="00712340">
        <w:rPr>
          <w:rFonts w:ascii="GHEA Grapalat" w:hAnsi="GHEA Grapalat" w:cs="Sylfaen"/>
          <w:i w:val="0"/>
          <w:szCs w:val="24"/>
          <w:lang w:val="af-ZA"/>
        </w:rPr>
        <w:t>.</w:t>
      </w:r>
      <w:r w:rsidR="00C52CD8">
        <w:rPr>
          <w:rFonts w:ascii="GHEA Grapalat" w:hAnsi="GHEA Grapalat" w:cs="Sylfaen"/>
          <w:i w:val="0"/>
          <w:szCs w:val="24"/>
          <w:lang w:val="af-ZA"/>
        </w:rPr>
        <w:t xml:space="preserve">5 </w:t>
      </w:r>
      <w:r w:rsidR="00096865" w:rsidRPr="00712340">
        <w:rPr>
          <w:rFonts w:ascii="GHEA Grapalat" w:hAnsi="GHEA Grapalat" w:cs="Sylfaen"/>
          <w:i w:val="0"/>
          <w:szCs w:val="24"/>
          <w:lang w:val="ru-RU"/>
        </w:rPr>
        <w:t>Մինչև</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սույն</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հրավերի</w:t>
      </w:r>
      <w:r w:rsidR="00096865" w:rsidRPr="00712340">
        <w:rPr>
          <w:rFonts w:ascii="GHEA Grapalat" w:hAnsi="GHEA Grapalat" w:cs="Sylfaen"/>
          <w:i w:val="0"/>
          <w:szCs w:val="24"/>
          <w:lang w:val="af-ZA"/>
        </w:rPr>
        <w:t xml:space="preserve"> </w:t>
      </w:r>
      <w:r w:rsidR="00447FFD" w:rsidRPr="00712340">
        <w:rPr>
          <w:rFonts w:ascii="GHEA Grapalat" w:hAnsi="GHEA Grapalat" w:cs="Sylfaen"/>
          <w:i w:val="0"/>
          <w:szCs w:val="24"/>
          <w:lang w:val="af-ZA"/>
        </w:rPr>
        <w:t xml:space="preserve">1-ին մասի </w:t>
      </w:r>
      <w:r w:rsidR="00A6756D" w:rsidRPr="00712340">
        <w:rPr>
          <w:rFonts w:ascii="GHEA Grapalat" w:hAnsi="GHEA Grapalat" w:cs="Sylfaen"/>
          <w:i w:val="0"/>
          <w:szCs w:val="24"/>
          <w:lang w:val="af-ZA"/>
        </w:rPr>
        <w:t>9</w:t>
      </w:r>
      <w:r w:rsidR="005B1DD6" w:rsidRPr="00712340">
        <w:rPr>
          <w:rFonts w:ascii="GHEA Grapalat" w:hAnsi="GHEA Grapalat" w:cs="Sylfaen"/>
          <w:i w:val="0"/>
          <w:szCs w:val="24"/>
          <w:lang w:val="hy-AM"/>
        </w:rPr>
        <w:t>.</w:t>
      </w:r>
      <w:r w:rsidR="00C52CD8" w:rsidRPr="00E81BDB">
        <w:rPr>
          <w:rFonts w:ascii="GHEA Grapalat" w:hAnsi="GHEA Grapalat" w:cs="Sylfaen"/>
          <w:i w:val="0"/>
          <w:szCs w:val="24"/>
          <w:lang w:val="af-ZA"/>
        </w:rPr>
        <w:t>4</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կետով</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նախատեսված</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ժամկետի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ավարտը</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կողմերի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համաձայնությամբ</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կարող</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են</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պայմանագրի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նախագծում</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կատարվել</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փոփոխություններ</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սակայն</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դրանք</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չեն</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կարող</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հանգեցնել</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գնման</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առարկայի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բնութագրերի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փոփոխմանը</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ներառյալ</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ընտրված</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մասնակցի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առաջարկած</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գնի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ավելացմանը</w:t>
      </w:r>
      <w:r w:rsidR="004D5671" w:rsidRPr="00712340">
        <w:rPr>
          <w:rFonts w:ascii="GHEA Grapalat" w:hAnsi="GHEA Grapalat" w:cs="Sylfaen"/>
          <w:i w:val="0"/>
          <w:szCs w:val="24"/>
          <w:lang w:val="ru-RU"/>
        </w:rPr>
        <w:t>։</w:t>
      </w:r>
      <w:r w:rsidR="00D612BC" w:rsidRPr="00712340">
        <w:rPr>
          <w:rFonts w:ascii="GHEA Mariam" w:hAnsi="GHEA Mariam"/>
          <w:spacing w:val="-8"/>
          <w:lang w:val="af-ZA"/>
        </w:rPr>
        <w:t xml:space="preserve"> </w:t>
      </w:r>
    </w:p>
    <w:p w:rsidR="004F1B18" w:rsidRDefault="004F1B18" w:rsidP="00EF3662">
      <w:pPr>
        <w:jc w:val="center"/>
        <w:rPr>
          <w:rFonts w:ascii="GHEA Grapalat" w:hAnsi="GHEA Grapalat"/>
          <w:b/>
          <w:iCs/>
          <w:sz w:val="20"/>
          <w:lang w:val="af-ZA"/>
        </w:rPr>
      </w:pPr>
    </w:p>
    <w:p w:rsidR="00096865" w:rsidRPr="00712340" w:rsidRDefault="00030D40" w:rsidP="00EF3662">
      <w:pPr>
        <w:jc w:val="center"/>
        <w:rPr>
          <w:rFonts w:ascii="GHEA Grapalat" w:hAnsi="GHEA Grapalat" w:cs="Arial"/>
          <w:b/>
          <w:iCs/>
          <w:sz w:val="20"/>
          <w:lang w:val="af-ZA"/>
        </w:rPr>
      </w:pPr>
      <w:r w:rsidRPr="00712340">
        <w:rPr>
          <w:rFonts w:ascii="GHEA Grapalat" w:hAnsi="GHEA Grapalat"/>
          <w:b/>
          <w:iCs/>
          <w:sz w:val="20"/>
          <w:lang w:val="af-ZA"/>
        </w:rPr>
        <w:t>10</w:t>
      </w:r>
      <w:r w:rsidR="008D5016" w:rsidRPr="00712340">
        <w:rPr>
          <w:rFonts w:ascii="GHEA Grapalat" w:hAnsi="GHEA Grapalat"/>
          <w:b/>
          <w:iCs/>
          <w:sz w:val="20"/>
          <w:lang w:val="af-ZA"/>
        </w:rPr>
        <w:t xml:space="preserve">. </w:t>
      </w:r>
      <w:r w:rsidR="00E2245F" w:rsidRPr="00712340">
        <w:rPr>
          <w:rFonts w:ascii="GHEA Grapalat" w:hAnsi="GHEA Grapalat" w:cs="Sylfaen"/>
          <w:b/>
          <w:iCs/>
          <w:sz w:val="20"/>
          <w:lang w:val="hy-AM"/>
        </w:rPr>
        <w:t>ՈՐԱԿԱՎՈՐՄԱՆ</w:t>
      </w:r>
      <w:r w:rsidR="00E2245F" w:rsidRPr="00712340">
        <w:rPr>
          <w:rFonts w:ascii="GHEA Grapalat" w:hAnsi="GHEA Grapalat" w:cs="Arial"/>
          <w:b/>
          <w:iCs/>
          <w:sz w:val="20"/>
          <w:lang w:val="af-ZA"/>
        </w:rPr>
        <w:t xml:space="preserve"> </w:t>
      </w:r>
      <w:r w:rsidR="00E2245F" w:rsidRPr="00712340">
        <w:rPr>
          <w:rFonts w:ascii="GHEA Grapalat" w:hAnsi="GHEA Grapalat" w:cs="Sylfaen"/>
          <w:b/>
          <w:iCs/>
          <w:sz w:val="20"/>
          <w:lang w:val="hy-AM"/>
        </w:rPr>
        <w:t>ԵՎ</w:t>
      </w:r>
      <w:r w:rsidR="00E2245F" w:rsidRPr="00712340">
        <w:rPr>
          <w:rFonts w:ascii="GHEA Grapalat" w:hAnsi="GHEA Grapalat" w:cs="Sylfaen"/>
          <w:b/>
          <w:iCs/>
          <w:sz w:val="20"/>
          <w:lang w:val="af-ZA"/>
        </w:rPr>
        <w:t xml:space="preserve"> </w:t>
      </w:r>
      <w:r w:rsidR="008D5016" w:rsidRPr="00712340">
        <w:rPr>
          <w:rFonts w:ascii="GHEA Grapalat" w:hAnsi="GHEA Grapalat" w:cs="Sylfaen"/>
          <w:b/>
          <w:iCs/>
          <w:sz w:val="20"/>
          <w:lang w:val="af-ZA"/>
        </w:rPr>
        <w:t>ՊԱՅՄԱՆԱԳՐԻ</w:t>
      </w:r>
      <w:r w:rsidR="00EE0172" w:rsidRPr="00712340">
        <w:rPr>
          <w:rFonts w:ascii="GHEA Grapalat" w:hAnsi="GHEA Grapalat" w:cs="Sylfaen"/>
          <w:b/>
          <w:iCs/>
          <w:sz w:val="20"/>
          <w:lang w:val="hy-AM"/>
        </w:rPr>
        <w:t xml:space="preserve"> </w:t>
      </w:r>
      <w:r w:rsidR="008D5016" w:rsidRPr="00712340">
        <w:rPr>
          <w:rFonts w:ascii="GHEA Grapalat" w:hAnsi="GHEA Grapalat" w:cs="Sylfaen"/>
          <w:b/>
          <w:iCs/>
          <w:sz w:val="20"/>
          <w:lang w:val="af-ZA"/>
        </w:rPr>
        <w:t>ԱՊԱՀՈՎՈՒՄ</w:t>
      </w:r>
      <w:r w:rsidR="00E2245F" w:rsidRPr="00712340">
        <w:rPr>
          <w:rFonts w:ascii="GHEA Grapalat" w:hAnsi="GHEA Grapalat" w:cs="Sylfaen"/>
          <w:b/>
          <w:iCs/>
          <w:sz w:val="20"/>
          <w:lang w:val="hy-AM"/>
        </w:rPr>
        <w:t>ՆԵՐ</w:t>
      </w:r>
      <w:r w:rsidR="008D5016" w:rsidRPr="00712340">
        <w:rPr>
          <w:rFonts w:ascii="GHEA Grapalat" w:hAnsi="GHEA Grapalat" w:cs="Sylfaen"/>
          <w:b/>
          <w:iCs/>
          <w:sz w:val="20"/>
          <w:lang w:val="af-ZA"/>
        </w:rPr>
        <w:t>Ը</w:t>
      </w:r>
      <w:r w:rsidR="008D5016" w:rsidRPr="00712340">
        <w:rPr>
          <w:rFonts w:ascii="GHEA Grapalat" w:hAnsi="GHEA Grapalat" w:cs="Arial"/>
          <w:b/>
          <w:iCs/>
          <w:sz w:val="20"/>
          <w:lang w:val="af-ZA"/>
        </w:rPr>
        <w:t xml:space="preserve"> </w:t>
      </w:r>
    </w:p>
    <w:p w:rsidR="00096865" w:rsidRPr="00712340" w:rsidRDefault="00096865" w:rsidP="00EF3662">
      <w:pPr>
        <w:jc w:val="center"/>
        <w:rPr>
          <w:rFonts w:ascii="GHEA Grapalat" w:hAnsi="GHEA Grapalat"/>
          <w:b/>
          <w:iCs/>
          <w:sz w:val="20"/>
          <w:lang w:val="af-ZA"/>
        </w:rPr>
      </w:pPr>
    </w:p>
    <w:p w:rsidR="00096865" w:rsidRPr="00712340" w:rsidRDefault="00030D40" w:rsidP="00EF3662">
      <w:pPr>
        <w:ind w:firstLine="567"/>
        <w:jc w:val="both"/>
        <w:rPr>
          <w:rFonts w:ascii="GHEA Grapalat" w:hAnsi="GHEA Grapalat" w:cs="Sylfaen"/>
          <w:sz w:val="20"/>
          <w:lang w:val="af-ZA"/>
        </w:rPr>
      </w:pPr>
      <w:r w:rsidRPr="00712340">
        <w:rPr>
          <w:rFonts w:ascii="GHEA Grapalat" w:hAnsi="GHEA Grapalat"/>
          <w:iCs/>
          <w:sz w:val="20"/>
          <w:lang w:val="af-ZA"/>
        </w:rPr>
        <w:t>10</w:t>
      </w:r>
      <w:r w:rsidR="00096865" w:rsidRPr="00712340">
        <w:rPr>
          <w:rFonts w:ascii="GHEA Grapalat" w:hAnsi="GHEA Grapalat"/>
          <w:iCs/>
          <w:sz w:val="20"/>
          <w:lang w:val="af-ZA"/>
        </w:rPr>
        <w:t>.</w:t>
      </w:r>
      <w:r w:rsidR="00096865" w:rsidRPr="00712340">
        <w:rPr>
          <w:rFonts w:ascii="GHEA Grapalat" w:hAnsi="GHEA Grapalat" w:cs="Sylfaen"/>
          <w:sz w:val="20"/>
          <w:lang w:val="af-ZA"/>
        </w:rPr>
        <w:t xml:space="preserve">1 </w:t>
      </w:r>
      <w:r w:rsidR="00E2245F" w:rsidRPr="00712340">
        <w:rPr>
          <w:rFonts w:ascii="GHEA Grapalat" w:hAnsi="GHEA Grapalat" w:cs="Sylfaen"/>
          <w:sz w:val="20"/>
          <w:lang w:val="hy-AM"/>
        </w:rPr>
        <w:t>Որակավորման</w:t>
      </w:r>
      <w:r w:rsidR="00E2245F" w:rsidRPr="00712340">
        <w:rPr>
          <w:rFonts w:ascii="GHEA Grapalat" w:hAnsi="GHEA Grapalat" w:cs="Sylfaen"/>
          <w:sz w:val="20"/>
          <w:lang w:val="af-ZA"/>
        </w:rPr>
        <w:t xml:space="preserve"> </w:t>
      </w:r>
      <w:r w:rsidR="00E2245F" w:rsidRPr="00712340">
        <w:rPr>
          <w:rFonts w:ascii="GHEA Grapalat" w:hAnsi="GHEA Grapalat" w:cs="Sylfaen"/>
          <w:sz w:val="20"/>
          <w:lang w:val="hy-AM"/>
        </w:rPr>
        <w:t>և</w:t>
      </w:r>
      <w:r w:rsidR="00E2245F" w:rsidRPr="00712340">
        <w:rPr>
          <w:rFonts w:ascii="GHEA Grapalat" w:hAnsi="GHEA Grapalat" w:cs="Sylfaen"/>
          <w:sz w:val="20"/>
          <w:lang w:val="af-ZA"/>
        </w:rPr>
        <w:t xml:space="preserve"> </w:t>
      </w:r>
      <w:r w:rsidR="00D33205" w:rsidRPr="00712340">
        <w:rPr>
          <w:rFonts w:ascii="GHEA Grapalat" w:hAnsi="GHEA Grapalat" w:cs="Sylfaen"/>
          <w:sz w:val="20"/>
          <w:lang w:val="hy-AM"/>
        </w:rPr>
        <w:t>պ</w:t>
      </w:r>
      <w:r w:rsidR="00096865" w:rsidRPr="00712340">
        <w:rPr>
          <w:rFonts w:ascii="GHEA Grapalat" w:hAnsi="GHEA Grapalat" w:cs="Sylfaen"/>
          <w:sz w:val="20"/>
          <w:lang w:val="ru-RU"/>
        </w:rPr>
        <w:t>այմանագրի</w:t>
      </w:r>
      <w:r w:rsidR="0067229B" w:rsidRPr="00712340">
        <w:rPr>
          <w:rFonts w:ascii="GHEA Grapalat" w:hAnsi="GHEA Grapalat" w:cs="Sylfaen"/>
          <w:sz w:val="20"/>
          <w:lang w:val="hy-AM"/>
        </w:rPr>
        <w:t xml:space="preserve"> </w:t>
      </w:r>
      <w:r w:rsidR="00096865" w:rsidRPr="00712340">
        <w:rPr>
          <w:rFonts w:ascii="GHEA Grapalat" w:hAnsi="GHEA Grapalat" w:cs="Sylfaen"/>
          <w:sz w:val="20"/>
          <w:lang w:val="ru-RU"/>
        </w:rPr>
        <w:t>ապահովում</w:t>
      </w:r>
      <w:r w:rsidR="0067229B" w:rsidRPr="00712340">
        <w:rPr>
          <w:rFonts w:ascii="GHEA Grapalat" w:hAnsi="GHEA Grapalat" w:cs="Sylfaen"/>
          <w:sz w:val="20"/>
          <w:lang w:val="hy-AM"/>
        </w:rPr>
        <w:t>ները</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ներկայացնելու</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պահանջի</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հիման</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վրա</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այն</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ստանալու</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օրվանից</w:t>
      </w:r>
      <w:r w:rsidR="00096865" w:rsidRPr="00712340">
        <w:rPr>
          <w:rFonts w:ascii="GHEA Grapalat" w:hAnsi="GHEA Grapalat" w:cs="Sylfaen"/>
          <w:sz w:val="20"/>
          <w:lang w:val="af-ZA"/>
        </w:rPr>
        <w:t xml:space="preserve"> </w:t>
      </w:r>
      <w:r w:rsidR="00B413A8" w:rsidRPr="00712340">
        <w:rPr>
          <w:rFonts w:ascii="GHEA Grapalat" w:hAnsi="GHEA Grapalat" w:cs="Sylfaen"/>
          <w:sz w:val="20"/>
          <w:lang w:val="af-ZA"/>
        </w:rPr>
        <w:t>10</w:t>
      </w:r>
      <w:r w:rsidR="00F96621" w:rsidRPr="00712340">
        <w:rPr>
          <w:rFonts w:ascii="GHEA Grapalat" w:hAnsi="GHEA Grapalat" w:cs="Sylfaen"/>
          <w:sz w:val="20"/>
          <w:lang w:val="af-ZA"/>
        </w:rPr>
        <w:t xml:space="preserve">, իսկ կնքվելիք պայմանագրով կանխավճար նախատեսված լինելու դեպքում </w:t>
      </w:r>
      <w:r w:rsidR="00B413A8" w:rsidRPr="00712340">
        <w:rPr>
          <w:rFonts w:ascii="GHEA Grapalat" w:hAnsi="GHEA Grapalat" w:cs="Sylfaen"/>
          <w:sz w:val="20"/>
          <w:lang w:val="af-ZA"/>
        </w:rPr>
        <w:t xml:space="preserve"> </w:t>
      </w:r>
      <w:r w:rsidR="00F96621" w:rsidRPr="00712340">
        <w:rPr>
          <w:rFonts w:ascii="GHEA Grapalat" w:hAnsi="GHEA Grapalat" w:cs="Sylfaen"/>
          <w:sz w:val="20"/>
          <w:lang w:val="af-ZA"/>
        </w:rPr>
        <w:t xml:space="preserve">15  </w:t>
      </w:r>
      <w:r w:rsidR="00B413A8" w:rsidRPr="00712340">
        <w:rPr>
          <w:rFonts w:ascii="GHEA Grapalat" w:hAnsi="GHEA Grapalat" w:cs="Sylfaen"/>
          <w:sz w:val="20"/>
          <w:lang w:val="af-ZA"/>
        </w:rPr>
        <w:t xml:space="preserve">աշխատանքային </w:t>
      </w:r>
      <w:r w:rsidR="00096865" w:rsidRPr="00712340">
        <w:rPr>
          <w:rFonts w:ascii="GHEA Grapalat" w:hAnsi="GHEA Grapalat" w:cs="Sylfaen"/>
          <w:sz w:val="20"/>
          <w:lang w:val="ru-RU"/>
        </w:rPr>
        <w:t>օրվա</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ընթացքում</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ընտրված</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մասնակիցը</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պարտավոր</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է</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ներկայացնել</w:t>
      </w:r>
      <w:r w:rsidR="00096865" w:rsidRPr="00712340">
        <w:rPr>
          <w:rFonts w:ascii="GHEA Grapalat" w:hAnsi="GHEA Grapalat" w:cs="Sylfaen"/>
          <w:sz w:val="20"/>
          <w:lang w:val="af-ZA"/>
        </w:rPr>
        <w:t xml:space="preserve"> </w:t>
      </w:r>
      <w:r w:rsidR="00D33205" w:rsidRPr="00712340">
        <w:rPr>
          <w:rFonts w:ascii="GHEA Grapalat" w:hAnsi="GHEA Grapalat" w:cs="Sylfaen"/>
          <w:sz w:val="20"/>
          <w:lang w:val="hy-AM"/>
        </w:rPr>
        <w:t>որակավորման</w:t>
      </w:r>
      <w:r w:rsidR="007862B1" w:rsidRPr="00E81BDB">
        <w:rPr>
          <w:rFonts w:ascii="GHEA Grapalat" w:hAnsi="GHEA Grapalat" w:cs="Sylfaen"/>
          <w:sz w:val="20"/>
          <w:lang w:val="af-ZA"/>
        </w:rPr>
        <w:t xml:space="preserve"> </w:t>
      </w:r>
      <w:r w:rsidR="00D33205" w:rsidRPr="00712340">
        <w:rPr>
          <w:rFonts w:ascii="GHEA Grapalat" w:hAnsi="GHEA Grapalat" w:cs="Sylfaen"/>
          <w:sz w:val="20"/>
          <w:lang w:val="hy-AM"/>
        </w:rPr>
        <w:t>և</w:t>
      </w:r>
      <w:r w:rsidR="00D33205" w:rsidRPr="00712340">
        <w:rPr>
          <w:rFonts w:ascii="GHEA Grapalat" w:hAnsi="GHEA Grapalat" w:cs="Sylfaen"/>
          <w:sz w:val="20"/>
          <w:lang w:val="af-ZA"/>
        </w:rPr>
        <w:t xml:space="preserve"> </w:t>
      </w:r>
      <w:r w:rsidR="00096865" w:rsidRPr="00712340">
        <w:rPr>
          <w:rFonts w:ascii="GHEA Grapalat" w:hAnsi="GHEA Grapalat" w:cs="Sylfaen"/>
          <w:sz w:val="20"/>
          <w:lang w:val="ru-RU"/>
        </w:rPr>
        <w:t>պայմանագրի</w:t>
      </w:r>
      <w:r w:rsidR="0067229B" w:rsidRPr="00712340">
        <w:rPr>
          <w:rFonts w:ascii="GHEA Grapalat" w:hAnsi="GHEA Grapalat" w:cs="Sylfaen"/>
          <w:sz w:val="20"/>
          <w:lang w:val="hy-AM"/>
        </w:rPr>
        <w:t xml:space="preserve"> </w:t>
      </w:r>
      <w:r w:rsidR="00096865" w:rsidRPr="00712340">
        <w:rPr>
          <w:rFonts w:ascii="GHEA Grapalat" w:hAnsi="GHEA Grapalat" w:cs="Sylfaen"/>
          <w:sz w:val="20"/>
          <w:lang w:val="ru-RU"/>
        </w:rPr>
        <w:t>ապահովում</w:t>
      </w:r>
      <w:r w:rsidR="0067229B" w:rsidRPr="00712340">
        <w:rPr>
          <w:rFonts w:ascii="GHEA Grapalat" w:hAnsi="GHEA Grapalat" w:cs="Sylfaen"/>
          <w:sz w:val="20"/>
          <w:lang w:val="hy-AM"/>
        </w:rPr>
        <w:t>ներ</w:t>
      </w:r>
      <w:r w:rsidR="004D5671" w:rsidRPr="00712340">
        <w:rPr>
          <w:rFonts w:ascii="GHEA Grapalat" w:hAnsi="GHEA Grapalat" w:cs="Sylfaen"/>
          <w:sz w:val="20"/>
          <w:lang w:val="ru-RU"/>
        </w:rPr>
        <w:t>։</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Ընտրված</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մասնակցի</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հետ</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պայմանագիր</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կնքվում</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է</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եթե</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վերջինս</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ներկայացնում</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է</w:t>
      </w:r>
      <w:r w:rsidR="00096865" w:rsidRPr="00712340">
        <w:rPr>
          <w:rFonts w:ascii="GHEA Grapalat" w:hAnsi="GHEA Grapalat" w:cs="Sylfaen"/>
          <w:sz w:val="20"/>
          <w:lang w:val="af-ZA"/>
        </w:rPr>
        <w:t xml:space="preserve"> </w:t>
      </w:r>
      <w:r w:rsidR="008A3C43" w:rsidRPr="00712340">
        <w:rPr>
          <w:rFonts w:ascii="GHEA Grapalat" w:hAnsi="GHEA Grapalat" w:cs="Sylfaen"/>
          <w:sz w:val="20"/>
          <w:lang w:val="hy-AM"/>
        </w:rPr>
        <w:t>որակավորման և</w:t>
      </w:r>
      <w:r w:rsidR="008A3C43" w:rsidRPr="00712340">
        <w:rPr>
          <w:rFonts w:ascii="GHEA Grapalat" w:hAnsi="GHEA Grapalat" w:cs="Sylfaen"/>
          <w:sz w:val="20"/>
          <w:lang w:val="af-ZA"/>
        </w:rPr>
        <w:t xml:space="preserve"> </w:t>
      </w:r>
      <w:r w:rsidR="00096865" w:rsidRPr="00712340">
        <w:rPr>
          <w:rFonts w:ascii="GHEA Grapalat" w:hAnsi="GHEA Grapalat" w:cs="Sylfaen"/>
          <w:sz w:val="20"/>
          <w:lang w:val="ru-RU"/>
        </w:rPr>
        <w:t>պայմանագրի</w:t>
      </w:r>
      <w:r w:rsidR="0067229B" w:rsidRPr="00712340">
        <w:rPr>
          <w:rFonts w:ascii="GHEA Grapalat" w:hAnsi="GHEA Grapalat" w:cs="Sylfaen"/>
          <w:sz w:val="20"/>
          <w:lang w:val="hy-AM"/>
        </w:rPr>
        <w:t xml:space="preserve"> </w:t>
      </w:r>
      <w:r w:rsidR="00096865" w:rsidRPr="00712340">
        <w:rPr>
          <w:rFonts w:ascii="GHEA Grapalat" w:hAnsi="GHEA Grapalat" w:cs="Sylfaen"/>
          <w:sz w:val="20"/>
          <w:lang w:val="ru-RU"/>
        </w:rPr>
        <w:t>ապահովում</w:t>
      </w:r>
      <w:r w:rsidR="0067229B" w:rsidRPr="00712340">
        <w:rPr>
          <w:rFonts w:ascii="GHEA Grapalat" w:hAnsi="GHEA Grapalat" w:cs="Sylfaen"/>
          <w:sz w:val="20"/>
          <w:lang w:val="hy-AM"/>
        </w:rPr>
        <w:t>ներ</w:t>
      </w:r>
      <w:r w:rsidR="00F96621" w:rsidRPr="00712340">
        <w:rPr>
          <w:rFonts w:ascii="GHEA Grapalat" w:hAnsi="GHEA Grapalat" w:cs="Sylfaen"/>
          <w:sz w:val="20"/>
        </w:rPr>
        <w:t>ը</w:t>
      </w:r>
      <w:r w:rsidR="004D5671" w:rsidRPr="00712340">
        <w:rPr>
          <w:rFonts w:ascii="GHEA Grapalat" w:hAnsi="GHEA Grapalat" w:cs="Sylfaen"/>
          <w:sz w:val="20"/>
          <w:lang w:val="ru-RU"/>
        </w:rPr>
        <w:t>։</w:t>
      </w:r>
    </w:p>
    <w:p w:rsidR="00781235" w:rsidRDefault="00AD6D6A" w:rsidP="00781235">
      <w:pPr>
        <w:ind w:firstLine="567"/>
        <w:jc w:val="both"/>
        <w:rPr>
          <w:rFonts w:ascii="GHEA Grapalat" w:hAnsi="GHEA Grapalat" w:cs="Arial"/>
          <w:sz w:val="20"/>
          <w:lang w:val="af-ZA"/>
        </w:rPr>
      </w:pPr>
      <w:r w:rsidRPr="00712340">
        <w:rPr>
          <w:rFonts w:ascii="GHEA Grapalat" w:hAnsi="GHEA Grapalat" w:cs="Sylfaen"/>
          <w:sz w:val="20"/>
          <w:lang w:val="hy-AM"/>
        </w:rPr>
        <w:t>10.2</w:t>
      </w:r>
      <w:r w:rsidR="00F96621" w:rsidRPr="00712340">
        <w:rPr>
          <w:rFonts w:ascii="GHEA Grapalat" w:hAnsi="GHEA Grapalat" w:cs="Sylfaen"/>
          <w:sz w:val="20"/>
          <w:lang w:val="af-ZA"/>
        </w:rPr>
        <w:t xml:space="preserve"> </w:t>
      </w:r>
      <w:r w:rsidR="00781235">
        <w:rPr>
          <w:rFonts w:ascii="GHEA Grapalat" w:hAnsi="GHEA Grapalat" w:cs="Sylfaen"/>
          <w:sz w:val="20"/>
        </w:rPr>
        <w:t>Որակավորման</w:t>
      </w:r>
      <w:r w:rsidR="00781235" w:rsidRPr="007F147C">
        <w:rPr>
          <w:rFonts w:ascii="GHEA Grapalat" w:hAnsi="GHEA Grapalat" w:cs="Sylfaen"/>
          <w:sz w:val="20"/>
          <w:lang w:val="af-ZA"/>
        </w:rPr>
        <w:t xml:space="preserve"> </w:t>
      </w:r>
      <w:r w:rsidR="00781235">
        <w:rPr>
          <w:rFonts w:ascii="GHEA Grapalat" w:hAnsi="GHEA Grapalat" w:cs="Sylfaen"/>
          <w:sz w:val="20"/>
        </w:rPr>
        <w:t>ապահովման</w:t>
      </w:r>
      <w:r w:rsidR="00781235" w:rsidRPr="007F147C">
        <w:rPr>
          <w:rFonts w:ascii="GHEA Grapalat" w:hAnsi="GHEA Grapalat" w:cs="Sylfaen"/>
          <w:sz w:val="20"/>
          <w:lang w:val="af-ZA"/>
        </w:rPr>
        <w:t xml:space="preserve"> </w:t>
      </w:r>
      <w:r w:rsidR="00D8710B" w:rsidRPr="00D8710B">
        <w:rPr>
          <w:rFonts w:ascii="GHEA Grapalat" w:hAnsi="GHEA Grapalat" w:cs="Arial"/>
          <w:b/>
          <w:color w:val="FF0000"/>
          <w:sz w:val="20"/>
          <w:lang w:val="hy-AM"/>
        </w:rPr>
        <w:t xml:space="preserve">չափը </w:t>
      </w:r>
      <w:r w:rsidR="00D8710B" w:rsidRPr="00D8710B">
        <w:rPr>
          <w:rFonts w:ascii="GHEA Grapalat" w:hAnsi="GHEA Grapalat"/>
          <w:b/>
          <w:color w:val="FF0000"/>
          <w:sz w:val="20"/>
          <w:szCs w:val="20"/>
        </w:rPr>
        <w:t>հավասար</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է</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մասնակցի</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գնային</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առաջարկի</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չափին</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իսկ</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գնային</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առաջարկը</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գնման</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հայտով</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սահմանված</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ծառայության</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ձ</w:t>
      </w:r>
      <w:r w:rsidR="00D8710B" w:rsidRPr="00D8710B">
        <w:rPr>
          <w:rFonts w:ascii="GHEA Grapalat" w:hAnsi="GHEA Grapalat"/>
          <w:b/>
          <w:color w:val="FF0000"/>
          <w:sz w:val="20"/>
        </w:rPr>
        <w:t>եռքբերման</w:t>
      </w:r>
      <w:r w:rsidR="00D8710B" w:rsidRPr="00D8710B">
        <w:rPr>
          <w:rFonts w:ascii="GHEA Grapalat" w:hAnsi="GHEA Grapalat"/>
          <w:b/>
          <w:color w:val="FF0000"/>
          <w:sz w:val="20"/>
          <w:lang w:val="af-ZA"/>
        </w:rPr>
        <w:t xml:space="preserve"> </w:t>
      </w:r>
      <w:r w:rsidR="00D8710B" w:rsidRPr="00D8710B">
        <w:rPr>
          <w:rFonts w:ascii="GHEA Grapalat" w:hAnsi="GHEA Grapalat"/>
          <w:b/>
          <w:color w:val="FF0000"/>
          <w:sz w:val="20"/>
        </w:rPr>
        <w:t>նախահաշվային</w:t>
      </w:r>
      <w:r w:rsidR="00D8710B" w:rsidRPr="00D8710B">
        <w:rPr>
          <w:rFonts w:ascii="GHEA Grapalat" w:hAnsi="GHEA Grapalat"/>
          <w:b/>
          <w:color w:val="FF0000"/>
          <w:sz w:val="20"/>
          <w:lang w:val="af-ZA"/>
        </w:rPr>
        <w:t xml:space="preserve"> </w:t>
      </w:r>
      <w:r w:rsidR="00D8710B" w:rsidRPr="00D8710B">
        <w:rPr>
          <w:rFonts w:ascii="GHEA Grapalat" w:hAnsi="GHEA Grapalat"/>
          <w:b/>
          <w:color w:val="FF0000"/>
          <w:sz w:val="20"/>
        </w:rPr>
        <w:t>արժեքից</w:t>
      </w:r>
      <w:r w:rsidR="00D8710B" w:rsidRPr="00D8710B">
        <w:rPr>
          <w:rFonts w:ascii="GHEA Grapalat" w:hAnsi="GHEA Grapalat"/>
          <w:b/>
          <w:color w:val="FF0000"/>
          <w:sz w:val="20"/>
          <w:lang w:val="af-ZA"/>
        </w:rPr>
        <w:t xml:space="preserve"> </w:t>
      </w:r>
      <w:r w:rsidR="00D8710B" w:rsidRPr="00D8710B">
        <w:rPr>
          <w:rFonts w:ascii="GHEA Grapalat" w:hAnsi="GHEA Grapalat"/>
          <w:b/>
          <w:color w:val="FF0000"/>
          <w:sz w:val="20"/>
          <w:szCs w:val="20"/>
        </w:rPr>
        <w:t>պակաս</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լինելու</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դեպքում՝</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նախահաշվային</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արժեքին</w:t>
      </w:r>
      <w:r w:rsidR="00D8710B" w:rsidRPr="00D8710B">
        <w:rPr>
          <w:rFonts w:ascii="GHEA Grapalat" w:hAnsi="GHEA Grapalat" w:cs="Arial"/>
          <w:b/>
          <w:color w:val="FF0000"/>
          <w:sz w:val="20"/>
          <w:lang w:val="hy-AM"/>
        </w:rPr>
        <w:t>:</w:t>
      </w:r>
      <w:r w:rsidR="00D8710B">
        <w:rPr>
          <w:rFonts w:ascii="GHEA Grapalat" w:hAnsi="GHEA Grapalat" w:cs="Arial"/>
          <w:b/>
          <w:sz w:val="20"/>
          <w:lang w:val="hy-AM"/>
        </w:rPr>
        <w:t xml:space="preserve"> </w:t>
      </w:r>
      <w:r w:rsidR="00781235" w:rsidRPr="007F147C">
        <w:rPr>
          <w:rFonts w:ascii="GHEA Grapalat" w:hAnsi="GHEA Grapalat" w:cs="Sylfaen"/>
          <w:sz w:val="20"/>
          <w:lang w:val="af-ZA"/>
        </w:rPr>
        <w:t xml:space="preserve"> </w:t>
      </w:r>
      <w:r w:rsidR="00781235">
        <w:rPr>
          <w:rFonts w:ascii="GHEA Grapalat" w:hAnsi="GHEA Grapalat" w:cs="Sylfaen"/>
          <w:sz w:val="20"/>
        </w:rPr>
        <w:t>Որակավորման</w:t>
      </w:r>
      <w:r w:rsidR="00781235" w:rsidRPr="007F147C">
        <w:rPr>
          <w:rFonts w:ascii="GHEA Grapalat" w:hAnsi="GHEA Grapalat" w:cs="Sylfaen"/>
          <w:sz w:val="20"/>
          <w:lang w:val="af-ZA"/>
        </w:rPr>
        <w:t xml:space="preserve"> </w:t>
      </w:r>
      <w:r w:rsidR="00781235">
        <w:rPr>
          <w:rFonts w:ascii="GHEA Grapalat" w:hAnsi="GHEA Grapalat" w:cs="Sylfaen"/>
          <w:sz w:val="20"/>
        </w:rPr>
        <w:t>ապահովումը</w:t>
      </w:r>
      <w:r w:rsidR="00781235" w:rsidRPr="007F147C">
        <w:rPr>
          <w:rFonts w:ascii="GHEA Grapalat" w:hAnsi="GHEA Grapalat" w:cs="Sylfaen"/>
          <w:sz w:val="20"/>
          <w:lang w:val="af-ZA"/>
        </w:rPr>
        <w:t xml:space="preserve"> </w:t>
      </w:r>
      <w:r w:rsidR="00781235">
        <w:rPr>
          <w:rFonts w:ascii="GHEA Grapalat" w:hAnsi="GHEA Grapalat" w:cs="Sylfaen"/>
          <w:sz w:val="20"/>
        </w:rPr>
        <w:t>ներկայացվում</w:t>
      </w:r>
      <w:r w:rsidR="00781235" w:rsidRPr="007F147C">
        <w:rPr>
          <w:rFonts w:ascii="GHEA Grapalat" w:hAnsi="GHEA Grapalat" w:cs="Sylfaen"/>
          <w:sz w:val="20"/>
          <w:lang w:val="af-ZA"/>
        </w:rPr>
        <w:t xml:space="preserve"> </w:t>
      </w:r>
      <w:r w:rsidR="00781235">
        <w:rPr>
          <w:rFonts w:ascii="GHEA Grapalat" w:hAnsi="GHEA Grapalat" w:cs="Sylfaen"/>
          <w:sz w:val="20"/>
        </w:rPr>
        <w:t>է</w:t>
      </w:r>
      <w:r w:rsidR="00781235" w:rsidRPr="007F147C">
        <w:rPr>
          <w:rFonts w:ascii="GHEA Grapalat" w:hAnsi="GHEA Grapalat" w:cs="Sylfaen"/>
          <w:sz w:val="20"/>
          <w:lang w:val="af-ZA"/>
        </w:rPr>
        <w:t xml:space="preserve"> </w:t>
      </w:r>
      <w:r w:rsidR="00781235">
        <w:rPr>
          <w:rFonts w:ascii="GHEA Grapalat" w:hAnsi="GHEA Grapalat" w:cs="Sylfaen"/>
          <w:sz w:val="20"/>
        </w:rPr>
        <w:t>բանկային</w:t>
      </w:r>
      <w:r w:rsidR="00781235" w:rsidRPr="007F147C">
        <w:rPr>
          <w:rFonts w:ascii="GHEA Grapalat" w:hAnsi="GHEA Grapalat" w:cs="Sylfaen"/>
          <w:sz w:val="20"/>
          <w:lang w:val="af-ZA"/>
        </w:rPr>
        <w:t xml:space="preserve"> </w:t>
      </w:r>
      <w:r w:rsidR="00781235">
        <w:rPr>
          <w:rFonts w:ascii="GHEA Grapalat" w:hAnsi="GHEA Grapalat" w:cs="Sylfaen"/>
          <w:sz w:val="20"/>
        </w:rPr>
        <w:t>երաշխիքի</w:t>
      </w:r>
      <w:r w:rsidR="00781235" w:rsidRPr="00D651D1">
        <w:rPr>
          <w:rFonts w:ascii="GHEA Grapalat" w:hAnsi="GHEA Grapalat" w:cs="Sylfaen"/>
          <w:sz w:val="20"/>
          <w:lang w:val="af-ZA"/>
        </w:rPr>
        <w:t xml:space="preserve"> </w:t>
      </w:r>
      <w:r w:rsidR="00781235">
        <w:rPr>
          <w:rFonts w:ascii="GHEA Grapalat" w:hAnsi="GHEA Grapalat" w:cs="Sylfaen"/>
          <w:sz w:val="20"/>
          <w:lang w:val="af-ZA"/>
        </w:rPr>
        <w:t xml:space="preserve">կամ կանխիկ փողի </w:t>
      </w:r>
      <w:r w:rsidR="00781235" w:rsidRPr="007F147C">
        <w:rPr>
          <w:rFonts w:ascii="GHEA Grapalat" w:hAnsi="GHEA Grapalat" w:cs="Sylfaen"/>
          <w:sz w:val="20"/>
        </w:rPr>
        <w:t>ձևով</w:t>
      </w:r>
      <w:r w:rsidR="00781235">
        <w:rPr>
          <w:rFonts w:ascii="GHEA Grapalat" w:hAnsi="GHEA Grapalat" w:cs="Sylfaen"/>
          <w:sz w:val="20"/>
          <w:lang w:val="af-ZA"/>
        </w:rPr>
        <w:t>:</w:t>
      </w:r>
      <w:r w:rsidR="00781235" w:rsidRPr="00D651D1">
        <w:rPr>
          <w:rFonts w:ascii="GHEA Grapalat" w:hAnsi="GHEA Grapalat" w:cs="Sylfaen"/>
          <w:sz w:val="20"/>
          <w:lang w:val="af-ZA"/>
        </w:rPr>
        <w:t>Ընդ որում ապահովումը</w:t>
      </w:r>
      <w:r w:rsidR="00781235" w:rsidRPr="000D094F">
        <w:rPr>
          <w:rFonts w:ascii="GHEA Grapalat" w:hAnsi="GHEA Grapalat"/>
          <w:color w:val="000000"/>
          <w:shd w:val="clear" w:color="auto" w:fill="FFFFFF"/>
          <w:lang w:val="af-ZA"/>
        </w:rPr>
        <w:t xml:space="preserve"> </w:t>
      </w:r>
      <w:r w:rsidR="00781235">
        <w:rPr>
          <w:rFonts w:ascii="GHEA Grapalat" w:hAnsi="GHEA Grapalat" w:cs="Sylfaen"/>
          <w:sz w:val="20"/>
        </w:rPr>
        <w:t>պետք</w:t>
      </w:r>
      <w:r w:rsidR="00781235" w:rsidRPr="007F147C">
        <w:rPr>
          <w:rFonts w:ascii="GHEA Grapalat" w:hAnsi="GHEA Grapalat" w:cs="Sylfaen"/>
          <w:sz w:val="20"/>
          <w:lang w:val="af-ZA"/>
        </w:rPr>
        <w:t xml:space="preserve"> </w:t>
      </w:r>
      <w:r w:rsidR="00781235">
        <w:rPr>
          <w:rFonts w:ascii="GHEA Grapalat" w:hAnsi="GHEA Grapalat" w:cs="Sylfaen"/>
          <w:sz w:val="20"/>
        </w:rPr>
        <w:t>է</w:t>
      </w:r>
      <w:r w:rsidR="00781235" w:rsidRPr="007F147C">
        <w:rPr>
          <w:rFonts w:ascii="GHEA Grapalat" w:hAnsi="GHEA Grapalat" w:cs="Sylfaen"/>
          <w:sz w:val="20"/>
          <w:lang w:val="af-ZA"/>
        </w:rPr>
        <w:t xml:space="preserve"> </w:t>
      </w:r>
      <w:r w:rsidR="00781235">
        <w:rPr>
          <w:rFonts w:ascii="GHEA Grapalat" w:hAnsi="GHEA Grapalat" w:cs="Sylfaen"/>
          <w:sz w:val="20"/>
        </w:rPr>
        <w:t>վավեր</w:t>
      </w:r>
      <w:r w:rsidR="00781235" w:rsidRPr="007F147C">
        <w:rPr>
          <w:rFonts w:ascii="GHEA Grapalat" w:hAnsi="GHEA Grapalat" w:cs="Sylfaen"/>
          <w:sz w:val="20"/>
          <w:lang w:val="af-ZA"/>
        </w:rPr>
        <w:t xml:space="preserve"> </w:t>
      </w:r>
      <w:r w:rsidR="00781235">
        <w:rPr>
          <w:rFonts w:ascii="GHEA Grapalat" w:hAnsi="GHEA Grapalat" w:cs="Sylfaen"/>
          <w:sz w:val="20"/>
        </w:rPr>
        <w:t>լինի</w:t>
      </w:r>
      <w:r w:rsidR="00781235" w:rsidRPr="007F147C">
        <w:rPr>
          <w:rFonts w:ascii="GHEA Grapalat" w:hAnsi="GHEA Grapalat" w:cs="Sylfaen"/>
          <w:sz w:val="20"/>
          <w:lang w:val="af-ZA"/>
        </w:rPr>
        <w:t xml:space="preserve"> </w:t>
      </w:r>
      <w:r w:rsidR="00781235">
        <w:rPr>
          <w:rFonts w:ascii="GHEA Grapalat" w:hAnsi="GHEA Grapalat" w:cs="Sylfaen"/>
          <w:sz w:val="20"/>
        </w:rPr>
        <w:t>առնվազն</w:t>
      </w:r>
      <w:r w:rsidR="00781235" w:rsidRPr="007F147C">
        <w:rPr>
          <w:rFonts w:ascii="GHEA Grapalat" w:hAnsi="GHEA Grapalat" w:cs="Sylfaen"/>
          <w:sz w:val="20"/>
          <w:lang w:val="af-ZA"/>
        </w:rPr>
        <w:t xml:space="preserve"> </w:t>
      </w:r>
      <w:r w:rsidR="00781235">
        <w:rPr>
          <w:rFonts w:ascii="GHEA Grapalat" w:hAnsi="GHEA Grapalat" w:cs="Sylfaen"/>
          <w:sz w:val="20"/>
        </w:rPr>
        <w:t>մինչև</w:t>
      </w:r>
      <w:r w:rsidR="00781235" w:rsidRPr="007F147C">
        <w:rPr>
          <w:rFonts w:ascii="GHEA Grapalat" w:hAnsi="GHEA Grapalat" w:cs="Sylfaen"/>
          <w:sz w:val="20"/>
          <w:lang w:val="af-ZA"/>
        </w:rPr>
        <w:t xml:space="preserve"> </w:t>
      </w:r>
      <w:r w:rsidR="00781235">
        <w:rPr>
          <w:rFonts w:ascii="GHEA Grapalat" w:hAnsi="GHEA Grapalat" w:cs="Sylfaen"/>
          <w:sz w:val="20"/>
        </w:rPr>
        <w:t>պայմանագրի</w:t>
      </w:r>
      <w:r w:rsidR="00781235" w:rsidRPr="007F147C">
        <w:rPr>
          <w:rFonts w:ascii="GHEA Grapalat" w:hAnsi="GHEA Grapalat" w:cs="Sylfaen"/>
          <w:sz w:val="20"/>
          <w:lang w:val="af-ZA"/>
        </w:rPr>
        <w:t xml:space="preserve"> </w:t>
      </w:r>
      <w:r w:rsidR="00781235">
        <w:rPr>
          <w:rFonts w:ascii="GHEA Grapalat" w:hAnsi="GHEA Grapalat" w:cs="Sylfaen"/>
          <w:sz w:val="20"/>
        </w:rPr>
        <w:t>կատարման</w:t>
      </w:r>
      <w:r w:rsidR="00781235" w:rsidRPr="007F147C">
        <w:rPr>
          <w:rFonts w:ascii="GHEA Grapalat" w:hAnsi="GHEA Grapalat" w:cs="Sylfaen"/>
          <w:sz w:val="20"/>
          <w:lang w:val="af-ZA"/>
        </w:rPr>
        <w:t xml:space="preserve"> </w:t>
      </w:r>
      <w:r w:rsidR="00781235">
        <w:rPr>
          <w:rFonts w:ascii="GHEA Grapalat" w:hAnsi="GHEA Grapalat" w:cs="Sylfaen"/>
          <w:sz w:val="20"/>
        </w:rPr>
        <w:t>արդյունքը</w:t>
      </w:r>
      <w:r w:rsidR="00781235" w:rsidRPr="007F147C">
        <w:rPr>
          <w:rFonts w:ascii="GHEA Grapalat" w:hAnsi="GHEA Grapalat" w:cs="Sylfaen"/>
          <w:sz w:val="20"/>
          <w:lang w:val="af-ZA"/>
        </w:rPr>
        <w:t xml:space="preserve"> </w:t>
      </w:r>
      <w:r w:rsidR="00781235">
        <w:rPr>
          <w:rFonts w:ascii="GHEA Grapalat" w:hAnsi="GHEA Grapalat" w:cs="Sylfaen"/>
          <w:sz w:val="20"/>
        </w:rPr>
        <w:t>պատվիրատուից</w:t>
      </w:r>
      <w:r w:rsidR="00781235" w:rsidRPr="007F147C">
        <w:rPr>
          <w:rFonts w:ascii="GHEA Grapalat" w:hAnsi="GHEA Grapalat" w:cs="Sylfaen"/>
          <w:sz w:val="20"/>
          <w:lang w:val="af-ZA"/>
        </w:rPr>
        <w:t xml:space="preserve"> </w:t>
      </w:r>
      <w:r w:rsidR="00781235">
        <w:rPr>
          <w:rFonts w:ascii="GHEA Grapalat" w:hAnsi="GHEA Grapalat" w:cs="Sylfaen"/>
          <w:sz w:val="20"/>
        </w:rPr>
        <w:t>կողմից</w:t>
      </w:r>
      <w:r w:rsidR="00781235" w:rsidRPr="007F147C">
        <w:rPr>
          <w:rFonts w:ascii="GHEA Grapalat" w:hAnsi="GHEA Grapalat" w:cs="Sylfaen"/>
          <w:sz w:val="20"/>
          <w:lang w:val="af-ZA"/>
        </w:rPr>
        <w:t xml:space="preserve"> </w:t>
      </w:r>
      <w:r w:rsidR="00781235">
        <w:rPr>
          <w:rFonts w:ascii="GHEA Grapalat" w:hAnsi="GHEA Grapalat" w:cs="Sylfaen"/>
          <w:sz w:val="20"/>
        </w:rPr>
        <w:t>ամբողջական</w:t>
      </w:r>
      <w:r w:rsidR="00781235" w:rsidRPr="007F147C">
        <w:rPr>
          <w:rFonts w:ascii="GHEA Grapalat" w:hAnsi="GHEA Grapalat" w:cs="Sylfaen"/>
          <w:sz w:val="20"/>
          <w:lang w:val="af-ZA"/>
        </w:rPr>
        <w:t xml:space="preserve"> </w:t>
      </w:r>
      <w:r w:rsidR="00781235">
        <w:rPr>
          <w:rFonts w:ascii="GHEA Grapalat" w:hAnsi="GHEA Grapalat" w:cs="Sylfaen"/>
          <w:sz w:val="20"/>
        </w:rPr>
        <w:t>ընդունվելու</w:t>
      </w:r>
      <w:r w:rsidR="00781235" w:rsidRPr="007F147C">
        <w:rPr>
          <w:rFonts w:ascii="GHEA Grapalat" w:hAnsi="GHEA Grapalat" w:cs="Sylfaen"/>
          <w:sz w:val="20"/>
          <w:lang w:val="af-ZA"/>
        </w:rPr>
        <w:t xml:space="preserve"> </w:t>
      </w:r>
      <w:r w:rsidR="00781235">
        <w:rPr>
          <w:rFonts w:ascii="GHEA Grapalat" w:hAnsi="GHEA Grapalat" w:cs="Sylfaen"/>
          <w:sz w:val="20"/>
        </w:rPr>
        <w:t>օրվան</w:t>
      </w:r>
      <w:r w:rsidR="00781235" w:rsidRPr="007F147C">
        <w:rPr>
          <w:rFonts w:ascii="GHEA Grapalat" w:hAnsi="GHEA Grapalat" w:cs="Sylfaen"/>
          <w:sz w:val="20"/>
          <w:lang w:val="af-ZA"/>
        </w:rPr>
        <w:t xml:space="preserve"> </w:t>
      </w:r>
      <w:r w:rsidR="00781235">
        <w:rPr>
          <w:rFonts w:ascii="GHEA Grapalat" w:hAnsi="GHEA Grapalat" w:cs="Sylfaen"/>
          <w:sz w:val="20"/>
        </w:rPr>
        <w:t>հաջորդող</w:t>
      </w:r>
      <w:r w:rsidR="00781235" w:rsidRPr="007F147C">
        <w:rPr>
          <w:rFonts w:ascii="GHEA Grapalat" w:hAnsi="GHEA Grapalat" w:cs="Sylfaen"/>
          <w:sz w:val="20"/>
          <w:lang w:val="af-ZA"/>
        </w:rPr>
        <w:t xml:space="preserve"> 20-</w:t>
      </w:r>
      <w:r w:rsidR="00781235">
        <w:rPr>
          <w:rFonts w:ascii="GHEA Grapalat" w:hAnsi="GHEA Grapalat" w:cs="Sylfaen"/>
          <w:sz w:val="20"/>
        </w:rPr>
        <w:t>րդ</w:t>
      </w:r>
      <w:r w:rsidR="00781235" w:rsidRPr="007F147C">
        <w:rPr>
          <w:rFonts w:ascii="GHEA Grapalat" w:hAnsi="GHEA Grapalat" w:cs="Sylfaen"/>
          <w:sz w:val="20"/>
          <w:lang w:val="af-ZA"/>
        </w:rPr>
        <w:t xml:space="preserve"> </w:t>
      </w:r>
      <w:r w:rsidR="00781235">
        <w:rPr>
          <w:rFonts w:ascii="GHEA Grapalat" w:hAnsi="GHEA Grapalat" w:cs="Sylfaen"/>
          <w:sz w:val="20"/>
        </w:rPr>
        <w:t>աշխատանքային</w:t>
      </w:r>
      <w:r w:rsidR="00781235" w:rsidRPr="007F147C">
        <w:rPr>
          <w:rFonts w:ascii="GHEA Grapalat" w:hAnsi="GHEA Grapalat" w:cs="Sylfaen"/>
          <w:sz w:val="20"/>
          <w:lang w:val="af-ZA"/>
        </w:rPr>
        <w:t xml:space="preserve"> </w:t>
      </w:r>
      <w:r w:rsidR="00781235">
        <w:rPr>
          <w:rFonts w:ascii="GHEA Grapalat" w:hAnsi="GHEA Grapalat" w:cs="Sylfaen"/>
          <w:sz w:val="20"/>
        </w:rPr>
        <w:t>օրը</w:t>
      </w:r>
      <w:r w:rsidR="00781235" w:rsidRPr="007F147C">
        <w:rPr>
          <w:rFonts w:ascii="GHEA Grapalat" w:hAnsi="GHEA Grapalat" w:cs="Sylfaen"/>
          <w:sz w:val="20"/>
          <w:lang w:val="af-ZA"/>
        </w:rPr>
        <w:t xml:space="preserve"> </w:t>
      </w:r>
      <w:r w:rsidR="00781235" w:rsidRPr="00AF27D0">
        <w:rPr>
          <w:rFonts w:ascii="GHEA Grapalat" w:hAnsi="GHEA Grapalat" w:cs="Arial"/>
          <w:sz w:val="20"/>
        </w:rPr>
        <w:t>ներառյալ</w:t>
      </w:r>
      <w:r w:rsidR="00781235" w:rsidRPr="007F147C">
        <w:rPr>
          <w:rFonts w:ascii="GHEA Grapalat" w:hAnsi="GHEA Grapalat" w:cs="Arial"/>
          <w:sz w:val="20"/>
          <w:lang w:val="af-ZA"/>
        </w:rPr>
        <w:t>:</w:t>
      </w:r>
    </w:p>
    <w:p w:rsidR="00781235" w:rsidRDefault="00781235" w:rsidP="00781235">
      <w:pPr>
        <w:ind w:firstLine="567"/>
        <w:jc w:val="both"/>
        <w:rPr>
          <w:rFonts w:ascii="GHEA Grapalat" w:hAnsi="GHEA Grapalat" w:cs="Arial"/>
          <w:sz w:val="20"/>
          <w:lang w:val="hy-AM"/>
        </w:rPr>
      </w:pP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rsidR="00C1569A" w:rsidRPr="005055A7" w:rsidRDefault="00C1569A" w:rsidP="00C1569A">
      <w:pPr>
        <w:ind w:firstLine="567"/>
        <w:jc w:val="both"/>
        <w:rPr>
          <w:rFonts w:ascii="GHEA Grapalat" w:hAnsi="GHEA Grapalat" w:cs="Arial"/>
          <w:sz w:val="20"/>
          <w:lang w:val="hy-AM"/>
        </w:rPr>
      </w:pPr>
      <w:r w:rsidRPr="00E47255">
        <w:rPr>
          <w:rFonts w:ascii="GHEA Grapalat" w:hAnsi="GHEA Grapalat" w:cs="Arial"/>
          <w:sz w:val="20"/>
          <w:lang w:val="hy-AM"/>
        </w:rPr>
        <w:t xml:space="preserve">Որակավորման ապահովումը </w:t>
      </w:r>
      <w:r w:rsidRPr="005055A7">
        <w:rPr>
          <w:rFonts w:ascii="GHEA Grapalat" w:hAnsi="GHEA Grapalat"/>
          <w:color w:val="000000"/>
          <w:sz w:val="20"/>
          <w:szCs w:val="20"/>
          <w:lang w:val="hy-AM"/>
        </w:rPr>
        <w:t>այն ներկայացրած անձին վերադարձվում է օրենքի 35-րդ հոդվածով սահմանված ժամկետում՝ վերջինիս կողմից պայմանագրով ստանձնված պարտավորությունների ամբողջական կատարման դեպքում</w:t>
      </w:r>
      <w:r>
        <w:rPr>
          <w:rFonts w:ascii="GHEA Grapalat" w:hAnsi="GHEA Grapalat"/>
          <w:color w:val="000000"/>
          <w:sz w:val="20"/>
          <w:szCs w:val="20"/>
          <w:lang w:val="hy-AM"/>
        </w:rPr>
        <w:t>:</w:t>
      </w:r>
    </w:p>
    <w:p w:rsidR="00CF12EE" w:rsidRPr="008F3054" w:rsidRDefault="00781235" w:rsidP="00781235">
      <w:pPr>
        <w:ind w:firstLine="567"/>
        <w:jc w:val="both"/>
        <w:rPr>
          <w:rFonts w:ascii="GHEA Grapalat" w:hAnsi="GHEA Grapalat" w:cs="Arial"/>
          <w:b/>
          <w:color w:val="FF0000"/>
          <w:sz w:val="20"/>
          <w:lang w:val="af-ZA"/>
        </w:rPr>
      </w:pPr>
      <w:r w:rsidRPr="008F3054">
        <w:rPr>
          <w:rFonts w:ascii="GHEA Grapalat" w:hAnsi="GHEA Grapalat" w:cs="Arial"/>
          <w:b/>
          <w:color w:val="FF0000"/>
          <w:sz w:val="20"/>
          <w:lang w:val="hy-AM"/>
        </w:rPr>
        <w:t>Բանկային երաշխիքի ձևով որակավորման ապահովումը ընտրված մասնակիցը ներկայացնում է հավելված 4-ի համաձայն</w:t>
      </w:r>
    </w:p>
    <w:p w:rsidR="00501A05" w:rsidRPr="00712340" w:rsidRDefault="00501A05" w:rsidP="00501A05">
      <w:pPr>
        <w:ind w:firstLine="567"/>
        <w:jc w:val="both"/>
        <w:rPr>
          <w:rFonts w:ascii="GHEA Grapalat" w:hAnsi="GHEA Grapalat" w:cs="Arial"/>
          <w:sz w:val="20"/>
          <w:lang w:val="hy-AM"/>
        </w:rPr>
      </w:pPr>
      <w:r w:rsidRPr="0071234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1569A" w:rsidRPr="002305DE" w:rsidRDefault="00281740" w:rsidP="00F562EA">
      <w:pPr>
        <w:ind w:firstLine="567"/>
        <w:jc w:val="both"/>
        <w:rPr>
          <w:rFonts w:ascii="GHEA Grapalat" w:hAnsi="GHEA Grapalat" w:cs="Sylfaen"/>
          <w:sz w:val="20"/>
          <w:lang w:val="hy-AM"/>
        </w:rPr>
      </w:pPr>
      <w:r w:rsidRPr="00712340">
        <w:rPr>
          <w:rFonts w:ascii="GHEA Grapalat" w:hAnsi="GHEA Grapalat" w:cs="Sylfaen"/>
          <w:sz w:val="20"/>
          <w:lang w:val="hy-AM"/>
        </w:rPr>
        <w:t>10.3. Պայմանագրի</w:t>
      </w:r>
      <w:r w:rsidRPr="00712340">
        <w:rPr>
          <w:rFonts w:ascii="GHEA Grapalat" w:hAnsi="GHEA Grapalat" w:cs="Sylfaen"/>
          <w:sz w:val="20"/>
          <w:lang w:val="af-ZA"/>
        </w:rPr>
        <w:t xml:space="preserve"> </w:t>
      </w:r>
      <w:r w:rsidRPr="00712340">
        <w:rPr>
          <w:rFonts w:ascii="GHEA Grapalat" w:hAnsi="GHEA Grapalat" w:cs="Sylfaen"/>
          <w:sz w:val="20"/>
          <w:lang w:val="hy-AM"/>
        </w:rPr>
        <w:t>ապահովման</w:t>
      </w:r>
      <w:r w:rsidRPr="00712340">
        <w:rPr>
          <w:rFonts w:ascii="GHEA Grapalat" w:hAnsi="GHEA Grapalat" w:cs="Sylfaen"/>
          <w:sz w:val="20"/>
          <w:lang w:val="af-ZA"/>
        </w:rPr>
        <w:t xml:space="preserve"> </w:t>
      </w:r>
      <w:r w:rsidRPr="00712340">
        <w:rPr>
          <w:rFonts w:ascii="GHEA Grapalat" w:hAnsi="GHEA Grapalat" w:cs="Sylfaen"/>
          <w:sz w:val="20"/>
          <w:lang w:val="hy-AM"/>
        </w:rPr>
        <w:t>չափը</w:t>
      </w:r>
      <w:r w:rsidRPr="00712340">
        <w:rPr>
          <w:rFonts w:ascii="GHEA Grapalat" w:hAnsi="GHEA Grapalat" w:cs="Sylfaen"/>
          <w:sz w:val="20"/>
          <w:lang w:val="af-ZA"/>
        </w:rPr>
        <w:t xml:space="preserve"> </w:t>
      </w:r>
      <w:r w:rsidRPr="00712340">
        <w:rPr>
          <w:rFonts w:ascii="GHEA Grapalat" w:hAnsi="GHEA Grapalat" w:cs="Sylfaen"/>
          <w:sz w:val="20"/>
          <w:lang w:val="hy-AM"/>
        </w:rPr>
        <w:t>կազմում</w:t>
      </w:r>
      <w:r w:rsidRPr="00712340">
        <w:rPr>
          <w:rFonts w:ascii="GHEA Grapalat" w:hAnsi="GHEA Grapalat" w:cs="Sylfaen"/>
          <w:sz w:val="20"/>
          <w:lang w:val="af-ZA"/>
        </w:rPr>
        <w:t xml:space="preserve"> </w:t>
      </w:r>
      <w:r w:rsidRPr="00712340">
        <w:rPr>
          <w:rFonts w:ascii="GHEA Grapalat" w:hAnsi="GHEA Grapalat" w:cs="Sylfaen"/>
          <w:sz w:val="20"/>
          <w:lang w:val="hy-AM"/>
        </w:rPr>
        <w:t>է</w:t>
      </w:r>
      <w:r w:rsidRPr="00712340">
        <w:rPr>
          <w:rFonts w:ascii="GHEA Grapalat" w:hAnsi="GHEA Grapalat" w:cs="Sylfaen"/>
          <w:sz w:val="20"/>
          <w:lang w:val="af-ZA"/>
        </w:rPr>
        <w:t xml:space="preserve"> կնքվելիք </w:t>
      </w:r>
      <w:r w:rsidRPr="00712340">
        <w:rPr>
          <w:rFonts w:ascii="GHEA Grapalat" w:hAnsi="GHEA Grapalat" w:cs="Sylfaen"/>
          <w:sz w:val="20"/>
          <w:lang w:val="hy-AM"/>
        </w:rPr>
        <w:t>պայմանագրի</w:t>
      </w:r>
      <w:r w:rsidRPr="00712340">
        <w:rPr>
          <w:rFonts w:ascii="GHEA Grapalat" w:hAnsi="GHEA Grapalat" w:cs="Sylfaen"/>
          <w:sz w:val="20"/>
          <w:lang w:val="af-ZA"/>
        </w:rPr>
        <w:t xml:space="preserve"> </w:t>
      </w:r>
      <w:r w:rsidRPr="00712340">
        <w:rPr>
          <w:rFonts w:ascii="GHEA Grapalat" w:hAnsi="GHEA Grapalat" w:cs="Sylfaen"/>
          <w:sz w:val="20"/>
          <w:lang w:val="hy-AM"/>
        </w:rPr>
        <w:t>գնի</w:t>
      </w:r>
      <w:r w:rsidRPr="00712340">
        <w:rPr>
          <w:rFonts w:ascii="GHEA Grapalat" w:hAnsi="GHEA Grapalat" w:cs="Sylfaen"/>
          <w:sz w:val="20"/>
          <w:lang w:val="af-ZA"/>
        </w:rPr>
        <w:t xml:space="preserve"> 10  </w:t>
      </w:r>
      <w:r w:rsidRPr="00712340">
        <w:rPr>
          <w:rFonts w:ascii="GHEA Grapalat" w:hAnsi="GHEA Grapalat" w:cs="Sylfaen"/>
          <w:sz w:val="20"/>
          <w:lang w:val="hy-AM"/>
        </w:rPr>
        <w:t>տոկոսը:</w:t>
      </w:r>
      <w:r w:rsidR="00501A05" w:rsidRPr="00712340">
        <w:rPr>
          <w:rFonts w:ascii="GHEA Grapalat" w:hAnsi="GHEA Grapalat" w:cs="Sylfaen"/>
          <w:sz w:val="20"/>
          <w:lang w:val="hy-AM"/>
        </w:rPr>
        <w:t xml:space="preserve"> Պայմանագրի ապահովումը ներկայացվում է բանկային երախիքի </w:t>
      </w:r>
      <w:r w:rsidR="007862B1" w:rsidRPr="00E81BDB">
        <w:rPr>
          <w:rFonts w:ascii="GHEA Grapalat" w:hAnsi="GHEA Grapalat" w:cs="Sylfaen"/>
          <w:sz w:val="20"/>
          <w:lang w:val="hy-AM"/>
        </w:rPr>
        <w:t xml:space="preserve">(հավելված 5) </w:t>
      </w:r>
      <w:r w:rsidR="00501A05" w:rsidRPr="00712340">
        <w:rPr>
          <w:rFonts w:ascii="GHEA Grapalat" w:hAnsi="GHEA Grapalat" w:cs="Sylfaen"/>
          <w:sz w:val="20"/>
          <w:lang w:val="hy-AM"/>
        </w:rPr>
        <w:t>կամ կան</w:t>
      </w:r>
      <w:r w:rsidR="007862B1" w:rsidRPr="00E81BDB">
        <w:rPr>
          <w:rFonts w:ascii="GHEA Grapalat" w:hAnsi="GHEA Grapalat" w:cs="Sylfaen"/>
          <w:sz w:val="20"/>
          <w:lang w:val="hy-AM"/>
        </w:rPr>
        <w:t>խ</w:t>
      </w:r>
      <w:r w:rsidR="00501A05" w:rsidRPr="00712340">
        <w:rPr>
          <w:rFonts w:ascii="GHEA Grapalat" w:hAnsi="GHEA Grapalat" w:cs="Sylfaen"/>
          <w:sz w:val="20"/>
          <w:lang w:val="hy-AM"/>
        </w:rPr>
        <w:t>ի</w:t>
      </w:r>
      <w:r w:rsidR="00D725D1" w:rsidRPr="00D725D1">
        <w:rPr>
          <w:rFonts w:ascii="GHEA Grapalat" w:hAnsi="GHEA Grapalat" w:cs="Sylfaen"/>
          <w:sz w:val="20"/>
          <w:lang w:val="hy-AM"/>
        </w:rPr>
        <w:t>կ</w:t>
      </w:r>
      <w:r w:rsidR="00501A05" w:rsidRPr="00712340">
        <w:rPr>
          <w:rFonts w:ascii="GHEA Grapalat" w:hAnsi="GHEA Grapalat" w:cs="Sylfaen"/>
          <w:sz w:val="20"/>
          <w:lang w:val="hy-AM"/>
        </w:rPr>
        <w:t xml:space="preserve"> փողի ձևով:</w:t>
      </w:r>
    </w:p>
    <w:p w:rsidR="00F562EA" w:rsidRPr="00712340" w:rsidRDefault="00F562EA" w:rsidP="00F562EA">
      <w:pPr>
        <w:ind w:firstLine="567"/>
        <w:jc w:val="both"/>
        <w:rPr>
          <w:rFonts w:ascii="GHEA Grapalat" w:hAnsi="GHEA Grapalat" w:cs="Arial"/>
          <w:sz w:val="20"/>
          <w:lang w:val="hy-AM"/>
        </w:rPr>
      </w:pPr>
      <w:r w:rsidRPr="00E81BDB">
        <w:rPr>
          <w:rFonts w:ascii="GHEA Grapalat" w:hAnsi="GHEA Grapalat" w:cs="Arial"/>
          <w:sz w:val="20"/>
          <w:lang w:val="hy-AM"/>
        </w:rPr>
        <w:lastRenderedPageBreak/>
        <w:t xml:space="preserve">Եթե </w:t>
      </w:r>
      <w:r w:rsidRPr="00712340">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w:t>
      </w:r>
      <w:r w:rsidRPr="00E81BDB">
        <w:rPr>
          <w:rFonts w:ascii="GHEA Grapalat" w:hAnsi="GHEA Grapalat" w:cs="Arial"/>
          <w:sz w:val="20"/>
          <w:lang w:val="hy-AM"/>
        </w:rPr>
        <w:t xml:space="preserve">պայմանագրի </w:t>
      </w:r>
      <w:r w:rsidRPr="00712340">
        <w:rPr>
          <w:rFonts w:ascii="GHEA Grapalat" w:hAnsi="GHEA Grapalat" w:cs="Arial"/>
          <w:sz w:val="20"/>
          <w:lang w:val="hy-AM"/>
        </w:rPr>
        <w:t xml:space="preserve">ապահովումը ներկայացվում է բանկային երաշխիքի </w:t>
      </w:r>
      <w:r w:rsidR="00791C2E" w:rsidRPr="00791C2E">
        <w:rPr>
          <w:rFonts w:ascii="GHEA Grapalat" w:hAnsi="GHEA Grapalat" w:cs="Arial"/>
          <w:sz w:val="20"/>
          <w:lang w:val="hy-AM"/>
        </w:rPr>
        <w:t xml:space="preserve">կամ կանխիկ փողի </w:t>
      </w:r>
      <w:r w:rsidRPr="00712340">
        <w:rPr>
          <w:rFonts w:ascii="GHEA Grapalat" w:hAnsi="GHEA Grapalat" w:cs="Arial"/>
          <w:sz w:val="20"/>
          <w:lang w:val="hy-AM"/>
        </w:rPr>
        <w:t>ձևով՝ պայմանագրի ընդհանուր գնի չափով:</w:t>
      </w:r>
    </w:p>
    <w:p w:rsidR="00281740" w:rsidRPr="00712340" w:rsidRDefault="00281740" w:rsidP="00281740">
      <w:pPr>
        <w:ind w:firstLine="567"/>
        <w:jc w:val="both"/>
        <w:rPr>
          <w:rFonts w:ascii="GHEA Grapalat" w:hAnsi="GHEA Grapalat"/>
          <w:sz w:val="20"/>
          <w:szCs w:val="20"/>
          <w:lang w:val="hy-AM"/>
        </w:rPr>
      </w:pPr>
      <w:r w:rsidRPr="00712340">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E81BDB">
        <w:rPr>
          <w:rFonts w:ascii="GHEA Grapalat" w:hAnsi="GHEA Grapalat" w:cs="Sylfaen"/>
          <w:sz w:val="20"/>
          <w:lang w:val="hy-AM"/>
        </w:rPr>
        <w:t xml:space="preserve">ամբողջական կատարման վերջին օրվան հաջորդող </w:t>
      </w:r>
      <w:r w:rsidRPr="00712340">
        <w:rPr>
          <w:rFonts w:ascii="GHEA Grapalat" w:hAnsi="GHEA Grapalat" w:cs="Sylfaen"/>
          <w:sz w:val="20"/>
          <w:lang w:val="hy-AM"/>
        </w:rPr>
        <w:t xml:space="preserve">20-րդ </w:t>
      </w:r>
      <w:r w:rsidR="00A558B9" w:rsidRPr="00E81BDB">
        <w:rPr>
          <w:rFonts w:ascii="GHEA Grapalat" w:hAnsi="GHEA Grapalat" w:cs="Sylfaen"/>
          <w:sz w:val="20"/>
          <w:lang w:val="hy-AM"/>
        </w:rPr>
        <w:t>աշխատանքային</w:t>
      </w:r>
      <w:r w:rsidRPr="00712340">
        <w:rPr>
          <w:rFonts w:ascii="GHEA Grapalat" w:hAnsi="GHEA Grapalat" w:cs="Sylfaen"/>
          <w:sz w:val="20"/>
          <w:lang w:val="hy-AM"/>
        </w:rPr>
        <w:t xml:space="preserve"> օրը ներառյալ:</w:t>
      </w:r>
      <w:r w:rsidRPr="0071234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712340" w:rsidRDefault="00281740" w:rsidP="00281740">
      <w:pPr>
        <w:ind w:firstLine="567"/>
        <w:jc w:val="both"/>
        <w:rPr>
          <w:rFonts w:ascii="GHEA Grapalat" w:hAnsi="GHEA Grapalat" w:cs="Arial"/>
          <w:sz w:val="20"/>
          <w:lang w:val="hy-AM"/>
        </w:rPr>
      </w:pPr>
      <w:r w:rsidRPr="00712340">
        <w:rPr>
          <w:rFonts w:ascii="GHEA Grapalat" w:hAnsi="GHEA Grapalat"/>
          <w:sz w:val="20"/>
          <w:szCs w:val="20"/>
          <w:lang w:val="hy-AM"/>
        </w:rPr>
        <w:t>Կանխիկ</w:t>
      </w:r>
      <w:r w:rsidRPr="00712340">
        <w:rPr>
          <w:rFonts w:ascii="GHEA Grapalat" w:hAnsi="GHEA Grapalat"/>
          <w:sz w:val="20"/>
          <w:szCs w:val="20"/>
          <w:lang w:val="af-ZA"/>
        </w:rPr>
        <w:t xml:space="preserve"> </w:t>
      </w:r>
      <w:r w:rsidRPr="00712340">
        <w:rPr>
          <w:rFonts w:ascii="GHEA Grapalat" w:hAnsi="GHEA Grapalat"/>
          <w:sz w:val="20"/>
          <w:szCs w:val="20"/>
          <w:lang w:val="hy-AM"/>
        </w:rPr>
        <w:t>փողի</w:t>
      </w:r>
      <w:r w:rsidRPr="00712340">
        <w:rPr>
          <w:rFonts w:ascii="GHEA Grapalat" w:hAnsi="GHEA Grapalat"/>
          <w:sz w:val="20"/>
          <w:szCs w:val="20"/>
          <w:lang w:val="af-ZA"/>
        </w:rPr>
        <w:t xml:space="preserve"> </w:t>
      </w:r>
      <w:r w:rsidRPr="00712340">
        <w:rPr>
          <w:rFonts w:ascii="GHEA Grapalat" w:hAnsi="GHEA Grapalat"/>
          <w:sz w:val="20"/>
          <w:szCs w:val="20"/>
          <w:lang w:val="hy-AM"/>
        </w:rPr>
        <w:t>ձևով</w:t>
      </w:r>
      <w:r w:rsidRPr="00712340">
        <w:rPr>
          <w:rFonts w:ascii="GHEA Grapalat" w:hAnsi="GHEA Grapalat"/>
          <w:sz w:val="20"/>
          <w:szCs w:val="20"/>
          <w:lang w:val="af-ZA"/>
        </w:rPr>
        <w:t xml:space="preserve"> </w:t>
      </w:r>
      <w:r w:rsidRPr="00712340">
        <w:rPr>
          <w:rFonts w:ascii="GHEA Grapalat" w:hAnsi="GHEA Grapalat"/>
          <w:sz w:val="20"/>
          <w:szCs w:val="20"/>
          <w:lang w:val="hy-AM"/>
        </w:rPr>
        <w:t>ներկայացված</w:t>
      </w:r>
      <w:r w:rsidRPr="00712340">
        <w:rPr>
          <w:rFonts w:ascii="GHEA Grapalat" w:hAnsi="GHEA Grapalat"/>
          <w:sz w:val="20"/>
          <w:szCs w:val="20"/>
          <w:lang w:val="af-ZA"/>
        </w:rPr>
        <w:t xml:space="preserve"> </w:t>
      </w:r>
      <w:r w:rsidRPr="00712340">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81740" w:rsidRPr="00712340" w:rsidRDefault="00281740" w:rsidP="00F96621">
      <w:pPr>
        <w:ind w:firstLine="567"/>
        <w:jc w:val="both"/>
        <w:rPr>
          <w:rFonts w:ascii="GHEA Grapalat" w:hAnsi="GHEA Grapalat" w:cs="Arial"/>
          <w:sz w:val="20"/>
          <w:lang w:val="hy-AM"/>
        </w:rPr>
      </w:pPr>
      <w:r w:rsidRPr="00712340">
        <w:rPr>
          <w:rFonts w:ascii="GHEA Grapalat" w:hAnsi="GHEA Grapalat" w:cs="Sylfaen"/>
          <w:sz w:val="20"/>
          <w:lang w:val="hy-AM"/>
        </w:rPr>
        <w:t xml:space="preserve">10.4 </w:t>
      </w:r>
      <w:r w:rsidR="00441C20" w:rsidRPr="00712340">
        <w:rPr>
          <w:rFonts w:ascii="GHEA Grapalat" w:hAnsi="GHEA Grapalat" w:cs="Arial"/>
          <w:sz w:val="20"/>
          <w:lang w:val="hy-AM"/>
        </w:rPr>
        <w:t>Ե</w:t>
      </w:r>
      <w:r w:rsidR="00F96621" w:rsidRPr="00712340">
        <w:rPr>
          <w:rFonts w:ascii="GHEA Grapalat" w:hAnsi="GHEA Grapalat" w:cs="Arial"/>
          <w:sz w:val="20"/>
          <w:lang w:val="hy-AM"/>
        </w:rPr>
        <w:t>թե</w:t>
      </w:r>
      <w:r w:rsidRPr="00712340">
        <w:rPr>
          <w:rFonts w:ascii="GHEA Grapalat" w:hAnsi="GHEA Grapalat" w:cs="Arial"/>
          <w:sz w:val="20"/>
          <w:lang w:val="hy-AM"/>
        </w:rPr>
        <w:t xml:space="preserve"> </w:t>
      </w:r>
      <w:r w:rsidR="00F96621" w:rsidRPr="00712340">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712340">
        <w:rPr>
          <w:rFonts w:ascii="GHEA Grapalat" w:hAnsi="GHEA Grapalat" w:cs="Arial"/>
          <w:sz w:val="20"/>
          <w:lang w:val="hy-AM"/>
        </w:rPr>
        <w:t xml:space="preserve">որակավորման և պայմանագրի ապահովումները ներկայացվում են </w:t>
      </w:r>
      <w:r w:rsidR="00F96621" w:rsidRPr="00712340">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712340">
        <w:rPr>
          <w:rFonts w:ascii="GHEA Grapalat" w:hAnsi="GHEA Grapalat" w:cs="Arial"/>
          <w:sz w:val="20"/>
          <w:lang w:val="hy-AM"/>
        </w:rPr>
        <w:t>՝</w:t>
      </w:r>
    </w:p>
    <w:p w:rsidR="00F96621" w:rsidRPr="00712340" w:rsidRDefault="00281740" w:rsidP="00F96621">
      <w:pPr>
        <w:ind w:firstLine="567"/>
        <w:jc w:val="both"/>
        <w:rPr>
          <w:rFonts w:ascii="GHEA Grapalat" w:hAnsi="GHEA Grapalat" w:cs="Arial"/>
          <w:sz w:val="20"/>
          <w:lang w:val="hy-AM"/>
        </w:rPr>
      </w:pPr>
      <w:r w:rsidRPr="00712340">
        <w:rPr>
          <w:rFonts w:ascii="GHEA Grapalat" w:hAnsi="GHEA Grapalat" w:cs="Arial"/>
          <w:sz w:val="20"/>
          <w:lang w:val="hy-AM"/>
        </w:rPr>
        <w:t>-</w:t>
      </w:r>
      <w:r w:rsidR="00F96621" w:rsidRPr="00712340">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w:t>
      </w:r>
      <w:r w:rsidR="00543250" w:rsidRPr="00712340">
        <w:rPr>
          <w:rFonts w:ascii="GHEA Grapalat" w:hAnsi="GHEA Grapalat" w:cs="Arial"/>
          <w:sz w:val="20"/>
          <w:lang w:val="hy-AM"/>
        </w:rPr>
        <w:t xml:space="preserve">մասով </w:t>
      </w:r>
      <w:r w:rsidR="00F96621" w:rsidRPr="00712340">
        <w:rPr>
          <w:rFonts w:ascii="GHEA Grapalat" w:hAnsi="GHEA Grapalat" w:cs="Arial"/>
          <w:sz w:val="20"/>
          <w:lang w:val="hy-AM"/>
        </w:rPr>
        <w:t>ներկայացվում է բանկային երաշխիքի</w:t>
      </w:r>
      <w:r w:rsidR="006C0EE9" w:rsidRPr="006C0EE9">
        <w:rPr>
          <w:rFonts w:ascii="GHEA Grapalat" w:hAnsi="GHEA Grapalat" w:cs="Arial"/>
          <w:sz w:val="20"/>
          <w:lang w:val="hy-AM"/>
        </w:rPr>
        <w:t xml:space="preserve"> կամ կանխիկ փողի</w:t>
      </w:r>
      <w:r w:rsidR="00F96621" w:rsidRPr="00712340">
        <w:rPr>
          <w:rFonts w:ascii="GHEA Grapalat" w:hAnsi="GHEA Grapalat" w:cs="Arial"/>
          <w:sz w:val="20"/>
          <w:lang w:val="hy-AM"/>
        </w:rPr>
        <w:t xml:space="preserve"> ձևով, իսկ հետագայում պահանջվող ֆինանսական միջոցների մասով</w:t>
      </w:r>
      <w:r w:rsidR="00CF12EE" w:rsidRPr="00712340">
        <w:rPr>
          <w:rFonts w:ascii="GHEA Grapalat" w:hAnsi="GHEA Grapalat" w:cs="Arial"/>
          <w:sz w:val="20"/>
          <w:lang w:val="hy-AM"/>
        </w:rPr>
        <w:t>՝</w:t>
      </w:r>
      <w:r w:rsidR="00F96621" w:rsidRPr="00712340">
        <w:rPr>
          <w:rFonts w:ascii="GHEA Grapalat" w:hAnsi="GHEA Grapalat" w:cs="Arial"/>
          <w:sz w:val="20"/>
          <w:lang w:val="hy-AM"/>
        </w:rPr>
        <w:t xml:space="preserve"> միակողմանի հաստատված հայտարարության` տուժանքի կամ կանխիկ փողի ձևով: </w:t>
      </w:r>
    </w:p>
    <w:p w:rsidR="003A2435" w:rsidRPr="002305DE" w:rsidRDefault="00F96621" w:rsidP="00EF3662">
      <w:pPr>
        <w:ind w:firstLine="567"/>
        <w:jc w:val="both"/>
        <w:rPr>
          <w:rFonts w:ascii="GHEA Grapalat" w:hAnsi="GHEA Grapalat" w:cs="Arial"/>
          <w:sz w:val="20"/>
          <w:lang w:val="hy-AM"/>
        </w:rPr>
      </w:pPr>
      <w:r w:rsidRPr="00712340">
        <w:rPr>
          <w:rFonts w:ascii="GHEA Grapalat" w:hAnsi="GHEA Grapalat" w:cs="Arial"/>
          <w:sz w:val="20"/>
          <w:lang w:val="hy-AM"/>
        </w:rPr>
        <w:t xml:space="preserve">- </w:t>
      </w:r>
      <w:r w:rsidR="00543250" w:rsidRPr="00712340">
        <w:rPr>
          <w:rFonts w:ascii="GHEA Grapalat" w:hAnsi="GHEA Grapalat" w:cs="Arial"/>
          <w:sz w:val="20"/>
          <w:lang w:val="hy-AM"/>
        </w:rPr>
        <w:t xml:space="preserve">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712340" w:rsidRDefault="00030D40" w:rsidP="00EF3662">
      <w:pPr>
        <w:ind w:firstLine="567"/>
        <w:jc w:val="both"/>
        <w:rPr>
          <w:rFonts w:ascii="GHEA Grapalat" w:hAnsi="GHEA Grapalat" w:cs="Sylfaen"/>
          <w:i/>
          <w:sz w:val="20"/>
          <w:lang w:val="af-ZA"/>
        </w:rPr>
      </w:pPr>
      <w:r w:rsidRPr="00712340">
        <w:rPr>
          <w:rFonts w:ascii="GHEA Grapalat" w:hAnsi="GHEA Grapalat" w:cs="Sylfaen"/>
          <w:sz w:val="20"/>
          <w:lang w:val="hy-AM"/>
        </w:rPr>
        <w:t>10</w:t>
      </w:r>
      <w:r w:rsidR="00CA1C11" w:rsidRPr="00712340">
        <w:rPr>
          <w:rFonts w:ascii="GHEA Grapalat" w:hAnsi="GHEA Grapalat" w:cs="Sylfaen"/>
          <w:sz w:val="20"/>
          <w:lang w:val="af-ZA"/>
        </w:rPr>
        <w:t>.</w:t>
      </w:r>
      <w:r w:rsidR="00F562EA" w:rsidRPr="00712340">
        <w:rPr>
          <w:rFonts w:ascii="GHEA Grapalat" w:hAnsi="GHEA Grapalat" w:cs="Sylfaen"/>
          <w:sz w:val="20"/>
          <w:lang w:val="af-ZA"/>
        </w:rPr>
        <w:t>5</w:t>
      </w:r>
      <w:r w:rsidR="00D93027" w:rsidRPr="00712340">
        <w:rPr>
          <w:rFonts w:ascii="GHEA Grapalat" w:hAnsi="GHEA Grapalat" w:cs="Sylfaen"/>
          <w:sz w:val="20"/>
          <w:lang w:val="af-ZA"/>
        </w:rPr>
        <w:t xml:space="preserve"> </w:t>
      </w:r>
      <w:r w:rsidR="00CA1C11" w:rsidRPr="00712340">
        <w:rPr>
          <w:rFonts w:ascii="GHEA Grapalat" w:hAnsi="GHEA Grapalat" w:cs="Sylfaen"/>
          <w:sz w:val="20"/>
          <w:lang w:val="hy-AM"/>
        </w:rPr>
        <w:t>Պայմանագրով</w:t>
      </w:r>
      <w:r w:rsidR="00CA1C11" w:rsidRPr="00712340">
        <w:rPr>
          <w:rFonts w:ascii="GHEA Grapalat" w:hAnsi="GHEA Grapalat" w:cs="Sylfaen"/>
          <w:sz w:val="20"/>
          <w:lang w:val="af-ZA"/>
        </w:rPr>
        <w:t xml:space="preserve"> </w:t>
      </w:r>
      <w:r w:rsidRPr="00712340">
        <w:rPr>
          <w:rFonts w:ascii="GHEA Grapalat" w:hAnsi="GHEA Grapalat" w:cs="Sylfaen"/>
          <w:sz w:val="20"/>
          <w:lang w:val="af-ZA"/>
        </w:rPr>
        <w:t>պ</w:t>
      </w:r>
      <w:r w:rsidR="00CA1C11" w:rsidRPr="00712340">
        <w:rPr>
          <w:rFonts w:ascii="GHEA Grapalat" w:hAnsi="GHEA Grapalat" w:cs="Sylfaen"/>
          <w:sz w:val="20"/>
          <w:lang w:val="hy-AM"/>
        </w:rPr>
        <w:t>ատվիրատուի</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hy-AM"/>
        </w:rPr>
        <w:t>կողմից</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hy-AM"/>
        </w:rPr>
        <w:t>կանխավճար</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hy-AM"/>
        </w:rPr>
        <w:t>հատկացվելու</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hy-AM"/>
        </w:rPr>
        <w:t>պայման</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hy-AM"/>
        </w:rPr>
        <w:t>նախատեսվելու</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hy-AM"/>
        </w:rPr>
        <w:t>դեպքում</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hy-AM"/>
        </w:rPr>
        <w:t>ընտրված</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hy-AM"/>
        </w:rPr>
        <w:t>մասնակիցը</w:t>
      </w:r>
      <w:r w:rsidR="00CA1C11" w:rsidRPr="00712340">
        <w:rPr>
          <w:rFonts w:ascii="GHEA Grapalat" w:hAnsi="GHEA Grapalat" w:cs="Sylfaen"/>
          <w:sz w:val="20"/>
          <w:lang w:val="af-ZA"/>
        </w:rPr>
        <w:t xml:space="preserve"> </w:t>
      </w:r>
      <w:r w:rsidRPr="00712340">
        <w:rPr>
          <w:rFonts w:ascii="GHEA Grapalat" w:hAnsi="GHEA Grapalat" w:cs="Sylfaen"/>
          <w:sz w:val="20"/>
          <w:lang w:val="af-ZA"/>
        </w:rPr>
        <w:t>պ</w:t>
      </w:r>
      <w:r w:rsidR="00CA1C11" w:rsidRPr="00712340">
        <w:rPr>
          <w:rFonts w:ascii="GHEA Grapalat" w:hAnsi="GHEA Grapalat" w:cs="Sylfaen"/>
          <w:sz w:val="20"/>
          <w:lang w:val="hy-AM"/>
        </w:rPr>
        <w:t>ատվիրատուին</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hy-AM"/>
        </w:rPr>
        <w:t>է</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hy-AM"/>
        </w:rPr>
        <w:t>ներկայացնում</w:t>
      </w:r>
      <w:r w:rsidR="00CA1C11" w:rsidRPr="00712340">
        <w:rPr>
          <w:rFonts w:ascii="GHEA Grapalat" w:hAnsi="GHEA Grapalat" w:cs="Sylfaen"/>
          <w:sz w:val="20"/>
          <w:lang w:val="af-ZA"/>
        </w:rPr>
        <w:t xml:space="preserve"> </w:t>
      </w:r>
      <w:r w:rsidR="00B11B38" w:rsidRPr="00712340">
        <w:rPr>
          <w:rFonts w:ascii="GHEA Grapalat" w:hAnsi="GHEA Grapalat" w:cs="Sylfaen"/>
          <w:sz w:val="20"/>
          <w:lang w:val="af-ZA"/>
        </w:rPr>
        <w:t xml:space="preserve">նաև </w:t>
      </w:r>
      <w:r w:rsidR="00CA1C11" w:rsidRPr="00712340">
        <w:rPr>
          <w:rFonts w:ascii="GHEA Grapalat" w:hAnsi="GHEA Grapalat" w:cs="Sylfaen"/>
          <w:sz w:val="20"/>
          <w:lang w:val="hy-AM"/>
        </w:rPr>
        <w:t>կանխավճարի</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hy-AM"/>
        </w:rPr>
        <w:t>ապահովում</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hy-AM"/>
        </w:rPr>
        <w:t>կանխավճարի</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hy-AM"/>
        </w:rPr>
        <w:t>չափով</w:t>
      </w:r>
      <w:r w:rsidR="00CA1C11" w:rsidRPr="00712340">
        <w:rPr>
          <w:rFonts w:ascii="GHEA Grapalat" w:hAnsi="GHEA Grapalat" w:cs="Sylfaen"/>
          <w:sz w:val="20"/>
          <w:lang w:val="af-ZA"/>
        </w:rPr>
        <w:t xml:space="preserve">, </w:t>
      </w:r>
      <w:r w:rsidR="00B413A8" w:rsidRPr="00712340">
        <w:rPr>
          <w:rFonts w:ascii="GHEA Grapalat" w:hAnsi="GHEA Grapalat" w:cs="Sylfaen"/>
          <w:sz w:val="20"/>
          <w:lang w:val="af-ZA"/>
        </w:rPr>
        <w:t xml:space="preserve">բանկային </w:t>
      </w:r>
      <w:r w:rsidR="00CA1C11" w:rsidRPr="00712340">
        <w:rPr>
          <w:rFonts w:ascii="GHEA Grapalat" w:hAnsi="GHEA Grapalat" w:cs="Sylfaen"/>
          <w:sz w:val="20"/>
          <w:lang w:val="hy-AM"/>
        </w:rPr>
        <w:t>երաշխիքի</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hy-AM"/>
        </w:rPr>
        <w:t>ձևով</w:t>
      </w:r>
      <w:r w:rsidR="003A0A31" w:rsidRPr="00712340">
        <w:rPr>
          <w:rFonts w:ascii="GHEA Grapalat" w:hAnsi="GHEA Grapalat" w:cs="Sylfaen"/>
          <w:sz w:val="20"/>
          <w:lang w:val="hy-AM"/>
        </w:rPr>
        <w:t>:</w:t>
      </w:r>
      <w:r w:rsidR="00CA1C11" w:rsidRPr="00712340">
        <w:rPr>
          <w:rFonts w:ascii="GHEA Grapalat" w:hAnsi="GHEA Grapalat" w:cs="Sylfaen"/>
          <w:i/>
          <w:sz w:val="20"/>
          <w:lang w:val="af-ZA"/>
        </w:rPr>
        <w:t xml:space="preserve"> </w:t>
      </w:r>
    </w:p>
    <w:p w:rsidR="00F02DBC" w:rsidRPr="00712340" w:rsidRDefault="00030D40" w:rsidP="00EF3662">
      <w:pPr>
        <w:ind w:firstLine="567"/>
        <w:jc w:val="both"/>
        <w:rPr>
          <w:rFonts w:ascii="GHEA Grapalat" w:hAnsi="GHEA Grapalat" w:cs="Sylfaen"/>
          <w:sz w:val="20"/>
          <w:lang w:val="af-ZA"/>
        </w:rPr>
      </w:pPr>
      <w:r w:rsidRPr="00712340">
        <w:rPr>
          <w:rFonts w:ascii="GHEA Grapalat" w:hAnsi="GHEA Grapalat" w:cs="Sylfaen"/>
          <w:sz w:val="20"/>
          <w:lang w:val="af-ZA"/>
        </w:rPr>
        <w:t>10</w:t>
      </w:r>
      <w:r w:rsidR="005162B1" w:rsidRPr="00712340">
        <w:rPr>
          <w:rFonts w:ascii="GHEA Grapalat" w:hAnsi="GHEA Grapalat" w:cs="Sylfaen"/>
          <w:sz w:val="20"/>
          <w:lang w:val="af-ZA"/>
        </w:rPr>
        <w:t>.</w:t>
      </w:r>
      <w:r w:rsidR="00F02DBC" w:rsidRPr="00712340">
        <w:rPr>
          <w:rFonts w:ascii="GHEA Grapalat" w:hAnsi="GHEA Grapalat" w:cs="Sylfaen"/>
          <w:sz w:val="20"/>
          <w:lang w:val="af-ZA"/>
        </w:rPr>
        <w:t>6</w:t>
      </w:r>
      <w:r w:rsidR="00D93027" w:rsidRPr="00712340">
        <w:rPr>
          <w:rFonts w:ascii="GHEA Grapalat" w:hAnsi="GHEA Grapalat" w:cs="Sylfaen"/>
          <w:sz w:val="20"/>
          <w:lang w:val="af-ZA"/>
        </w:rPr>
        <w:t xml:space="preserve"> </w:t>
      </w:r>
      <w:r w:rsidR="00F02DBC" w:rsidRPr="0071234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96865" w:rsidRPr="00712340" w:rsidRDefault="00096865" w:rsidP="00EF3662">
      <w:pPr>
        <w:jc w:val="center"/>
        <w:rPr>
          <w:rFonts w:ascii="GHEA Grapalat" w:hAnsi="GHEA Grapalat"/>
          <w:b/>
          <w:szCs w:val="22"/>
          <w:lang w:val="af-ZA"/>
        </w:rPr>
      </w:pPr>
    </w:p>
    <w:p w:rsidR="00096865" w:rsidRPr="00712340" w:rsidRDefault="008D5016" w:rsidP="00EF3662">
      <w:pPr>
        <w:jc w:val="center"/>
        <w:rPr>
          <w:rFonts w:ascii="GHEA Grapalat" w:hAnsi="GHEA Grapalat" w:cs="Arial"/>
          <w:b/>
          <w:sz w:val="20"/>
          <w:lang w:val="af-ZA"/>
        </w:rPr>
      </w:pPr>
      <w:r w:rsidRPr="00712340">
        <w:rPr>
          <w:rFonts w:ascii="GHEA Grapalat" w:hAnsi="GHEA Grapalat"/>
          <w:b/>
          <w:sz w:val="20"/>
          <w:lang w:val="af-ZA"/>
        </w:rPr>
        <w:t>1</w:t>
      </w:r>
      <w:r w:rsidR="00030D40" w:rsidRPr="00712340">
        <w:rPr>
          <w:rFonts w:ascii="GHEA Grapalat" w:hAnsi="GHEA Grapalat"/>
          <w:b/>
          <w:sz w:val="20"/>
          <w:lang w:val="af-ZA"/>
        </w:rPr>
        <w:t>1</w:t>
      </w:r>
      <w:r w:rsidRPr="00712340">
        <w:rPr>
          <w:rFonts w:ascii="GHEA Grapalat" w:hAnsi="GHEA Grapalat"/>
          <w:b/>
          <w:sz w:val="20"/>
          <w:lang w:val="af-ZA"/>
        </w:rPr>
        <w:t xml:space="preserve">. </w:t>
      </w:r>
      <w:r w:rsidRPr="00712340">
        <w:rPr>
          <w:rFonts w:ascii="GHEA Grapalat" w:hAnsi="GHEA Grapalat" w:cs="Sylfaen"/>
          <w:b/>
          <w:sz w:val="20"/>
          <w:lang w:val="af-ZA"/>
        </w:rPr>
        <w:t>ԸՆԹԱՑԱԿԱՐԳԸ</w:t>
      </w:r>
      <w:r w:rsidRPr="00712340">
        <w:rPr>
          <w:rFonts w:ascii="GHEA Grapalat" w:hAnsi="GHEA Grapalat" w:cs="Arial"/>
          <w:b/>
          <w:sz w:val="20"/>
          <w:lang w:val="af-ZA"/>
        </w:rPr>
        <w:t xml:space="preserve"> </w:t>
      </w:r>
      <w:r w:rsidRPr="00712340">
        <w:rPr>
          <w:rFonts w:ascii="GHEA Grapalat" w:hAnsi="GHEA Grapalat" w:cs="Sylfaen"/>
          <w:b/>
          <w:sz w:val="20"/>
          <w:lang w:val="af-ZA"/>
        </w:rPr>
        <w:t>ՉԿԱՅԱՑԱԾ</w:t>
      </w:r>
      <w:r w:rsidRPr="00712340">
        <w:rPr>
          <w:rFonts w:ascii="GHEA Grapalat" w:hAnsi="GHEA Grapalat" w:cs="Arial"/>
          <w:b/>
          <w:sz w:val="20"/>
          <w:lang w:val="af-ZA"/>
        </w:rPr>
        <w:t xml:space="preserve"> </w:t>
      </w:r>
      <w:r w:rsidRPr="00712340">
        <w:rPr>
          <w:rFonts w:ascii="GHEA Grapalat" w:hAnsi="GHEA Grapalat" w:cs="Sylfaen"/>
          <w:b/>
          <w:sz w:val="20"/>
          <w:lang w:val="af-ZA"/>
        </w:rPr>
        <w:t>ՀԱՅՏԱՐԱՐԵԼԸ</w:t>
      </w:r>
    </w:p>
    <w:p w:rsidR="00096865" w:rsidRPr="00712340" w:rsidRDefault="00096865" w:rsidP="00EF3662">
      <w:pPr>
        <w:jc w:val="center"/>
        <w:rPr>
          <w:rFonts w:ascii="GHEA Grapalat" w:hAnsi="GHEA Grapalat"/>
          <w:b/>
          <w:sz w:val="20"/>
          <w:lang w:val="af-ZA"/>
        </w:rPr>
      </w:pPr>
    </w:p>
    <w:p w:rsidR="00096865" w:rsidRPr="00712340" w:rsidRDefault="00096865" w:rsidP="00EF3662">
      <w:pPr>
        <w:ind w:firstLine="567"/>
        <w:jc w:val="both"/>
        <w:rPr>
          <w:rFonts w:ascii="GHEA Grapalat" w:hAnsi="GHEA Grapalat" w:cs="Sylfaen"/>
          <w:sz w:val="20"/>
          <w:lang w:val="af-ZA"/>
        </w:rPr>
      </w:pPr>
      <w:r w:rsidRPr="00712340">
        <w:rPr>
          <w:rFonts w:ascii="GHEA Grapalat" w:hAnsi="GHEA Grapalat"/>
          <w:sz w:val="20"/>
          <w:lang w:val="af-ZA"/>
        </w:rPr>
        <w:t>1</w:t>
      </w:r>
      <w:r w:rsidR="00030D40" w:rsidRPr="00712340">
        <w:rPr>
          <w:rFonts w:ascii="GHEA Grapalat" w:hAnsi="GHEA Grapalat"/>
          <w:sz w:val="20"/>
          <w:lang w:val="af-ZA"/>
        </w:rPr>
        <w:t>1</w:t>
      </w:r>
      <w:r w:rsidRPr="00712340">
        <w:rPr>
          <w:rFonts w:ascii="GHEA Grapalat" w:hAnsi="GHEA Grapalat"/>
          <w:sz w:val="20"/>
          <w:lang w:val="af-ZA"/>
        </w:rPr>
        <w:t>.</w:t>
      </w:r>
      <w:r w:rsidRPr="00712340">
        <w:rPr>
          <w:rFonts w:ascii="GHEA Grapalat" w:hAnsi="GHEA Grapalat" w:cs="Sylfaen"/>
          <w:sz w:val="20"/>
          <w:lang w:val="af-ZA"/>
        </w:rPr>
        <w:t xml:space="preserve">1 </w:t>
      </w:r>
      <w:r w:rsidRPr="00712340">
        <w:rPr>
          <w:rFonts w:ascii="GHEA Grapalat" w:hAnsi="GHEA Grapalat" w:cs="Sylfaen"/>
          <w:sz w:val="20"/>
          <w:lang w:val="ru-RU"/>
        </w:rPr>
        <w:t>Օրենքի</w:t>
      </w:r>
      <w:r w:rsidRPr="00712340">
        <w:rPr>
          <w:rFonts w:ascii="GHEA Grapalat" w:hAnsi="GHEA Grapalat" w:cs="Sylfaen"/>
          <w:sz w:val="20"/>
          <w:lang w:val="af-ZA"/>
        </w:rPr>
        <w:t xml:space="preserve"> 3</w:t>
      </w:r>
      <w:r w:rsidR="00A747D4" w:rsidRPr="00712340">
        <w:rPr>
          <w:rFonts w:ascii="GHEA Grapalat" w:hAnsi="GHEA Grapalat" w:cs="Sylfaen"/>
          <w:sz w:val="20"/>
          <w:lang w:val="af-ZA"/>
        </w:rPr>
        <w:t>7</w:t>
      </w:r>
      <w:r w:rsidRPr="00712340">
        <w:rPr>
          <w:rFonts w:ascii="GHEA Grapalat" w:hAnsi="GHEA Grapalat" w:cs="Sylfaen"/>
          <w:sz w:val="20"/>
          <w:lang w:val="af-ZA"/>
        </w:rPr>
        <w:t>-</w:t>
      </w:r>
      <w:r w:rsidRPr="00712340">
        <w:rPr>
          <w:rFonts w:ascii="GHEA Grapalat" w:hAnsi="GHEA Grapalat" w:cs="Sylfaen"/>
          <w:sz w:val="20"/>
          <w:lang w:val="ru-RU"/>
        </w:rPr>
        <w:t>րդ</w:t>
      </w:r>
      <w:r w:rsidRPr="00712340">
        <w:rPr>
          <w:rFonts w:ascii="GHEA Grapalat" w:hAnsi="GHEA Grapalat" w:cs="Sylfaen"/>
          <w:sz w:val="20"/>
          <w:lang w:val="af-ZA"/>
        </w:rPr>
        <w:t xml:space="preserve"> </w:t>
      </w:r>
      <w:r w:rsidRPr="00712340">
        <w:rPr>
          <w:rFonts w:ascii="GHEA Grapalat" w:hAnsi="GHEA Grapalat" w:cs="Sylfaen"/>
          <w:sz w:val="20"/>
          <w:lang w:val="ru-RU"/>
        </w:rPr>
        <w:t>հոդվածի</w:t>
      </w:r>
      <w:r w:rsidRPr="00712340">
        <w:rPr>
          <w:rFonts w:ascii="GHEA Grapalat" w:hAnsi="GHEA Grapalat" w:cs="Sylfaen"/>
          <w:sz w:val="20"/>
          <w:lang w:val="af-ZA"/>
        </w:rPr>
        <w:t xml:space="preserve"> </w:t>
      </w:r>
      <w:r w:rsidRPr="00712340">
        <w:rPr>
          <w:rFonts w:ascii="GHEA Grapalat" w:hAnsi="GHEA Grapalat" w:cs="Sylfaen"/>
          <w:sz w:val="20"/>
          <w:lang w:val="ru-RU"/>
        </w:rPr>
        <w:t>համաձայն</w:t>
      </w:r>
      <w:r w:rsidRPr="00712340">
        <w:rPr>
          <w:rFonts w:ascii="GHEA Grapalat" w:hAnsi="GHEA Grapalat" w:cs="Sylfaen"/>
          <w:sz w:val="20"/>
          <w:lang w:val="af-ZA"/>
        </w:rPr>
        <w:t xml:space="preserve">` </w:t>
      </w:r>
      <w:r w:rsidRPr="00712340">
        <w:rPr>
          <w:rFonts w:ascii="GHEA Grapalat" w:hAnsi="GHEA Grapalat" w:cs="Sylfaen"/>
          <w:sz w:val="20"/>
          <w:lang w:val="ru-RU"/>
        </w:rPr>
        <w:t>հանձնաժողովը</w:t>
      </w:r>
      <w:r w:rsidRPr="00712340">
        <w:rPr>
          <w:rFonts w:ascii="GHEA Grapalat" w:hAnsi="GHEA Grapalat" w:cs="Sylfaen"/>
          <w:sz w:val="20"/>
          <w:lang w:val="af-ZA"/>
        </w:rPr>
        <w:t xml:space="preserve"> </w:t>
      </w:r>
      <w:r w:rsidRPr="00712340">
        <w:rPr>
          <w:rFonts w:ascii="GHEA Grapalat" w:hAnsi="GHEA Grapalat" w:cs="Sylfaen"/>
          <w:sz w:val="20"/>
          <w:lang w:val="ru-RU"/>
        </w:rPr>
        <w:t>սույն</w:t>
      </w:r>
      <w:r w:rsidRPr="00712340">
        <w:rPr>
          <w:rFonts w:ascii="GHEA Grapalat" w:hAnsi="GHEA Grapalat" w:cs="Sylfaen"/>
          <w:sz w:val="20"/>
          <w:lang w:val="af-ZA"/>
        </w:rPr>
        <w:t xml:space="preserve"> </w:t>
      </w:r>
      <w:r w:rsidRPr="00712340">
        <w:rPr>
          <w:rFonts w:ascii="GHEA Grapalat" w:hAnsi="GHEA Grapalat" w:cs="Sylfaen"/>
          <w:sz w:val="20"/>
          <w:lang w:val="ru-RU"/>
        </w:rPr>
        <w:t>ընթացակարգը</w:t>
      </w:r>
      <w:r w:rsidRPr="00712340">
        <w:rPr>
          <w:rFonts w:ascii="GHEA Grapalat" w:hAnsi="GHEA Grapalat" w:cs="Sylfaen"/>
          <w:sz w:val="20"/>
          <w:lang w:val="af-ZA"/>
        </w:rPr>
        <w:t xml:space="preserve"> </w:t>
      </w:r>
      <w:r w:rsidRPr="00712340">
        <w:rPr>
          <w:rFonts w:ascii="GHEA Grapalat" w:hAnsi="GHEA Grapalat" w:cs="Sylfaen"/>
          <w:sz w:val="20"/>
          <w:lang w:val="ru-RU"/>
        </w:rPr>
        <w:t>չկայացած</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հայտարարում</w:t>
      </w:r>
      <w:r w:rsidRPr="00712340">
        <w:rPr>
          <w:rFonts w:ascii="GHEA Grapalat" w:hAnsi="GHEA Grapalat" w:cs="Sylfaen"/>
          <w:sz w:val="20"/>
          <w:lang w:val="af-ZA"/>
        </w:rPr>
        <w:t xml:space="preserve">, </w:t>
      </w:r>
      <w:r w:rsidRPr="00712340">
        <w:rPr>
          <w:rFonts w:ascii="GHEA Grapalat" w:hAnsi="GHEA Grapalat" w:cs="Sylfaen"/>
          <w:sz w:val="20"/>
          <w:lang w:val="ru-RU"/>
        </w:rPr>
        <w:t>եթե</w:t>
      </w:r>
      <w:r w:rsidRPr="00712340">
        <w:rPr>
          <w:rFonts w:ascii="GHEA Grapalat" w:hAnsi="GHEA Grapalat" w:cs="Sylfaen"/>
          <w:sz w:val="20"/>
          <w:lang w:val="af-ZA"/>
        </w:rPr>
        <w:t>`</w:t>
      </w:r>
    </w:p>
    <w:p w:rsidR="00096865" w:rsidRPr="00712340" w:rsidRDefault="00096865" w:rsidP="00EF3662">
      <w:pPr>
        <w:ind w:firstLine="567"/>
        <w:jc w:val="both"/>
        <w:rPr>
          <w:rFonts w:ascii="GHEA Grapalat" w:hAnsi="GHEA Grapalat" w:cs="Sylfaen"/>
          <w:sz w:val="20"/>
          <w:lang w:val="af-ZA"/>
        </w:rPr>
      </w:pPr>
      <w:r w:rsidRPr="00712340">
        <w:rPr>
          <w:rFonts w:ascii="GHEA Grapalat" w:hAnsi="GHEA Grapalat" w:cs="Sylfaen"/>
          <w:sz w:val="20"/>
          <w:lang w:val="af-ZA"/>
        </w:rPr>
        <w:t xml:space="preserve">1) </w:t>
      </w:r>
      <w:r w:rsidRPr="00712340">
        <w:rPr>
          <w:rFonts w:ascii="GHEA Grapalat" w:hAnsi="GHEA Grapalat" w:cs="Sylfaen"/>
          <w:sz w:val="20"/>
          <w:lang w:val="ru-RU"/>
        </w:rPr>
        <w:t>հայտերից</w:t>
      </w:r>
      <w:r w:rsidRPr="00712340">
        <w:rPr>
          <w:rFonts w:ascii="GHEA Grapalat" w:hAnsi="GHEA Grapalat" w:cs="Sylfaen"/>
          <w:sz w:val="20"/>
          <w:lang w:val="af-ZA"/>
        </w:rPr>
        <w:t xml:space="preserve"> </w:t>
      </w:r>
      <w:r w:rsidRPr="00712340">
        <w:rPr>
          <w:rFonts w:ascii="GHEA Grapalat" w:hAnsi="GHEA Grapalat" w:cs="Sylfaen"/>
          <w:sz w:val="20"/>
          <w:lang w:val="ru-RU"/>
        </w:rPr>
        <w:t>ոչ</w:t>
      </w:r>
      <w:r w:rsidRPr="00712340">
        <w:rPr>
          <w:rFonts w:ascii="GHEA Grapalat" w:hAnsi="GHEA Grapalat" w:cs="Sylfaen"/>
          <w:sz w:val="20"/>
          <w:lang w:val="af-ZA"/>
        </w:rPr>
        <w:t xml:space="preserve"> </w:t>
      </w:r>
      <w:r w:rsidRPr="00712340">
        <w:rPr>
          <w:rFonts w:ascii="GHEA Grapalat" w:hAnsi="GHEA Grapalat" w:cs="Sylfaen"/>
          <w:sz w:val="20"/>
          <w:lang w:val="ru-RU"/>
        </w:rPr>
        <w:t>մեկը</w:t>
      </w:r>
      <w:r w:rsidRPr="00712340">
        <w:rPr>
          <w:rFonts w:ascii="GHEA Grapalat" w:hAnsi="GHEA Grapalat" w:cs="Sylfaen"/>
          <w:sz w:val="20"/>
          <w:lang w:val="af-ZA"/>
        </w:rPr>
        <w:t xml:space="preserve"> </w:t>
      </w:r>
      <w:r w:rsidRPr="00712340">
        <w:rPr>
          <w:rFonts w:ascii="GHEA Grapalat" w:hAnsi="GHEA Grapalat" w:cs="Sylfaen"/>
          <w:sz w:val="20"/>
          <w:lang w:val="ru-RU"/>
        </w:rPr>
        <w:t>չի</w:t>
      </w:r>
      <w:r w:rsidRPr="00712340">
        <w:rPr>
          <w:rFonts w:ascii="GHEA Grapalat" w:hAnsi="GHEA Grapalat" w:cs="Sylfaen"/>
          <w:sz w:val="20"/>
          <w:lang w:val="af-ZA"/>
        </w:rPr>
        <w:t xml:space="preserve"> </w:t>
      </w:r>
      <w:r w:rsidRPr="00712340">
        <w:rPr>
          <w:rFonts w:ascii="GHEA Grapalat" w:hAnsi="GHEA Grapalat" w:cs="Sylfaen"/>
          <w:sz w:val="20"/>
          <w:lang w:val="ru-RU"/>
        </w:rPr>
        <w:t>համապատասխանում</w:t>
      </w:r>
      <w:r w:rsidRPr="00712340">
        <w:rPr>
          <w:rFonts w:ascii="GHEA Grapalat" w:hAnsi="GHEA Grapalat" w:cs="Sylfaen"/>
          <w:sz w:val="20"/>
          <w:lang w:val="af-ZA"/>
        </w:rPr>
        <w:t xml:space="preserve"> </w:t>
      </w:r>
      <w:r w:rsidRPr="00712340">
        <w:rPr>
          <w:rFonts w:ascii="GHEA Grapalat" w:hAnsi="GHEA Grapalat" w:cs="Sylfaen"/>
          <w:sz w:val="20"/>
          <w:lang w:val="ru-RU"/>
        </w:rPr>
        <w:t>հրավերի</w:t>
      </w:r>
      <w:r w:rsidRPr="00712340">
        <w:rPr>
          <w:rFonts w:ascii="GHEA Grapalat" w:hAnsi="GHEA Grapalat" w:cs="Sylfaen"/>
          <w:sz w:val="20"/>
          <w:lang w:val="af-ZA"/>
        </w:rPr>
        <w:t xml:space="preserve"> </w:t>
      </w:r>
      <w:r w:rsidRPr="00712340">
        <w:rPr>
          <w:rFonts w:ascii="GHEA Grapalat" w:hAnsi="GHEA Grapalat" w:cs="Sylfaen"/>
          <w:sz w:val="20"/>
          <w:lang w:val="ru-RU"/>
        </w:rPr>
        <w:t>պայմաններին</w:t>
      </w:r>
      <w:r w:rsidRPr="00712340">
        <w:rPr>
          <w:rFonts w:ascii="GHEA Grapalat" w:hAnsi="GHEA Grapalat" w:cs="Sylfaen"/>
          <w:sz w:val="20"/>
          <w:lang w:val="af-ZA"/>
        </w:rPr>
        <w:t>.</w:t>
      </w:r>
    </w:p>
    <w:p w:rsidR="00C1569A" w:rsidRPr="002305DE" w:rsidRDefault="00096865" w:rsidP="00EF3662">
      <w:pPr>
        <w:ind w:firstLine="567"/>
        <w:jc w:val="both"/>
        <w:rPr>
          <w:rFonts w:ascii="GHEA Grapalat" w:hAnsi="GHEA Grapalat" w:cs="Sylfaen"/>
          <w:sz w:val="20"/>
          <w:lang w:val="af-ZA"/>
        </w:rPr>
      </w:pPr>
      <w:r w:rsidRPr="00712340">
        <w:rPr>
          <w:rFonts w:ascii="GHEA Grapalat" w:hAnsi="GHEA Grapalat" w:cs="Sylfaen"/>
          <w:sz w:val="20"/>
          <w:lang w:val="af-ZA"/>
        </w:rPr>
        <w:t xml:space="preserve">2) </w:t>
      </w:r>
      <w:r w:rsidRPr="00712340">
        <w:rPr>
          <w:rFonts w:ascii="GHEA Grapalat" w:hAnsi="GHEA Grapalat" w:cs="Sylfaen"/>
          <w:sz w:val="20"/>
          <w:lang w:val="ru-RU"/>
        </w:rPr>
        <w:t>դադարում</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գոյություն</w:t>
      </w:r>
      <w:r w:rsidRPr="00712340">
        <w:rPr>
          <w:rFonts w:ascii="GHEA Grapalat" w:hAnsi="GHEA Grapalat" w:cs="Sylfaen"/>
          <w:sz w:val="20"/>
          <w:lang w:val="af-ZA"/>
        </w:rPr>
        <w:t xml:space="preserve"> </w:t>
      </w:r>
      <w:r w:rsidRPr="00712340">
        <w:rPr>
          <w:rFonts w:ascii="GHEA Grapalat" w:hAnsi="GHEA Grapalat" w:cs="Sylfaen"/>
          <w:sz w:val="20"/>
          <w:lang w:val="ru-RU"/>
        </w:rPr>
        <w:t>ունենալ</w:t>
      </w:r>
      <w:r w:rsidRPr="00712340">
        <w:rPr>
          <w:rFonts w:ascii="GHEA Grapalat" w:hAnsi="GHEA Grapalat" w:cs="Sylfaen"/>
          <w:sz w:val="20"/>
          <w:lang w:val="af-ZA"/>
        </w:rPr>
        <w:t xml:space="preserve"> </w:t>
      </w:r>
      <w:r w:rsidRPr="00712340">
        <w:rPr>
          <w:rFonts w:ascii="GHEA Grapalat" w:hAnsi="GHEA Grapalat" w:cs="Sylfaen"/>
          <w:sz w:val="20"/>
          <w:lang w:val="ru-RU"/>
        </w:rPr>
        <w:t>գնման</w:t>
      </w:r>
      <w:r w:rsidRPr="00712340">
        <w:rPr>
          <w:rFonts w:ascii="GHEA Grapalat" w:hAnsi="GHEA Grapalat" w:cs="Sylfaen"/>
          <w:sz w:val="20"/>
          <w:lang w:val="af-ZA"/>
        </w:rPr>
        <w:t xml:space="preserve"> </w:t>
      </w:r>
      <w:r w:rsidRPr="00712340">
        <w:rPr>
          <w:rFonts w:ascii="GHEA Grapalat" w:hAnsi="GHEA Grapalat" w:cs="Sylfaen"/>
          <w:sz w:val="20"/>
          <w:lang w:val="ru-RU"/>
        </w:rPr>
        <w:t>պահանջը</w:t>
      </w:r>
      <w:r w:rsidR="00FF0FE2" w:rsidRPr="00712340">
        <w:rPr>
          <w:rFonts w:ascii="GHEA Grapalat" w:hAnsi="GHEA Grapalat" w:cs="Sylfaen"/>
          <w:sz w:val="20"/>
          <w:lang w:val="hy-AM"/>
        </w:rPr>
        <w:t xml:space="preserve">: Ընդ որում </w:t>
      </w:r>
      <w:r w:rsidR="00FF0FE2" w:rsidRPr="00712340">
        <w:rPr>
          <w:rFonts w:ascii="GHEA Grapalat" w:hAnsi="GHEA Grapalat" w:cs="Sylfaen"/>
          <w:sz w:val="20"/>
          <w:lang w:val="ru-RU"/>
        </w:rPr>
        <w:t>համայնքների</w:t>
      </w:r>
      <w:r w:rsidR="00FF0FE2" w:rsidRPr="00712340">
        <w:rPr>
          <w:rFonts w:ascii="GHEA Grapalat" w:hAnsi="GHEA Grapalat" w:cs="Sylfaen"/>
          <w:sz w:val="20"/>
          <w:lang w:val="af-ZA"/>
        </w:rPr>
        <w:t xml:space="preserve"> </w:t>
      </w:r>
      <w:r w:rsidR="00FF0FE2" w:rsidRPr="00712340">
        <w:rPr>
          <w:rFonts w:ascii="GHEA Grapalat" w:hAnsi="GHEA Grapalat" w:cs="Sylfaen"/>
          <w:sz w:val="20"/>
          <w:lang w:val="ru-RU"/>
        </w:rPr>
        <w:t>կարիքների</w:t>
      </w:r>
      <w:r w:rsidR="00FF0FE2" w:rsidRPr="00712340">
        <w:rPr>
          <w:rFonts w:ascii="GHEA Grapalat" w:hAnsi="GHEA Grapalat" w:cs="Sylfaen"/>
          <w:sz w:val="20"/>
          <w:lang w:val="af-ZA"/>
        </w:rPr>
        <w:t xml:space="preserve"> </w:t>
      </w:r>
      <w:r w:rsidR="00FF0FE2" w:rsidRPr="00712340">
        <w:rPr>
          <w:rFonts w:ascii="GHEA Grapalat" w:hAnsi="GHEA Grapalat" w:cs="Sylfaen"/>
          <w:sz w:val="20"/>
          <w:lang w:val="ru-RU"/>
        </w:rPr>
        <w:t>համար</w:t>
      </w:r>
      <w:r w:rsidR="00FF0FE2" w:rsidRPr="00712340">
        <w:rPr>
          <w:rFonts w:ascii="GHEA Grapalat" w:hAnsi="GHEA Grapalat" w:cs="Sylfaen"/>
          <w:sz w:val="20"/>
          <w:lang w:val="af-ZA"/>
        </w:rPr>
        <w:t xml:space="preserve"> </w:t>
      </w:r>
      <w:r w:rsidR="00FF0FE2" w:rsidRPr="00712340">
        <w:rPr>
          <w:rFonts w:ascii="GHEA Grapalat" w:hAnsi="GHEA Grapalat" w:cs="Sylfaen"/>
          <w:sz w:val="20"/>
          <w:lang w:val="ru-RU"/>
        </w:rPr>
        <w:t>կազմակերպված</w:t>
      </w:r>
      <w:r w:rsidR="00FF0FE2" w:rsidRPr="00712340">
        <w:rPr>
          <w:rFonts w:ascii="GHEA Grapalat" w:hAnsi="GHEA Grapalat" w:cs="Sylfaen"/>
          <w:sz w:val="20"/>
          <w:lang w:val="af-ZA"/>
        </w:rPr>
        <w:t xml:space="preserve"> </w:t>
      </w:r>
      <w:r w:rsidR="00FF0FE2" w:rsidRPr="00712340">
        <w:rPr>
          <w:rFonts w:ascii="GHEA Grapalat" w:hAnsi="GHEA Grapalat" w:cs="Sylfaen"/>
          <w:sz w:val="20"/>
          <w:lang w:val="ru-RU"/>
        </w:rPr>
        <w:t>գնման</w:t>
      </w:r>
      <w:r w:rsidR="00FF0FE2" w:rsidRPr="00712340">
        <w:rPr>
          <w:rFonts w:ascii="GHEA Grapalat" w:hAnsi="GHEA Grapalat" w:cs="Sylfaen"/>
          <w:sz w:val="20"/>
          <w:lang w:val="af-ZA"/>
        </w:rPr>
        <w:t xml:space="preserve"> </w:t>
      </w:r>
      <w:r w:rsidR="00FF0FE2" w:rsidRPr="00712340">
        <w:rPr>
          <w:rFonts w:ascii="GHEA Grapalat" w:hAnsi="GHEA Grapalat" w:cs="Sylfaen"/>
          <w:sz w:val="20"/>
          <w:lang w:val="ru-RU"/>
        </w:rPr>
        <w:t>ընթացակարգը</w:t>
      </w:r>
      <w:r w:rsidR="00FF0FE2" w:rsidRPr="00712340">
        <w:rPr>
          <w:rFonts w:ascii="GHEA Grapalat" w:hAnsi="GHEA Grapalat" w:cs="Sylfaen"/>
          <w:sz w:val="20"/>
          <w:lang w:val="af-ZA"/>
        </w:rPr>
        <w:t xml:space="preserve"> </w:t>
      </w:r>
      <w:r w:rsidR="00FF0FE2" w:rsidRPr="00712340">
        <w:rPr>
          <w:rFonts w:ascii="GHEA Grapalat" w:hAnsi="GHEA Grapalat" w:cs="Sylfaen"/>
          <w:sz w:val="20"/>
          <w:lang w:val="ru-RU"/>
        </w:rPr>
        <w:t>կարող</w:t>
      </w:r>
      <w:r w:rsidR="00FF0FE2" w:rsidRPr="00712340">
        <w:rPr>
          <w:rFonts w:ascii="GHEA Grapalat" w:hAnsi="GHEA Grapalat" w:cs="Sylfaen"/>
          <w:sz w:val="20"/>
          <w:lang w:val="af-ZA"/>
        </w:rPr>
        <w:t xml:space="preserve"> </w:t>
      </w:r>
      <w:r w:rsidR="00FF0FE2" w:rsidRPr="00712340">
        <w:rPr>
          <w:rFonts w:ascii="GHEA Grapalat" w:hAnsi="GHEA Grapalat" w:cs="Sylfaen"/>
          <w:sz w:val="20"/>
          <w:lang w:val="ru-RU"/>
        </w:rPr>
        <w:t>է</w:t>
      </w:r>
      <w:r w:rsidR="00FF0FE2" w:rsidRPr="00712340">
        <w:rPr>
          <w:rFonts w:ascii="GHEA Grapalat" w:hAnsi="GHEA Grapalat" w:cs="Sylfaen"/>
          <w:sz w:val="20"/>
          <w:lang w:val="af-ZA"/>
        </w:rPr>
        <w:t xml:space="preserve"> </w:t>
      </w:r>
      <w:r w:rsidR="00FF0FE2" w:rsidRPr="00712340">
        <w:rPr>
          <w:rFonts w:ascii="GHEA Grapalat" w:hAnsi="GHEA Grapalat" w:cs="Sylfaen"/>
          <w:sz w:val="20"/>
          <w:lang w:val="ru-RU"/>
        </w:rPr>
        <w:t>ամբողջությամբ</w:t>
      </w:r>
      <w:r w:rsidR="00FF0FE2" w:rsidRPr="00712340">
        <w:rPr>
          <w:rFonts w:ascii="GHEA Grapalat" w:hAnsi="GHEA Grapalat" w:cs="Sylfaen"/>
          <w:sz w:val="20"/>
          <w:lang w:val="af-ZA"/>
        </w:rPr>
        <w:t xml:space="preserve"> </w:t>
      </w:r>
      <w:r w:rsidR="00FF0FE2" w:rsidRPr="00712340">
        <w:rPr>
          <w:rFonts w:ascii="GHEA Grapalat" w:hAnsi="GHEA Grapalat" w:cs="Sylfaen"/>
          <w:sz w:val="20"/>
          <w:lang w:val="ru-RU"/>
        </w:rPr>
        <w:t>կամ</w:t>
      </w:r>
      <w:r w:rsidR="00FF0FE2" w:rsidRPr="00712340">
        <w:rPr>
          <w:rFonts w:ascii="GHEA Grapalat" w:hAnsi="GHEA Grapalat" w:cs="Sylfaen"/>
          <w:sz w:val="20"/>
          <w:lang w:val="af-ZA"/>
        </w:rPr>
        <w:t xml:space="preserve"> </w:t>
      </w:r>
      <w:r w:rsidR="00FF0FE2" w:rsidRPr="00712340">
        <w:rPr>
          <w:rFonts w:ascii="GHEA Grapalat" w:hAnsi="GHEA Grapalat" w:cs="Sylfaen"/>
          <w:sz w:val="20"/>
          <w:lang w:val="ru-RU"/>
        </w:rPr>
        <w:t>մասնակի</w:t>
      </w:r>
      <w:r w:rsidR="00FF0FE2" w:rsidRPr="00712340">
        <w:rPr>
          <w:rFonts w:ascii="GHEA Grapalat" w:hAnsi="GHEA Grapalat" w:cs="Sylfaen"/>
          <w:sz w:val="20"/>
          <w:lang w:val="af-ZA"/>
        </w:rPr>
        <w:t xml:space="preserve"> </w:t>
      </w:r>
      <w:r w:rsidR="00FF0FE2" w:rsidRPr="00712340">
        <w:rPr>
          <w:rFonts w:ascii="GHEA Grapalat" w:hAnsi="GHEA Grapalat" w:cs="Sylfaen"/>
          <w:sz w:val="20"/>
          <w:lang w:val="ru-RU"/>
        </w:rPr>
        <w:t>չկայացած</w:t>
      </w:r>
      <w:r w:rsidR="00FF0FE2" w:rsidRPr="00712340">
        <w:rPr>
          <w:rFonts w:ascii="GHEA Grapalat" w:hAnsi="GHEA Grapalat" w:cs="Sylfaen"/>
          <w:sz w:val="20"/>
          <w:lang w:val="af-ZA"/>
        </w:rPr>
        <w:t xml:space="preserve"> </w:t>
      </w:r>
      <w:r w:rsidR="00FF0FE2" w:rsidRPr="00712340">
        <w:rPr>
          <w:rFonts w:ascii="GHEA Grapalat" w:hAnsi="GHEA Grapalat" w:cs="Sylfaen"/>
          <w:sz w:val="20"/>
          <w:lang w:val="ru-RU"/>
        </w:rPr>
        <w:t>հայտարարվել</w:t>
      </w:r>
      <w:r w:rsidR="00FF0FE2" w:rsidRPr="00712340">
        <w:rPr>
          <w:rFonts w:ascii="GHEA Grapalat" w:hAnsi="GHEA Grapalat" w:cs="Sylfaen"/>
          <w:sz w:val="20"/>
          <w:lang w:val="af-ZA"/>
        </w:rPr>
        <w:t xml:space="preserve"> </w:t>
      </w:r>
      <w:r w:rsidR="00FF0FE2" w:rsidRPr="00712340">
        <w:rPr>
          <w:rFonts w:ascii="GHEA Grapalat" w:hAnsi="GHEA Grapalat" w:cs="Sylfaen"/>
          <w:sz w:val="20"/>
          <w:lang w:val="ru-RU"/>
        </w:rPr>
        <w:t>համապատասխանաբար</w:t>
      </w:r>
      <w:r w:rsidR="00FF0FE2" w:rsidRPr="00712340">
        <w:rPr>
          <w:rFonts w:ascii="GHEA Grapalat" w:hAnsi="GHEA Grapalat" w:cs="Sylfaen"/>
          <w:sz w:val="20"/>
          <w:lang w:val="af-ZA"/>
        </w:rPr>
        <w:t xml:space="preserve"> </w:t>
      </w:r>
      <w:r w:rsidR="00FF0FE2" w:rsidRPr="00712340">
        <w:rPr>
          <w:rFonts w:ascii="GHEA Grapalat" w:hAnsi="GHEA Grapalat" w:cs="Sylfaen"/>
          <w:sz w:val="20"/>
          <w:lang w:val="ru-RU"/>
        </w:rPr>
        <w:t>համայնքի</w:t>
      </w:r>
      <w:r w:rsidR="00FF0FE2" w:rsidRPr="00712340">
        <w:rPr>
          <w:rFonts w:ascii="GHEA Grapalat" w:hAnsi="GHEA Grapalat" w:cs="Sylfaen"/>
          <w:sz w:val="20"/>
          <w:lang w:val="af-ZA"/>
        </w:rPr>
        <w:t xml:space="preserve"> </w:t>
      </w:r>
      <w:r w:rsidR="00FF0FE2" w:rsidRPr="00712340">
        <w:rPr>
          <w:rFonts w:ascii="GHEA Grapalat" w:hAnsi="GHEA Grapalat" w:cs="Sylfaen"/>
          <w:sz w:val="20"/>
          <w:lang w:val="ru-RU"/>
        </w:rPr>
        <w:t>ավագանու</w:t>
      </w:r>
      <w:r w:rsidR="00C1569A">
        <w:rPr>
          <w:rFonts w:ascii="GHEA Grapalat" w:hAnsi="GHEA Grapalat" w:cs="Sylfaen"/>
          <w:sz w:val="20"/>
          <w:lang w:val="af-ZA"/>
        </w:rPr>
        <w:t xml:space="preserve"> </w:t>
      </w:r>
      <w:r w:rsidR="00A10D1E" w:rsidRPr="00712340">
        <w:rPr>
          <w:rFonts w:ascii="GHEA Grapalat" w:hAnsi="GHEA Grapalat" w:cs="Sylfaen"/>
          <w:sz w:val="20"/>
        </w:rPr>
        <w:t>որոշման</w:t>
      </w:r>
      <w:r w:rsidR="00A10D1E" w:rsidRPr="00712340">
        <w:rPr>
          <w:rFonts w:ascii="GHEA Grapalat" w:hAnsi="GHEA Grapalat" w:cs="Sylfaen"/>
          <w:sz w:val="20"/>
          <w:lang w:val="af-ZA"/>
        </w:rPr>
        <w:t xml:space="preserve"> </w:t>
      </w:r>
      <w:r w:rsidR="00A10D1E" w:rsidRPr="00712340">
        <w:rPr>
          <w:rFonts w:ascii="GHEA Grapalat" w:hAnsi="GHEA Grapalat" w:cs="Sylfaen"/>
          <w:sz w:val="20"/>
        </w:rPr>
        <w:t>հիման</w:t>
      </w:r>
      <w:r w:rsidR="00A10D1E" w:rsidRPr="00712340">
        <w:rPr>
          <w:rFonts w:ascii="GHEA Grapalat" w:hAnsi="GHEA Grapalat" w:cs="Sylfaen"/>
          <w:sz w:val="20"/>
          <w:lang w:val="af-ZA"/>
        </w:rPr>
        <w:t xml:space="preserve"> </w:t>
      </w:r>
      <w:r w:rsidR="00A10D1E" w:rsidRPr="00712340">
        <w:rPr>
          <w:rFonts w:ascii="GHEA Grapalat" w:hAnsi="GHEA Grapalat" w:cs="Sylfaen"/>
          <w:sz w:val="20"/>
        </w:rPr>
        <w:t>վրա</w:t>
      </w:r>
      <w:r w:rsidR="00FF0FE2" w:rsidRPr="00712340">
        <w:rPr>
          <w:rFonts w:ascii="GHEA Grapalat" w:hAnsi="GHEA Grapalat" w:cs="Sylfaen"/>
          <w:sz w:val="20"/>
          <w:lang w:val="hy-AM"/>
        </w:rPr>
        <w:t>:</w:t>
      </w:r>
    </w:p>
    <w:p w:rsidR="00096865" w:rsidRPr="00712340" w:rsidRDefault="00096865" w:rsidP="00EF3662">
      <w:pPr>
        <w:ind w:firstLine="567"/>
        <w:jc w:val="both"/>
        <w:rPr>
          <w:rFonts w:ascii="GHEA Grapalat" w:hAnsi="GHEA Grapalat" w:cs="Sylfaen"/>
          <w:sz w:val="20"/>
          <w:lang w:val="af-ZA"/>
        </w:rPr>
      </w:pPr>
      <w:r w:rsidRPr="00712340">
        <w:rPr>
          <w:rFonts w:ascii="GHEA Grapalat" w:hAnsi="GHEA Grapalat" w:cs="Sylfaen"/>
          <w:sz w:val="20"/>
          <w:lang w:val="af-ZA"/>
        </w:rPr>
        <w:t xml:space="preserve">3) </w:t>
      </w:r>
      <w:r w:rsidRPr="00712340">
        <w:rPr>
          <w:rFonts w:ascii="GHEA Grapalat" w:hAnsi="GHEA Grapalat" w:cs="Sylfaen"/>
          <w:sz w:val="20"/>
          <w:lang w:val="hy-AM"/>
        </w:rPr>
        <w:t>ոչ</w:t>
      </w:r>
      <w:r w:rsidRPr="00712340">
        <w:rPr>
          <w:rFonts w:ascii="GHEA Grapalat" w:hAnsi="GHEA Grapalat" w:cs="Sylfaen"/>
          <w:sz w:val="20"/>
          <w:lang w:val="af-ZA"/>
        </w:rPr>
        <w:t xml:space="preserve"> </w:t>
      </w:r>
      <w:r w:rsidRPr="00712340">
        <w:rPr>
          <w:rFonts w:ascii="GHEA Grapalat" w:hAnsi="GHEA Grapalat" w:cs="Sylfaen"/>
          <w:sz w:val="20"/>
          <w:lang w:val="hy-AM"/>
        </w:rPr>
        <w:t>մի</w:t>
      </w:r>
      <w:r w:rsidRPr="00712340">
        <w:rPr>
          <w:rFonts w:ascii="GHEA Grapalat" w:hAnsi="GHEA Grapalat" w:cs="Sylfaen"/>
          <w:sz w:val="20"/>
          <w:lang w:val="af-ZA"/>
        </w:rPr>
        <w:t xml:space="preserve"> </w:t>
      </w:r>
      <w:r w:rsidRPr="00712340">
        <w:rPr>
          <w:rFonts w:ascii="GHEA Grapalat" w:hAnsi="GHEA Grapalat" w:cs="Sylfaen"/>
          <w:sz w:val="20"/>
          <w:lang w:val="hy-AM"/>
        </w:rPr>
        <w:t>հայտ</w:t>
      </w:r>
      <w:r w:rsidRPr="00712340">
        <w:rPr>
          <w:rFonts w:ascii="GHEA Grapalat" w:hAnsi="GHEA Grapalat" w:cs="Sylfaen"/>
          <w:sz w:val="20"/>
          <w:lang w:val="af-ZA"/>
        </w:rPr>
        <w:t xml:space="preserve"> </w:t>
      </w:r>
      <w:r w:rsidRPr="00712340">
        <w:rPr>
          <w:rFonts w:ascii="GHEA Grapalat" w:hAnsi="GHEA Grapalat" w:cs="Sylfaen"/>
          <w:sz w:val="20"/>
          <w:lang w:val="hy-AM"/>
        </w:rPr>
        <w:t>չի</w:t>
      </w:r>
      <w:r w:rsidRPr="00712340">
        <w:rPr>
          <w:rFonts w:ascii="GHEA Grapalat" w:hAnsi="GHEA Grapalat" w:cs="Sylfaen"/>
          <w:sz w:val="20"/>
          <w:lang w:val="af-ZA"/>
        </w:rPr>
        <w:t xml:space="preserve"> </w:t>
      </w:r>
      <w:r w:rsidRPr="00712340">
        <w:rPr>
          <w:rFonts w:ascii="GHEA Grapalat" w:hAnsi="GHEA Grapalat" w:cs="Sylfaen"/>
          <w:sz w:val="20"/>
          <w:lang w:val="hy-AM"/>
        </w:rPr>
        <w:t>ներկայացվել</w:t>
      </w:r>
      <w:r w:rsidRPr="00712340">
        <w:rPr>
          <w:rFonts w:ascii="GHEA Grapalat" w:hAnsi="GHEA Grapalat" w:cs="Sylfaen"/>
          <w:sz w:val="20"/>
          <w:lang w:val="af-ZA"/>
        </w:rPr>
        <w:t>.</w:t>
      </w:r>
    </w:p>
    <w:p w:rsidR="00096865" w:rsidRPr="00712340" w:rsidRDefault="00096865" w:rsidP="00EF3662">
      <w:pPr>
        <w:ind w:firstLine="567"/>
        <w:jc w:val="both"/>
        <w:rPr>
          <w:rFonts w:ascii="GHEA Grapalat" w:hAnsi="GHEA Grapalat" w:cs="Sylfaen"/>
          <w:sz w:val="20"/>
          <w:lang w:val="af-ZA"/>
        </w:rPr>
      </w:pPr>
      <w:r w:rsidRPr="00712340">
        <w:rPr>
          <w:rFonts w:ascii="GHEA Grapalat" w:hAnsi="GHEA Grapalat" w:cs="Sylfaen"/>
          <w:sz w:val="20"/>
          <w:lang w:val="af-ZA"/>
        </w:rPr>
        <w:t xml:space="preserve">4) </w:t>
      </w:r>
      <w:r w:rsidRPr="00712340">
        <w:rPr>
          <w:rFonts w:ascii="GHEA Grapalat" w:hAnsi="GHEA Grapalat" w:cs="Sylfaen"/>
          <w:sz w:val="20"/>
          <w:lang w:val="ru-RU"/>
        </w:rPr>
        <w:t>պայմանագիր</w:t>
      </w:r>
      <w:r w:rsidRPr="00712340">
        <w:rPr>
          <w:rFonts w:ascii="GHEA Grapalat" w:hAnsi="GHEA Grapalat" w:cs="Sylfaen"/>
          <w:sz w:val="20"/>
          <w:lang w:val="af-ZA"/>
        </w:rPr>
        <w:t xml:space="preserve"> </w:t>
      </w:r>
      <w:r w:rsidRPr="00712340">
        <w:rPr>
          <w:rFonts w:ascii="GHEA Grapalat" w:hAnsi="GHEA Grapalat" w:cs="Sylfaen"/>
          <w:sz w:val="20"/>
          <w:lang w:val="ru-RU"/>
        </w:rPr>
        <w:t>չի</w:t>
      </w:r>
      <w:r w:rsidRPr="00712340">
        <w:rPr>
          <w:rFonts w:ascii="GHEA Grapalat" w:hAnsi="GHEA Grapalat" w:cs="Sylfaen"/>
          <w:sz w:val="20"/>
          <w:lang w:val="af-ZA"/>
        </w:rPr>
        <w:t xml:space="preserve"> </w:t>
      </w:r>
      <w:r w:rsidRPr="00712340">
        <w:rPr>
          <w:rFonts w:ascii="GHEA Grapalat" w:hAnsi="GHEA Grapalat" w:cs="Sylfaen"/>
          <w:sz w:val="20"/>
          <w:lang w:val="ru-RU"/>
        </w:rPr>
        <w:t>կնքվում</w:t>
      </w:r>
      <w:r w:rsidR="004D5671" w:rsidRPr="00712340">
        <w:rPr>
          <w:rFonts w:ascii="GHEA Grapalat" w:hAnsi="GHEA Grapalat" w:cs="Sylfaen"/>
          <w:sz w:val="20"/>
          <w:lang w:val="ru-RU"/>
        </w:rPr>
        <w:t>։</w:t>
      </w:r>
    </w:p>
    <w:p w:rsidR="00CA1C11" w:rsidRPr="00712340" w:rsidRDefault="00731D26" w:rsidP="00EF3662">
      <w:pPr>
        <w:ind w:firstLine="567"/>
        <w:jc w:val="both"/>
        <w:rPr>
          <w:rFonts w:ascii="GHEA Grapalat" w:hAnsi="GHEA Grapalat" w:cs="Sylfaen"/>
          <w:sz w:val="20"/>
          <w:lang w:val="af-ZA"/>
        </w:rPr>
      </w:pPr>
      <w:r w:rsidRPr="00712340">
        <w:rPr>
          <w:rFonts w:ascii="GHEA Grapalat" w:hAnsi="GHEA Grapalat" w:cs="Sylfaen"/>
          <w:sz w:val="20"/>
          <w:lang w:val="af-ZA"/>
        </w:rPr>
        <w:t>1</w:t>
      </w:r>
      <w:r w:rsidR="00030D40" w:rsidRPr="00712340">
        <w:rPr>
          <w:rFonts w:ascii="GHEA Grapalat" w:hAnsi="GHEA Grapalat" w:cs="Sylfaen"/>
          <w:sz w:val="20"/>
          <w:lang w:val="af-ZA"/>
        </w:rPr>
        <w:t>1</w:t>
      </w:r>
      <w:r w:rsidRPr="00712340">
        <w:rPr>
          <w:rFonts w:ascii="GHEA Grapalat" w:hAnsi="GHEA Grapalat" w:cs="Sylfaen"/>
          <w:sz w:val="20"/>
          <w:lang w:val="af-ZA"/>
        </w:rPr>
        <w:t>.2</w:t>
      </w:r>
      <w:r w:rsidR="00FE5743" w:rsidRPr="00712340">
        <w:rPr>
          <w:rFonts w:ascii="GHEA Grapalat" w:hAnsi="GHEA Grapalat" w:cs="Sylfaen"/>
          <w:sz w:val="20"/>
          <w:lang w:val="af-ZA"/>
        </w:rPr>
        <w:t xml:space="preserve"> Գ</w:t>
      </w:r>
      <w:r w:rsidR="00CA1C11" w:rsidRPr="00712340">
        <w:rPr>
          <w:rFonts w:ascii="GHEA Grapalat" w:hAnsi="GHEA Grapalat" w:cs="Sylfaen"/>
          <w:sz w:val="20"/>
          <w:lang w:val="ru-RU"/>
        </w:rPr>
        <w:t>նման</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ru-RU"/>
        </w:rPr>
        <w:t>ընթացակարգը</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ru-RU"/>
        </w:rPr>
        <w:t>չկայացած</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ru-RU"/>
        </w:rPr>
        <w:t>հայտարարվելու</w:t>
      </w:r>
      <w:r w:rsidR="00A747D4" w:rsidRPr="00712340">
        <w:rPr>
          <w:rFonts w:ascii="GHEA Grapalat" w:hAnsi="GHEA Grapalat" w:cs="Sylfaen"/>
          <w:sz w:val="20"/>
        </w:rPr>
        <w:t>ն</w:t>
      </w:r>
      <w:r w:rsidR="00A747D4" w:rsidRPr="00712340">
        <w:rPr>
          <w:rFonts w:ascii="GHEA Grapalat" w:hAnsi="GHEA Grapalat" w:cs="Sylfaen"/>
          <w:sz w:val="20"/>
          <w:lang w:val="af-ZA"/>
        </w:rPr>
        <w:t xml:space="preserve"> </w:t>
      </w:r>
      <w:r w:rsidR="00A747D4" w:rsidRPr="00712340">
        <w:rPr>
          <w:rFonts w:ascii="GHEA Grapalat" w:hAnsi="GHEA Grapalat" w:cs="Sylfaen"/>
          <w:sz w:val="20"/>
        </w:rPr>
        <w:t>հաջորդող</w:t>
      </w:r>
      <w:r w:rsidR="00A747D4" w:rsidRPr="00712340">
        <w:rPr>
          <w:rFonts w:ascii="GHEA Grapalat" w:hAnsi="GHEA Grapalat" w:cs="Sylfaen"/>
          <w:sz w:val="20"/>
          <w:lang w:val="af-ZA"/>
        </w:rPr>
        <w:t xml:space="preserve"> </w:t>
      </w:r>
      <w:r w:rsidR="00A747D4" w:rsidRPr="00712340">
        <w:rPr>
          <w:rFonts w:ascii="GHEA Grapalat" w:hAnsi="GHEA Grapalat" w:cs="Sylfaen"/>
          <w:sz w:val="20"/>
        </w:rPr>
        <w:t>աշխատանքային</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ru-RU"/>
        </w:rPr>
        <w:t>օրվա</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ru-RU"/>
        </w:rPr>
        <w:t>ընթացքում</w:t>
      </w:r>
      <w:r w:rsidR="00CA1C11" w:rsidRPr="00712340">
        <w:rPr>
          <w:rFonts w:ascii="GHEA Grapalat" w:hAnsi="GHEA Grapalat" w:cs="Sylfaen"/>
          <w:sz w:val="20"/>
          <w:lang w:val="af-ZA"/>
        </w:rPr>
        <w:t xml:space="preserve">, </w:t>
      </w:r>
      <w:r w:rsidR="003A2BE0" w:rsidRPr="00712340">
        <w:rPr>
          <w:rFonts w:ascii="GHEA Grapalat" w:hAnsi="GHEA Grapalat" w:cs="Sylfaen"/>
          <w:sz w:val="20"/>
          <w:lang w:val="af-ZA"/>
        </w:rPr>
        <w:t>պ</w:t>
      </w:r>
      <w:r w:rsidR="00CA1C11" w:rsidRPr="00712340">
        <w:rPr>
          <w:rFonts w:ascii="GHEA Grapalat" w:hAnsi="GHEA Grapalat" w:cs="Sylfaen"/>
          <w:sz w:val="20"/>
          <w:lang w:val="ru-RU"/>
        </w:rPr>
        <w:t>ատվիրատուն</w:t>
      </w:r>
      <w:r w:rsidR="00CA1C11" w:rsidRPr="00712340">
        <w:rPr>
          <w:rFonts w:ascii="GHEA Grapalat" w:hAnsi="GHEA Grapalat" w:cs="Sylfaen"/>
          <w:sz w:val="20"/>
          <w:lang w:val="af-ZA"/>
        </w:rPr>
        <w:t xml:space="preserve"> </w:t>
      </w:r>
      <w:r w:rsidR="00A747D4" w:rsidRPr="00712340">
        <w:rPr>
          <w:rFonts w:ascii="GHEA Grapalat" w:hAnsi="GHEA Grapalat" w:cs="Sylfaen"/>
          <w:sz w:val="20"/>
          <w:lang w:val="af-ZA"/>
        </w:rPr>
        <w:t xml:space="preserve">տեղեկագրում </w:t>
      </w:r>
      <w:r w:rsidR="005F7C1D" w:rsidRPr="00712340">
        <w:rPr>
          <w:rFonts w:ascii="GHEA Grapalat" w:hAnsi="GHEA Grapalat" w:cs="Sylfaen"/>
          <w:sz w:val="20"/>
          <w:lang w:val="af-ZA"/>
        </w:rPr>
        <w:t xml:space="preserve">հրապարակում է </w:t>
      </w:r>
      <w:r w:rsidR="00CA1C11" w:rsidRPr="00712340">
        <w:rPr>
          <w:rFonts w:ascii="GHEA Grapalat" w:hAnsi="GHEA Grapalat" w:cs="Sylfaen"/>
          <w:sz w:val="20"/>
          <w:lang w:val="ru-RU"/>
        </w:rPr>
        <w:t>հայտարարություն</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ru-RU"/>
        </w:rPr>
        <w:t>որում</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ru-RU"/>
        </w:rPr>
        <w:t>նշվում</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ru-RU"/>
        </w:rPr>
        <w:t>է</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ru-RU"/>
        </w:rPr>
        <w:t>գնման</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ru-RU"/>
        </w:rPr>
        <w:t>ընթացակարգը</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ru-RU"/>
        </w:rPr>
        <w:t>չկայացած</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ru-RU"/>
        </w:rPr>
        <w:t>հայտարարվելու</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ru-RU"/>
        </w:rPr>
        <w:t>հիմնավորումը։</w:t>
      </w:r>
      <w:r w:rsidR="00CA1C11" w:rsidRPr="00712340">
        <w:rPr>
          <w:rFonts w:ascii="GHEA Grapalat" w:hAnsi="GHEA Grapalat" w:cs="Sylfaen"/>
          <w:sz w:val="20"/>
          <w:lang w:val="af-ZA"/>
        </w:rPr>
        <w:t xml:space="preserve"> </w:t>
      </w:r>
    </w:p>
    <w:p w:rsidR="00CA1C11" w:rsidRPr="00712340" w:rsidRDefault="00CA1C11" w:rsidP="00EF3662">
      <w:pPr>
        <w:ind w:firstLine="567"/>
        <w:jc w:val="both"/>
        <w:rPr>
          <w:rFonts w:ascii="GHEA Grapalat" w:hAnsi="GHEA Grapalat" w:cs="Sylfaen"/>
          <w:sz w:val="20"/>
          <w:lang w:val="af-ZA"/>
        </w:rPr>
      </w:pPr>
    </w:p>
    <w:p w:rsidR="00096865" w:rsidRPr="00712340" w:rsidRDefault="00096865" w:rsidP="00EF3662">
      <w:pPr>
        <w:pStyle w:val="BodyTextIndent"/>
        <w:spacing w:line="240" w:lineRule="auto"/>
        <w:rPr>
          <w:rFonts w:ascii="GHEA Grapalat" w:hAnsi="GHEA Grapalat"/>
          <w:i w:val="0"/>
          <w:sz w:val="18"/>
          <w:szCs w:val="18"/>
          <w:u w:val="single"/>
          <w:lang w:val="af-ZA"/>
        </w:rPr>
      </w:pPr>
    </w:p>
    <w:p w:rsidR="008D5016" w:rsidRPr="00712340" w:rsidRDefault="008D5016" w:rsidP="00EF3662">
      <w:pPr>
        <w:jc w:val="center"/>
        <w:rPr>
          <w:rFonts w:ascii="GHEA Grapalat" w:hAnsi="GHEA Grapalat"/>
          <w:b/>
          <w:sz w:val="20"/>
          <w:lang w:val="af-ZA"/>
        </w:rPr>
      </w:pPr>
      <w:r w:rsidRPr="00712340">
        <w:rPr>
          <w:rFonts w:ascii="GHEA Grapalat" w:hAnsi="GHEA Grapalat"/>
          <w:b/>
          <w:sz w:val="20"/>
          <w:lang w:val="af-ZA"/>
        </w:rPr>
        <w:t>1</w:t>
      </w:r>
      <w:r w:rsidR="00375FD2" w:rsidRPr="00712340">
        <w:rPr>
          <w:rFonts w:ascii="GHEA Grapalat" w:hAnsi="GHEA Grapalat"/>
          <w:b/>
          <w:sz w:val="20"/>
          <w:lang w:val="af-ZA"/>
        </w:rPr>
        <w:t>2</w:t>
      </w:r>
      <w:r w:rsidRPr="00712340">
        <w:rPr>
          <w:rFonts w:ascii="GHEA Grapalat" w:hAnsi="GHEA Grapalat"/>
          <w:b/>
          <w:sz w:val="20"/>
          <w:lang w:val="af-ZA"/>
        </w:rPr>
        <w:t xml:space="preserve">. ԳՆՄԱՆ ԳՈՐԾԸՆԹԱՑԻ ՀԵՏ ԿԱՊՎԱԾ ԳՈՐԾՈՂՈՒԹՅՈՒՆՆԵՐԸ ԵՎ (ԿԱՄ) </w:t>
      </w:r>
    </w:p>
    <w:p w:rsidR="008D5016" w:rsidRPr="00712340" w:rsidRDefault="008D5016" w:rsidP="00EF3662">
      <w:pPr>
        <w:jc w:val="center"/>
        <w:rPr>
          <w:rFonts w:ascii="GHEA Grapalat" w:hAnsi="GHEA Grapalat"/>
          <w:b/>
          <w:sz w:val="20"/>
          <w:lang w:val="af-ZA"/>
        </w:rPr>
      </w:pPr>
      <w:r w:rsidRPr="00712340">
        <w:rPr>
          <w:rFonts w:ascii="GHEA Grapalat" w:hAnsi="GHEA Grapalat"/>
          <w:b/>
          <w:sz w:val="20"/>
          <w:lang w:val="af-ZA"/>
        </w:rPr>
        <w:t xml:space="preserve">ԸՆԴՈՒՆՎԱԾ ՈՐՈՇՈՒՄՆԵՐԸ ԲՈՂՈՔԱՐԿԵԼՈՒ ՄԱՍՆԱԿՑԻ </w:t>
      </w:r>
    </w:p>
    <w:p w:rsidR="00096865" w:rsidRPr="00712340" w:rsidRDefault="008D5016" w:rsidP="00EF3662">
      <w:pPr>
        <w:jc w:val="center"/>
        <w:rPr>
          <w:rFonts w:ascii="GHEA Grapalat" w:hAnsi="GHEA Grapalat"/>
          <w:b/>
          <w:sz w:val="20"/>
          <w:lang w:val="af-ZA"/>
        </w:rPr>
      </w:pPr>
      <w:r w:rsidRPr="00712340">
        <w:rPr>
          <w:rFonts w:ascii="GHEA Grapalat" w:hAnsi="GHEA Grapalat"/>
          <w:b/>
          <w:sz w:val="20"/>
          <w:lang w:val="af-ZA"/>
        </w:rPr>
        <w:t>ԻՐԱՎՈՒՆՔԸ ԵՎ ԿԱՐԳԸ</w:t>
      </w:r>
    </w:p>
    <w:p w:rsidR="00996C19" w:rsidRPr="00712340" w:rsidRDefault="00996C19" w:rsidP="00EF3662">
      <w:pPr>
        <w:jc w:val="center"/>
        <w:rPr>
          <w:rFonts w:ascii="GHEA Grapalat" w:hAnsi="GHEA Grapalat"/>
          <w:b/>
          <w:sz w:val="20"/>
          <w:lang w:val="af-ZA"/>
        </w:rPr>
      </w:pP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12.1</w:t>
      </w:r>
      <w:r w:rsidRPr="00712340">
        <w:rPr>
          <w:rFonts w:ascii="GHEA Grapalat" w:hAnsi="GHEA Grapalat"/>
          <w:sz w:val="20"/>
          <w:szCs w:val="20"/>
          <w:lang w:val="af-ZA"/>
        </w:rPr>
        <w:t xml:space="preserve">  </w:t>
      </w:r>
      <w:r w:rsidRPr="00712340">
        <w:rPr>
          <w:rFonts w:ascii="GHEA Grapalat" w:hAnsi="GHEA Grapalat" w:cs="Sylfaen"/>
          <w:sz w:val="20"/>
          <w:szCs w:val="20"/>
          <w:lang w:val="ru-RU"/>
        </w:rPr>
        <w:t>Յուրաքանչյուր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իրավունք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ունի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բողոքարկելու</w:t>
      </w:r>
      <w:r w:rsidRPr="00712340">
        <w:rPr>
          <w:rFonts w:ascii="GHEA Grapalat" w:hAnsi="GHEA Grapalat" w:cs="Sylfaen"/>
          <w:sz w:val="20"/>
          <w:szCs w:val="20"/>
          <w:lang w:val="af-ZA"/>
        </w:rPr>
        <w:t xml:space="preserve"> պ</w:t>
      </w:r>
      <w:r w:rsidRPr="00712340">
        <w:rPr>
          <w:rFonts w:ascii="GHEA Grapalat" w:hAnsi="GHEA Grapalat" w:cs="Sylfaen"/>
          <w:sz w:val="20"/>
          <w:szCs w:val="20"/>
          <w:lang w:val="ru-RU"/>
        </w:rPr>
        <w:t>ատվիրատուի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հանձնաժողովի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Mariam" w:hAnsi="GHEA Mariam" w:cs="Sylfaen"/>
          <w:sz w:val="20"/>
          <w:szCs w:val="20"/>
          <w:lang w:val="af-ZA"/>
        </w:rPr>
        <w:t xml:space="preserve"> </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գործողությունները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անգործությունը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որոշումները։</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12.2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թվում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rPr>
        <w:t>քննման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հարաբերությունները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վարչական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հարաբերություններ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չեն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դրանք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կարգավորվում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Հայաստանի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Հանարապետության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քաղաքացիաիրավական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հարաբերությունները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կարգավորող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օրենսդրությամբ։</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12.3  </w:t>
      </w:r>
      <w:r w:rsidRPr="00712340">
        <w:rPr>
          <w:rFonts w:ascii="GHEA Grapalat" w:hAnsi="GHEA Grapalat" w:cs="Sylfaen"/>
          <w:sz w:val="20"/>
          <w:szCs w:val="20"/>
          <w:lang w:val="ru-RU"/>
        </w:rPr>
        <w:t>Յուրաքանչյուր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իրավունք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ունի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Օրենքի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համաձայն</w:t>
      </w:r>
      <w:r w:rsidRPr="00712340">
        <w:rPr>
          <w:rFonts w:ascii="GHEA Grapalat" w:hAnsi="GHEA Grapalat" w:cs="Sylfaen"/>
          <w:sz w:val="20"/>
          <w:szCs w:val="20"/>
          <w:lang w:val="af-ZA"/>
        </w:rPr>
        <w:t>`</w:t>
      </w:r>
    </w:p>
    <w:p w:rsidR="00B027EF"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 </w:t>
      </w:r>
      <w:r w:rsidRPr="00712340">
        <w:rPr>
          <w:rFonts w:ascii="GHEA Grapalat" w:hAnsi="GHEA Grapalat" w:cs="Sylfaen"/>
          <w:sz w:val="20"/>
          <w:szCs w:val="20"/>
          <w:lang w:val="ru-RU"/>
        </w:rPr>
        <w:t>նախքան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պայմանագրի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կնքումը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բողոքարկելու</w:t>
      </w:r>
      <w:r w:rsidRPr="00712340">
        <w:rPr>
          <w:rFonts w:ascii="GHEA Grapalat" w:hAnsi="GHEA Grapalat" w:cs="Sylfaen"/>
          <w:sz w:val="20"/>
          <w:szCs w:val="20"/>
          <w:lang w:val="af-ZA"/>
        </w:rPr>
        <w:t xml:space="preserve"> պ</w:t>
      </w:r>
      <w:r w:rsidRPr="00712340">
        <w:rPr>
          <w:rFonts w:ascii="GHEA Grapalat" w:hAnsi="GHEA Grapalat" w:cs="Sylfaen"/>
          <w:sz w:val="20"/>
          <w:szCs w:val="20"/>
          <w:lang w:val="ru-RU"/>
        </w:rPr>
        <w:t>ատվիրատուի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հանձնաժողովի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գործողությունները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անգործությունը</w:t>
      </w:r>
      <w:r w:rsidRPr="00712340">
        <w:rPr>
          <w:rFonts w:ascii="GHEA Grapalat" w:hAnsi="GHEA Grapalat" w:cs="Sylfaen"/>
          <w:sz w:val="20"/>
          <w:szCs w:val="20"/>
          <w:lang w:val="af-ZA"/>
        </w:rPr>
        <w:t xml:space="preserve">) և </w:t>
      </w:r>
      <w:r w:rsidRPr="00712340">
        <w:rPr>
          <w:rFonts w:ascii="GHEA Grapalat" w:hAnsi="GHEA Grapalat" w:cs="Sylfaen"/>
          <w:sz w:val="20"/>
          <w:szCs w:val="20"/>
          <w:lang w:val="ru-RU"/>
        </w:rPr>
        <w:t>որոշումները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00B027EF" w:rsidRPr="00712340">
        <w:rPr>
          <w:rFonts w:ascii="GHEA Grapalat" w:hAnsi="GHEA Grapalat" w:cs="Sylfaen"/>
          <w:sz w:val="20"/>
          <w:szCs w:val="20"/>
          <w:lang w:val="af-ZA"/>
        </w:rPr>
        <w:t>:</w:t>
      </w:r>
    </w:p>
    <w:p w:rsidR="00B027EF" w:rsidRPr="00712340" w:rsidRDefault="00B027EF" w:rsidP="00B027EF">
      <w:pPr>
        <w:ind w:firstLine="567"/>
        <w:jc w:val="both"/>
        <w:rPr>
          <w:rFonts w:ascii="GHEA Grapalat" w:hAnsi="GHEA Grapalat" w:cs="Sylfaen"/>
          <w:sz w:val="20"/>
          <w:szCs w:val="20"/>
          <w:lang w:val="af-ZA"/>
        </w:rPr>
      </w:pPr>
      <w:bookmarkStart w:id="7" w:name="_Hlk9264573"/>
      <w:r w:rsidRPr="00712340">
        <w:rPr>
          <w:rFonts w:ascii="GHEA Grapalat" w:hAnsi="GHEA Grapalat" w:cs="Sylfaen"/>
          <w:sz w:val="20"/>
          <w:szCs w:val="20"/>
          <w:lang w:val="af-ZA"/>
        </w:rPr>
        <w:lastRenderedPageBreak/>
        <w:t>Գնումների հետ կապված բողոքներ քննող անձի գործունեության կարգը հաստատված է ՀՀ ֆինանսների նախարարի 2018 թվականի դեկտեմբերի 6-ի N 600-Ն հրամանով.</w:t>
      </w:r>
    </w:p>
    <w:bookmarkEnd w:id="7"/>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2) </w:t>
      </w:r>
      <w:r w:rsidRPr="00712340">
        <w:rPr>
          <w:rFonts w:ascii="GHEA Grapalat" w:hAnsi="GHEA Grapalat" w:cs="Sylfaen"/>
          <w:sz w:val="20"/>
          <w:szCs w:val="20"/>
          <w:lang w:val="ru-RU"/>
        </w:rPr>
        <w:t>դատական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կարգով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բողոքարկելու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Grapalat" w:hAnsi="GHEA Grapalat" w:cs="Sylfaen"/>
          <w:sz w:val="20"/>
          <w:szCs w:val="20"/>
          <w:lang w:val="af-ZA"/>
        </w:rPr>
        <w:t>, պ</w:t>
      </w:r>
      <w:r w:rsidRPr="00712340">
        <w:rPr>
          <w:rFonts w:ascii="GHEA Grapalat" w:hAnsi="GHEA Grapalat" w:cs="Sylfaen"/>
          <w:sz w:val="20"/>
          <w:szCs w:val="20"/>
          <w:lang w:val="ru-RU"/>
        </w:rPr>
        <w:t>ատվիրատուի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հանձնաժողովի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գործողությունները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անգործությունը</w:t>
      </w:r>
      <w:r w:rsidRPr="00712340">
        <w:rPr>
          <w:rFonts w:ascii="GHEA Grapalat" w:hAnsi="GHEA Grapalat" w:cs="Sylfaen"/>
          <w:sz w:val="20"/>
          <w:szCs w:val="20"/>
          <w:lang w:val="af-ZA"/>
        </w:rPr>
        <w:t xml:space="preserve">) և </w:t>
      </w:r>
      <w:r w:rsidRPr="00712340">
        <w:rPr>
          <w:rFonts w:ascii="GHEA Grapalat" w:hAnsi="GHEA Grapalat" w:cs="Sylfaen"/>
          <w:sz w:val="20"/>
          <w:szCs w:val="20"/>
          <w:lang w:val="ru-RU"/>
        </w:rPr>
        <w:t>որոշումները։</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12.4  </w:t>
      </w:r>
      <w:r w:rsidRPr="00712340">
        <w:rPr>
          <w:rFonts w:ascii="GHEA Grapalat" w:hAnsi="GHEA Grapalat" w:cs="Sylfaen"/>
          <w:sz w:val="20"/>
          <w:szCs w:val="20"/>
          <w:lang w:val="ru-RU"/>
        </w:rPr>
        <w:t>Եթե</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բողոքարկում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 </w:t>
      </w:r>
      <w:r w:rsidRPr="00712340">
        <w:rPr>
          <w:rFonts w:ascii="GHEA Grapalat" w:hAnsi="GHEA Grapalat" w:cs="Sylfaen"/>
          <w:sz w:val="20"/>
          <w:szCs w:val="20"/>
          <w:lang w:val="ru-RU"/>
        </w:rPr>
        <w:t>պայմանագիր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կնքելու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ապա</w:t>
      </w:r>
      <w:r w:rsidRPr="00712340">
        <w:rPr>
          <w:rFonts w:ascii="GHEA Grapalat" w:hAnsi="GHEA Grapalat" w:cs="Sylfaen"/>
          <w:sz w:val="20"/>
          <w:szCs w:val="20"/>
          <w:lang w:val="af-ZA"/>
        </w:rPr>
        <w:t xml:space="preserve"> </w:t>
      </w:r>
      <w:r w:rsidRPr="00712340">
        <w:rPr>
          <w:rFonts w:ascii="GHEA Grapalat" w:hAnsi="GHEA Grapalat" w:cs="Sylfaen"/>
          <w:sz w:val="20"/>
          <w:szCs w:val="20"/>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w:t>
      </w:r>
      <w:r w:rsidRPr="00712340">
        <w:rPr>
          <w:rFonts w:ascii="GHEA Grapalat" w:hAnsi="GHEA Grapalat" w:cs="Sylfaen"/>
          <w:sz w:val="20"/>
          <w:szCs w:val="20"/>
        </w:rPr>
        <w:t>ն</w:t>
      </w:r>
      <w:r w:rsidRPr="00712340">
        <w:rPr>
          <w:rFonts w:ascii="GHEA Grapalat" w:hAnsi="GHEA Grapalat" w:cs="Sylfaen"/>
          <w:sz w:val="20"/>
          <w:szCs w:val="20"/>
          <w:lang w:val="ru-RU"/>
        </w:rPr>
        <w:t>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հրավերի</w:t>
      </w:r>
      <w:r w:rsidRPr="00712340">
        <w:rPr>
          <w:rFonts w:ascii="GHEA Grapalat" w:hAnsi="GHEA Grapalat" w:cs="Sylfaen"/>
          <w:sz w:val="20"/>
          <w:szCs w:val="20"/>
          <w:lang w:val="af-ZA"/>
        </w:rPr>
        <w:t xml:space="preserve"> 1-</w:t>
      </w:r>
      <w:r w:rsidRPr="00712340">
        <w:rPr>
          <w:rFonts w:ascii="GHEA Grapalat" w:hAnsi="GHEA Grapalat" w:cs="Sylfaen"/>
          <w:sz w:val="20"/>
          <w:szCs w:val="20"/>
        </w:rPr>
        <w:t>ին</w:t>
      </w:r>
      <w:r w:rsidRPr="00712340">
        <w:rPr>
          <w:rFonts w:ascii="GHEA Grapalat" w:hAnsi="GHEA Grapalat" w:cs="Sylfaen"/>
          <w:sz w:val="20"/>
          <w:szCs w:val="20"/>
          <w:lang w:val="af-ZA"/>
        </w:rPr>
        <w:t xml:space="preserve"> </w:t>
      </w:r>
      <w:r w:rsidRPr="00712340">
        <w:rPr>
          <w:rFonts w:ascii="GHEA Grapalat" w:hAnsi="GHEA Grapalat" w:cs="Sylfaen"/>
          <w:sz w:val="20"/>
          <w:szCs w:val="20"/>
        </w:rPr>
        <w:t>մասի</w:t>
      </w:r>
      <w:r w:rsidRPr="00712340">
        <w:rPr>
          <w:rFonts w:ascii="GHEA Grapalat" w:hAnsi="GHEA Grapalat" w:cs="Sylfaen"/>
          <w:sz w:val="20"/>
          <w:szCs w:val="20"/>
          <w:lang w:val="af-ZA"/>
        </w:rPr>
        <w:t xml:space="preserve"> 8.28-</w:t>
      </w:r>
      <w:r w:rsidRPr="00712340">
        <w:rPr>
          <w:rFonts w:ascii="GHEA Grapalat" w:hAnsi="GHEA Grapalat" w:cs="Sylfaen"/>
          <w:sz w:val="20"/>
          <w:szCs w:val="20"/>
          <w:lang w:val="ru-RU"/>
        </w:rPr>
        <w:t>րդ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կետով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նախատեսված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անգործության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ժամանակահատվածում</w:t>
      </w:r>
      <w:r w:rsidRPr="00712340">
        <w:rPr>
          <w:rFonts w:ascii="GHEA Grapalat" w:hAnsi="GHEA Grapalat" w:cs="Sylfaen"/>
          <w:sz w:val="20"/>
          <w:szCs w:val="20"/>
          <w:lang w:val="af-ZA"/>
        </w:rPr>
        <w:t>.</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2) </w:t>
      </w:r>
      <w:r w:rsidRPr="00712340">
        <w:rPr>
          <w:rFonts w:ascii="GHEA Grapalat" w:hAnsi="GHEA Grapalat" w:cs="Sylfaen"/>
          <w:sz w:val="20"/>
          <w:szCs w:val="20"/>
          <w:lang w:val="ru-RU"/>
        </w:rPr>
        <w:t>գնման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առարկայի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բնութագրերը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հրավերի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պահանջները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ապա</w:t>
      </w:r>
      <w:r w:rsidRPr="00712340">
        <w:rPr>
          <w:rFonts w:ascii="GHEA Grapalat" w:hAnsi="GHEA Grapalat" w:cs="Sylfaen"/>
          <w:sz w:val="20"/>
          <w:szCs w:val="20"/>
          <w:lang w:val="af-ZA"/>
        </w:rPr>
        <w:t xml:space="preserve"> </w:t>
      </w:r>
      <w:r w:rsidRPr="00712340">
        <w:rPr>
          <w:rFonts w:ascii="GHEA Grapalat" w:hAnsi="GHEA Grapalat" w:cs="Sylfaen"/>
          <w:sz w:val="20"/>
          <w:szCs w:val="20"/>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w:t>
      </w:r>
      <w:r w:rsidRPr="00712340">
        <w:rPr>
          <w:rFonts w:ascii="GHEA Grapalat" w:hAnsi="GHEA Grapalat" w:cs="Sylfaen"/>
          <w:sz w:val="20"/>
          <w:szCs w:val="20"/>
        </w:rPr>
        <w:t>ն</w:t>
      </w:r>
      <w:r w:rsidRPr="00712340">
        <w:rPr>
          <w:rFonts w:ascii="GHEA Grapalat" w:hAnsi="GHEA Grapalat" w:cs="Sylfaen"/>
          <w:sz w:val="20"/>
          <w:szCs w:val="20"/>
          <w:lang w:val="ru-RU"/>
        </w:rPr>
        <w:t>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մինչև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հայտերի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վերջնաժամկետը</w:t>
      </w:r>
      <w:r w:rsidRPr="00712340">
        <w:rPr>
          <w:rFonts w:ascii="GHEA Grapalat" w:hAnsi="GHEA Grapalat" w:cs="Sylfaen"/>
          <w:sz w:val="20"/>
          <w:szCs w:val="20"/>
          <w:lang w:val="af-ZA"/>
        </w:rPr>
        <w:t xml:space="preserve"> </w:t>
      </w:r>
      <w:r w:rsidRPr="00712340">
        <w:rPr>
          <w:rFonts w:ascii="GHEA Grapalat" w:hAnsi="GHEA Grapalat" w:cs="Sylfaen"/>
          <w:sz w:val="20"/>
          <w:szCs w:val="20"/>
        </w:rPr>
        <w:t>լրանալը</w:t>
      </w:r>
      <w:r w:rsidRPr="00712340">
        <w:rPr>
          <w:rFonts w:ascii="GHEA Grapalat" w:hAnsi="GHEA Grapalat" w:cs="Sylfaen"/>
          <w:sz w:val="20"/>
          <w:szCs w:val="20"/>
          <w:lang w:val="af-ZA"/>
        </w:rPr>
        <w:t xml:space="preserve">:  </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12.5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գրավոր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ստորագրված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դրանում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ներառելով</w:t>
      </w:r>
      <w:r w:rsidRPr="00712340">
        <w:rPr>
          <w:rFonts w:ascii="GHEA Grapalat" w:hAnsi="GHEA Grapalat" w:cs="Sylfaen"/>
          <w:sz w:val="20"/>
          <w:szCs w:val="20"/>
          <w:lang w:val="af-ZA"/>
        </w:rPr>
        <w:t>`</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անվանումը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անունը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ազգանունը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հաստատող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փաստաթղթի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պատճենը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հասցեն</w:t>
      </w:r>
      <w:r w:rsidRPr="00712340">
        <w:rPr>
          <w:rFonts w:ascii="GHEA Grapalat" w:hAnsi="GHEA Grapalat" w:cs="Sylfaen"/>
          <w:sz w:val="20"/>
          <w:szCs w:val="20"/>
          <w:lang w:val="af-ZA"/>
        </w:rPr>
        <w:t>.</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2) պ</w:t>
      </w:r>
      <w:r w:rsidRPr="00712340">
        <w:rPr>
          <w:rFonts w:ascii="GHEA Grapalat" w:hAnsi="GHEA Grapalat" w:cs="Sylfaen"/>
          <w:sz w:val="20"/>
          <w:szCs w:val="20"/>
          <w:lang w:val="ru-RU"/>
        </w:rPr>
        <w:t>ատվիրատուի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անվանումը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հասցեն</w:t>
      </w:r>
      <w:r w:rsidRPr="00712340">
        <w:rPr>
          <w:rFonts w:ascii="GHEA Grapalat" w:hAnsi="GHEA Grapalat" w:cs="Sylfaen"/>
          <w:sz w:val="20"/>
          <w:szCs w:val="20"/>
          <w:lang w:val="af-ZA"/>
        </w:rPr>
        <w:t>.</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3) </w:t>
      </w:r>
      <w:r w:rsidRPr="00712340">
        <w:rPr>
          <w:rFonts w:ascii="GHEA Grapalat" w:hAnsi="GHEA Grapalat" w:cs="Sylfaen"/>
          <w:sz w:val="20"/>
          <w:szCs w:val="20"/>
          <w:lang w:val="ru-RU"/>
        </w:rPr>
        <w:t>բողոքարկվող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ընթացակարգի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ծածկագիրը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առարկան</w:t>
      </w:r>
      <w:r w:rsidRPr="00712340">
        <w:rPr>
          <w:rFonts w:ascii="GHEA Grapalat" w:hAnsi="GHEA Grapalat" w:cs="Sylfaen"/>
          <w:sz w:val="20"/>
          <w:szCs w:val="20"/>
          <w:lang w:val="af-ZA"/>
        </w:rPr>
        <w:t>.</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4) </w:t>
      </w:r>
      <w:r w:rsidRPr="00712340">
        <w:rPr>
          <w:rFonts w:ascii="GHEA Grapalat" w:hAnsi="GHEA Grapalat" w:cs="Sylfaen"/>
          <w:sz w:val="20"/>
          <w:szCs w:val="20"/>
          <w:lang w:val="ru-RU"/>
        </w:rPr>
        <w:t>վեճի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առարկան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պահանջը</w:t>
      </w:r>
      <w:r w:rsidRPr="00712340">
        <w:rPr>
          <w:rFonts w:ascii="GHEA Grapalat" w:hAnsi="GHEA Grapalat" w:cs="Sylfaen"/>
          <w:sz w:val="20"/>
          <w:szCs w:val="20"/>
          <w:lang w:val="af-ZA"/>
        </w:rPr>
        <w:t>.</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5)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փաստացի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իրավական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հիմքերը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ապացույցները</w:t>
      </w:r>
      <w:r w:rsidRPr="00712340">
        <w:rPr>
          <w:rFonts w:ascii="GHEA Grapalat" w:hAnsi="GHEA Grapalat" w:cs="Sylfaen"/>
          <w:sz w:val="20"/>
          <w:szCs w:val="20"/>
          <w:lang w:val="af-ZA"/>
        </w:rPr>
        <w:t>.</w:t>
      </w:r>
    </w:p>
    <w:p w:rsidR="00996C19" w:rsidRPr="00712340" w:rsidRDefault="00996C19" w:rsidP="00996C19">
      <w:pPr>
        <w:ind w:firstLine="567"/>
        <w:jc w:val="both"/>
        <w:rPr>
          <w:rFonts w:ascii="GHEA Grapalat" w:hAnsi="GHEA Grapalat" w:cs="Sylfaen"/>
          <w:sz w:val="20"/>
          <w:szCs w:val="20"/>
          <w:lang w:val="af-ZA" w:eastAsia="ru-RU"/>
        </w:rPr>
      </w:pPr>
      <w:r w:rsidRPr="00712340">
        <w:rPr>
          <w:rFonts w:ascii="GHEA Grapalat" w:hAnsi="GHEA Grapalat" w:cs="Sylfaen"/>
          <w:sz w:val="20"/>
          <w:szCs w:val="20"/>
          <w:lang w:val="af-ZA"/>
        </w:rPr>
        <w:t xml:space="preserve">6) </w:t>
      </w:r>
      <w:r w:rsidRPr="00712340">
        <w:rPr>
          <w:rFonts w:ascii="GHEA Grapalat" w:hAnsi="GHEA Grapalat" w:cs="Sylfaen"/>
          <w:sz w:val="20"/>
          <w:szCs w:val="20"/>
          <w:lang w:val="ru-RU"/>
        </w:rPr>
        <w:t>բողոքարկման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վճարը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կատարած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լինելը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հիմնավորող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փաստաթղթի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պատճենը</w:t>
      </w:r>
      <w:r w:rsidRPr="00712340">
        <w:rPr>
          <w:rFonts w:ascii="GHEA Grapalat" w:hAnsi="GHEA Grapalat" w:cs="Sylfaen"/>
          <w:sz w:val="20"/>
          <w:szCs w:val="20"/>
          <w:lang w:val="af-ZA"/>
        </w:rPr>
        <w:t xml:space="preserve">: </w:t>
      </w:r>
      <w:r w:rsidRPr="00712340">
        <w:rPr>
          <w:rFonts w:ascii="GHEA Grapalat" w:hAnsi="GHEA Grapalat" w:cs="Sylfaen"/>
          <w:sz w:val="20"/>
          <w:szCs w:val="20"/>
        </w:rPr>
        <w:t>Ը</w:t>
      </w:r>
      <w:r w:rsidRPr="00712340">
        <w:rPr>
          <w:rFonts w:ascii="GHEA Grapalat" w:hAnsi="GHEA Grapalat" w:cs="Sylfaen"/>
          <w:sz w:val="20"/>
          <w:szCs w:val="20"/>
          <w:lang w:val="ru-RU"/>
        </w:rPr>
        <w:t>նդ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բողոքարկման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վճարի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չափը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կազմում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30 </w:t>
      </w:r>
      <w:r w:rsidRPr="00712340">
        <w:rPr>
          <w:rFonts w:ascii="GHEA Grapalat" w:hAnsi="GHEA Grapalat" w:cs="Sylfaen"/>
          <w:sz w:val="20"/>
          <w:szCs w:val="20"/>
          <w:lang w:val="ru-RU"/>
        </w:rPr>
        <w:t>հազար</w:t>
      </w:r>
      <w:r w:rsidRPr="00712340">
        <w:rPr>
          <w:rFonts w:ascii="GHEA Grapalat" w:hAnsi="GHEA Grapalat" w:cs="Sylfaen"/>
          <w:sz w:val="20"/>
          <w:szCs w:val="20"/>
          <w:lang w:val="af-ZA"/>
        </w:rPr>
        <w:t xml:space="preserve"> ՀՀ </w:t>
      </w:r>
      <w:r w:rsidRPr="00712340">
        <w:rPr>
          <w:rFonts w:ascii="GHEA Grapalat" w:hAnsi="GHEA Grapalat" w:cs="Sylfaen"/>
          <w:sz w:val="20"/>
          <w:szCs w:val="20"/>
          <w:lang w:val="ru-RU"/>
        </w:rPr>
        <w:t>դրամ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վճարվում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ՀՀ</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պետական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բյուջե</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նպատակով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լիազորված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մարմնի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անվամբ</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բացված</w:t>
      </w:r>
      <w:r w:rsidRPr="00712340">
        <w:rPr>
          <w:rFonts w:ascii="GHEA Grapalat" w:hAnsi="GHEA Grapalat" w:cs="Sylfaen"/>
          <w:sz w:val="20"/>
          <w:szCs w:val="20"/>
          <w:lang w:val="af-ZA"/>
        </w:rPr>
        <w:t xml:space="preserve"> </w:t>
      </w:r>
      <w:r w:rsidRPr="00712340">
        <w:rPr>
          <w:rFonts w:ascii="GHEA Grapalat" w:hAnsi="GHEA Grapalat"/>
          <w:sz w:val="20"/>
          <w:szCs w:val="20"/>
          <w:lang w:val="af-ZA"/>
        </w:rPr>
        <w:t>«</w:t>
      </w:r>
      <w:r w:rsidRPr="00712340">
        <w:rPr>
          <w:rFonts w:ascii="GHEA Grapalat" w:hAnsi="GHEA Grapalat" w:cs="Sylfaen"/>
          <w:sz w:val="20"/>
          <w:szCs w:val="20"/>
          <w:lang w:val="af-ZA"/>
        </w:rPr>
        <w:t>900008000482</w:t>
      </w:r>
      <w:r w:rsidRPr="00712340">
        <w:rPr>
          <w:rFonts w:ascii="GHEA Grapalat" w:hAnsi="GHEA Grapalat"/>
          <w:sz w:val="20"/>
          <w:szCs w:val="20"/>
          <w:lang w:val="af-ZA"/>
        </w:rPr>
        <w:t>»</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գանձապետական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հաշվին</w:t>
      </w:r>
      <w:r w:rsidRPr="00712340">
        <w:rPr>
          <w:rFonts w:ascii="GHEA Grapalat" w:hAnsi="GHEA Grapalat" w:cs="Sylfaen"/>
          <w:sz w:val="20"/>
          <w:szCs w:val="20"/>
          <w:lang w:val="af-ZA"/>
        </w:rPr>
        <w:t>:</w:t>
      </w:r>
      <w:r w:rsidRPr="00712340">
        <w:rPr>
          <w:rFonts w:ascii="GHEA Grapalat" w:hAnsi="GHEA Grapalat" w:cs="Sylfaen"/>
          <w:sz w:val="20"/>
          <w:szCs w:val="20"/>
          <w:lang w:val="af-ZA" w:eastAsia="ru-RU"/>
        </w:rPr>
        <w:t xml:space="preserve"> </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7) </w:t>
      </w:r>
      <w:r w:rsidRPr="00712340">
        <w:rPr>
          <w:rFonts w:ascii="GHEA Grapalat" w:hAnsi="GHEA Grapalat" w:cs="Sylfaen"/>
          <w:sz w:val="20"/>
          <w:szCs w:val="20"/>
          <w:lang w:val="ru-RU"/>
        </w:rPr>
        <w:t>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բանկի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անվանումը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հաշվեհամարը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որի</w:t>
      </w:r>
      <w:r w:rsidRPr="00712340">
        <w:rPr>
          <w:rFonts w:ascii="GHEA Grapalat" w:hAnsi="GHEA Grapalat" w:cs="Sylfaen"/>
          <w:sz w:val="20"/>
          <w:szCs w:val="20"/>
        </w:rPr>
        <w:t>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բավարարվելու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դեպքում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պետք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փոխանցվի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վճարը</w:t>
      </w:r>
      <w:r w:rsidRPr="00712340">
        <w:rPr>
          <w:rFonts w:ascii="GHEA Grapalat" w:hAnsi="GHEA Grapalat" w:cs="Sylfaen"/>
          <w:sz w:val="20"/>
          <w:szCs w:val="20"/>
          <w:lang w:val="af-ZA"/>
        </w:rPr>
        <w:t>.</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8) </w:t>
      </w:r>
      <w:r w:rsidRPr="00712340">
        <w:rPr>
          <w:rFonts w:ascii="GHEA Grapalat" w:hAnsi="GHEA Grapalat" w:cs="Sylfaen"/>
          <w:sz w:val="20"/>
          <w:szCs w:val="20"/>
          <w:lang w:val="ru-RU"/>
        </w:rPr>
        <w:t>այլ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անհրաժեշտ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տեղեկություններ։</w:t>
      </w:r>
    </w:p>
    <w:p w:rsidR="00996C19" w:rsidRPr="00712340" w:rsidRDefault="00B027EF"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712340">
        <w:rPr>
          <w:rFonts w:ascii="Calibri" w:hAnsi="Calibri" w:cs="Calibri"/>
          <w:sz w:val="20"/>
          <w:szCs w:val="20"/>
          <w:lang w:val="af-ZA"/>
        </w:rPr>
        <w:t> </w:t>
      </w:r>
      <w:r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af-ZA"/>
        </w:rPr>
        <w:t>12.</w:t>
      </w:r>
      <w:r w:rsidRPr="00712340">
        <w:rPr>
          <w:rFonts w:ascii="GHEA Grapalat" w:hAnsi="GHEA Grapalat" w:cs="Sylfaen"/>
          <w:sz w:val="20"/>
          <w:szCs w:val="20"/>
          <w:lang w:val="af-ZA"/>
        </w:rPr>
        <w:t>7</w:t>
      </w:r>
      <w:r w:rsidR="00996C19"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Բողոքը</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այդ</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թվում</w:t>
      </w:r>
      <w:r w:rsidR="00B37250" w:rsidRPr="00712340">
        <w:rPr>
          <w:rFonts w:ascii="GHEA Grapalat" w:hAnsi="GHEA Grapalat" w:cs="Sylfaen"/>
          <w:sz w:val="20"/>
          <w:szCs w:val="20"/>
        </w:rPr>
        <w:t>՝</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մասնակի</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բավարարվելու</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մասին</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rPr>
        <w:t>բողոքներ</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rPr>
        <w:t>քննող</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rPr>
        <w:t>անձի</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կողմից</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կայացված</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որոշումը</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տեղեկագրում</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հրապարակվելուն</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հաջորդող</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աշխատանքային</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օրը</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տվյալ</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բողոքը</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քննած</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և</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որոշում</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կայացրած</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rPr>
        <w:t>բողոքներ</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rPr>
        <w:t>քննող</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rPr>
        <w:t>անձը</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գրավոր</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լիազորված</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մարմնին</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է</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տրամադրում</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բողոքարկման</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վճարը</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կատարած</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լինելը</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հավաստող</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փաստաթղթի</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պատճենը</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և</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այն</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բանկի</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անվանումը</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և</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հաշվեհամարը</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որին</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պետք</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է</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փոխանցվի</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հետ</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վերադարձվող</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գումարը</w:t>
      </w:r>
      <w:r w:rsidR="00B37250" w:rsidRPr="00712340">
        <w:rPr>
          <w:rFonts w:ascii="GHEA Grapalat" w:hAnsi="GHEA Grapalat" w:cs="Sylfaen"/>
          <w:sz w:val="20"/>
          <w:szCs w:val="20"/>
          <w:lang w:val="af-ZA"/>
        </w:rPr>
        <w:t>:</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rPr>
        <w:t>Լ</w:t>
      </w:r>
      <w:r w:rsidR="00996C19" w:rsidRPr="00712340">
        <w:rPr>
          <w:rFonts w:ascii="GHEA Grapalat" w:hAnsi="GHEA Grapalat" w:cs="Sylfaen"/>
          <w:sz w:val="20"/>
          <w:szCs w:val="20"/>
          <w:lang w:val="ru-RU"/>
        </w:rPr>
        <w:t>իազորված</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մարմինը</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սույն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կետում</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նշված</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փաստաթղթի</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պատճենը</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ստանալու</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օրվան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հաջորդող</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հինգ</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աշխատանքային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օրը</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ընթացքում</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բողոքարկման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վճարը</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հետ</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է</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փոխանցում</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այն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վճարած</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անձին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ներկայացված</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բանկային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հաշվին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փոխանցելու</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միջոցով</w:t>
      </w:r>
      <w:r w:rsidR="00996C19" w:rsidRPr="00712340">
        <w:rPr>
          <w:rFonts w:ascii="GHEA Grapalat" w:hAnsi="GHEA Grapalat" w:cs="Sylfaen"/>
          <w:sz w:val="20"/>
          <w:szCs w:val="20"/>
          <w:lang w:val="af-ZA"/>
        </w:rPr>
        <w:t>:</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12.</w:t>
      </w:r>
      <w:r w:rsidR="00B027EF" w:rsidRPr="00712340">
        <w:rPr>
          <w:rFonts w:ascii="GHEA Grapalat" w:hAnsi="GHEA Grapalat" w:cs="Sylfaen"/>
          <w:sz w:val="20"/>
          <w:szCs w:val="20"/>
          <w:lang w:val="af-ZA"/>
        </w:rPr>
        <w:t>8</w:t>
      </w:r>
      <w:r w:rsidRPr="00712340">
        <w:rPr>
          <w:rFonts w:ascii="GHEA Grapalat" w:hAnsi="GHEA Grapalat" w:cs="Sylfaen"/>
          <w:sz w:val="20"/>
          <w:szCs w:val="20"/>
          <w:lang w:val="af-ZA"/>
        </w:rPr>
        <w:t xml:space="preserve"> </w:t>
      </w:r>
      <w:bookmarkStart w:id="8" w:name="_Hlk9264773"/>
      <w:r w:rsidR="00B027EF" w:rsidRPr="00712340">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8"/>
      <w:r w:rsidRPr="00712340">
        <w:rPr>
          <w:rFonts w:ascii="GHEA Grapalat" w:hAnsi="GHEA Grapalat" w:cs="Sylfaen"/>
          <w:sz w:val="20"/>
          <w:szCs w:val="20"/>
          <w:lang w:val="ru-RU"/>
        </w:rPr>
        <w:t>Ընդ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եթե</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հրավերի</w:t>
      </w:r>
      <w:r w:rsidRPr="00712340">
        <w:rPr>
          <w:rFonts w:ascii="GHEA Grapalat" w:hAnsi="GHEA Grapalat" w:cs="Sylfaen"/>
          <w:sz w:val="20"/>
          <w:szCs w:val="20"/>
          <w:lang w:val="af-ZA"/>
        </w:rPr>
        <w:t xml:space="preserve"> 1-</w:t>
      </w:r>
      <w:r w:rsidRPr="00712340">
        <w:rPr>
          <w:rFonts w:ascii="GHEA Grapalat" w:hAnsi="GHEA Grapalat" w:cs="Sylfaen"/>
          <w:sz w:val="20"/>
          <w:szCs w:val="20"/>
        </w:rPr>
        <w:t>ին</w:t>
      </w:r>
      <w:r w:rsidRPr="00712340">
        <w:rPr>
          <w:rFonts w:ascii="GHEA Grapalat" w:hAnsi="GHEA Grapalat" w:cs="Sylfaen"/>
          <w:sz w:val="20"/>
          <w:szCs w:val="20"/>
          <w:lang w:val="af-ZA"/>
        </w:rPr>
        <w:t xml:space="preserve"> </w:t>
      </w:r>
      <w:r w:rsidRPr="00712340">
        <w:rPr>
          <w:rFonts w:ascii="GHEA Grapalat" w:hAnsi="GHEA Grapalat" w:cs="Sylfaen"/>
          <w:sz w:val="20"/>
          <w:szCs w:val="20"/>
        </w:rPr>
        <w:t>մասի</w:t>
      </w:r>
      <w:r w:rsidRPr="00712340">
        <w:rPr>
          <w:rFonts w:ascii="GHEA Grapalat" w:hAnsi="GHEA Grapalat" w:cs="Sylfaen"/>
          <w:sz w:val="20"/>
          <w:szCs w:val="20"/>
          <w:lang w:val="af-ZA"/>
        </w:rPr>
        <w:t xml:space="preserve"> 12.4 </w:t>
      </w:r>
      <w:r w:rsidRPr="00712340">
        <w:rPr>
          <w:rFonts w:ascii="GHEA Grapalat" w:hAnsi="GHEA Grapalat" w:cs="Sylfaen"/>
          <w:sz w:val="20"/>
          <w:szCs w:val="20"/>
          <w:lang w:val="ru-RU"/>
        </w:rPr>
        <w:t>կետի</w:t>
      </w:r>
      <w:r w:rsidRPr="00712340">
        <w:rPr>
          <w:rFonts w:ascii="GHEA Grapalat" w:hAnsi="GHEA Grapalat" w:cs="Sylfaen"/>
          <w:sz w:val="20"/>
          <w:szCs w:val="20"/>
          <w:lang w:val="af-ZA"/>
        </w:rPr>
        <w:t xml:space="preserve"> 2-</w:t>
      </w:r>
      <w:r w:rsidRPr="00712340">
        <w:rPr>
          <w:rFonts w:ascii="GHEA Grapalat" w:hAnsi="GHEA Grapalat" w:cs="Sylfaen"/>
          <w:sz w:val="20"/>
          <w:szCs w:val="20"/>
          <w:lang w:val="ru-RU"/>
        </w:rPr>
        <w:t>րդ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ենթակետով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սահմանված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ժամկետում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չի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բավարարել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Օրենքի</w:t>
      </w:r>
      <w:r w:rsidRPr="00712340">
        <w:rPr>
          <w:rFonts w:ascii="GHEA Grapalat" w:hAnsi="GHEA Grapalat" w:cs="Sylfaen"/>
          <w:sz w:val="20"/>
          <w:szCs w:val="20"/>
          <w:lang w:val="af-ZA"/>
        </w:rPr>
        <w:t xml:space="preserve"> 50-</w:t>
      </w:r>
      <w:r w:rsidRPr="00712340">
        <w:rPr>
          <w:rFonts w:ascii="GHEA Grapalat" w:hAnsi="GHEA Grapalat" w:cs="Sylfaen"/>
          <w:sz w:val="20"/>
          <w:szCs w:val="20"/>
          <w:lang w:val="ru-RU"/>
        </w:rPr>
        <w:t>րդ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հոդվածի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պահանջները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ապա</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կետով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սահմանված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ժամկետում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շտկված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համարվում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սահմանված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ժամկետում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ներկայացված</w:t>
      </w:r>
      <w:r w:rsidRPr="00712340">
        <w:rPr>
          <w:rFonts w:ascii="GHEA Grapalat" w:hAnsi="GHEA Grapalat" w:cs="Sylfaen"/>
          <w:sz w:val="20"/>
          <w:szCs w:val="20"/>
          <w:lang w:val="af-ZA"/>
        </w:rPr>
        <w:t>:</w:t>
      </w:r>
    </w:p>
    <w:p w:rsidR="000952D8" w:rsidRPr="00712340" w:rsidRDefault="000952D8" w:rsidP="000952D8">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12.9</w:t>
      </w:r>
      <w:bookmarkStart w:id="9" w:name="_Hlk9264833"/>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վարույթ</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ընդունելու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օրվանից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մեկ</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աշխատանքային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ընթացքում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դրա</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վերաբերյալ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հայտարարությունը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հրապարակում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տեղեկագրում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հայտարարության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մեջ</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նշվում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նպատակով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հրավիրվող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նիստերին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առցանց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հետևելու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համացանցային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հղումը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համարվում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վարույթ</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ընդունված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արձանագրված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թերությունների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վերացման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վերաբերյալ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հրավերի</w:t>
      </w:r>
      <w:r w:rsidRPr="00712340">
        <w:rPr>
          <w:rFonts w:ascii="GHEA Grapalat" w:hAnsi="GHEA Grapalat" w:cs="Sylfaen"/>
          <w:sz w:val="20"/>
          <w:szCs w:val="20"/>
          <w:lang w:val="af-ZA"/>
        </w:rPr>
        <w:t xml:space="preserve"> 12.</w:t>
      </w:r>
      <w:r w:rsidR="00AF4C36" w:rsidRPr="00712340">
        <w:rPr>
          <w:rFonts w:ascii="GHEA Grapalat" w:hAnsi="GHEA Grapalat" w:cs="Sylfaen"/>
          <w:sz w:val="20"/>
          <w:szCs w:val="20"/>
          <w:lang w:val="af-ZA"/>
        </w:rPr>
        <w:t>8</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կետով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նախատեսված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ժամկետը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լրանալու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իսկ</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թերությունները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վերացված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ներկայացվելու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դեպքում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տրամադրվելու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օրվանից</w:t>
      </w:r>
      <w:r w:rsidRPr="00712340">
        <w:rPr>
          <w:rFonts w:ascii="GHEA Grapalat" w:hAnsi="GHEA Grapalat" w:cs="Sylfaen"/>
          <w:sz w:val="20"/>
          <w:szCs w:val="20"/>
          <w:lang w:val="af-ZA"/>
        </w:rPr>
        <w:t>:</w:t>
      </w:r>
    </w:p>
    <w:p w:rsidR="000952D8" w:rsidRPr="00712340" w:rsidRDefault="000952D8" w:rsidP="000952D8">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12.10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վարույթ</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ընդունվելու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օրվանից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երկու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աշխատանքային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ընթացքում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գրությամբ</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դիմում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պատվիրատուին՝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վերաբերյալ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գրավոր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դիրքորոշում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ինչպես</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նաև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կայացնելու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անհրաժեշտ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գրությամբ</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նշված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փաստաթղթերը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պահանջով՝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կցելով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պատճենը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փաստաթղթերը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առկայության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դեպքում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վերաբերյալ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պատվիրատուի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դիրքորոշումը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պահանջված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փաստաթղթեր</w:t>
      </w:r>
      <w:r w:rsidRPr="00712340">
        <w:rPr>
          <w:rFonts w:ascii="GHEA Grapalat" w:hAnsi="GHEA Grapalat" w:cs="Sylfaen"/>
          <w:sz w:val="20"/>
          <w:szCs w:val="20"/>
        </w:rPr>
        <w:t>ը</w:t>
      </w:r>
      <w:r w:rsidRPr="00712340">
        <w:rPr>
          <w:rFonts w:ascii="GHEA Grapalat" w:hAnsi="GHEA Grapalat" w:cs="Sylfaen"/>
          <w:sz w:val="20"/>
          <w:szCs w:val="20"/>
          <w:lang w:val="af-ZA"/>
        </w:rPr>
        <w:t xml:space="preserve"> </w:t>
      </w:r>
      <w:r w:rsidRPr="00712340">
        <w:rPr>
          <w:rFonts w:ascii="GHEA Grapalat" w:hAnsi="GHEA Grapalat" w:cs="Sylfaen"/>
          <w:sz w:val="20"/>
          <w:szCs w:val="20"/>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rPr>
        <w:t>ա</w:t>
      </w:r>
      <w:r w:rsidRPr="00712340">
        <w:rPr>
          <w:rFonts w:ascii="GHEA Grapalat" w:hAnsi="GHEA Grapalat" w:cs="Sylfaen"/>
          <w:sz w:val="20"/>
          <w:szCs w:val="20"/>
          <w:lang w:val="ru-RU"/>
        </w:rPr>
        <w:t>նձին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գրավոր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դրանց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բնօրինակից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արտատպված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սկանավորված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ձևով</w:t>
      </w:r>
      <w:r w:rsidRPr="00712340">
        <w:rPr>
          <w:rFonts w:ascii="GHEA Grapalat" w:hAnsi="GHEA Grapalat" w:cs="Sylfaen"/>
          <w:sz w:val="20"/>
          <w:szCs w:val="20"/>
        </w:rPr>
        <w:t>՝</w:t>
      </w:r>
      <w:r w:rsidRPr="00712340">
        <w:rPr>
          <w:rFonts w:ascii="GHEA Grapalat" w:hAnsi="GHEA Grapalat" w:cs="Sylfaen"/>
          <w:sz w:val="20"/>
          <w:szCs w:val="20"/>
          <w:lang w:val="af-ZA"/>
        </w:rPr>
        <w:t xml:space="preserve"> </w:t>
      </w:r>
      <w:r w:rsidRPr="00712340">
        <w:rPr>
          <w:rFonts w:ascii="GHEA Grapalat" w:hAnsi="GHEA Grapalat" w:cs="Sylfaen"/>
          <w:sz w:val="20"/>
          <w:szCs w:val="20"/>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rPr>
        <w:t>հրավերի</w:t>
      </w:r>
      <w:r w:rsidRPr="00712340">
        <w:rPr>
          <w:rFonts w:ascii="GHEA Grapalat" w:hAnsi="GHEA Grapalat" w:cs="Sylfaen"/>
          <w:sz w:val="20"/>
          <w:szCs w:val="20"/>
          <w:lang w:val="af-ZA"/>
        </w:rPr>
        <w:t xml:space="preserve"> 12.5 </w:t>
      </w:r>
      <w:r w:rsidRPr="00712340">
        <w:rPr>
          <w:rFonts w:ascii="GHEA Grapalat" w:hAnsi="GHEA Grapalat" w:cs="Sylfaen"/>
          <w:sz w:val="20"/>
          <w:szCs w:val="20"/>
        </w:rPr>
        <w:t>կետում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նշված</w:t>
      </w:r>
      <w:r w:rsidRPr="00712340">
        <w:rPr>
          <w:rFonts w:ascii="GHEA Grapalat" w:hAnsi="GHEA Grapalat" w:cs="Sylfaen"/>
          <w:sz w:val="20"/>
          <w:szCs w:val="20"/>
          <w:lang w:val="af-ZA"/>
        </w:rPr>
        <w:t xml:space="preserve"> </w:t>
      </w:r>
      <w:r w:rsidRPr="00712340">
        <w:rPr>
          <w:rFonts w:ascii="GHEA Grapalat" w:hAnsi="GHEA Grapalat" w:cs="Sylfaen"/>
          <w:sz w:val="20"/>
          <w:szCs w:val="20"/>
        </w:rPr>
        <w:t>էլեկտրոնային</w:t>
      </w:r>
      <w:r w:rsidRPr="00712340">
        <w:rPr>
          <w:rFonts w:ascii="GHEA Grapalat" w:hAnsi="GHEA Grapalat" w:cs="Sylfaen"/>
          <w:sz w:val="20"/>
          <w:szCs w:val="20"/>
          <w:lang w:val="af-ZA"/>
        </w:rPr>
        <w:t xml:space="preserve"> </w:t>
      </w:r>
      <w:r w:rsidRPr="00712340">
        <w:rPr>
          <w:rFonts w:ascii="GHEA Grapalat" w:hAnsi="GHEA Grapalat" w:cs="Sylfaen"/>
          <w:sz w:val="20"/>
          <w:szCs w:val="20"/>
        </w:rPr>
        <w:t>փոստին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ուղարկվելու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միջոցով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կետում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նշված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փաստաթղթերը</w:t>
      </w:r>
      <w:r w:rsidRPr="00712340">
        <w:rPr>
          <w:rFonts w:ascii="GHEA Grapalat" w:hAnsi="GHEA Grapalat" w:cs="Sylfaen"/>
          <w:sz w:val="20"/>
          <w:szCs w:val="20"/>
          <w:lang w:val="af-ZA"/>
        </w:rPr>
        <w:t xml:space="preserve"> </w:t>
      </w:r>
      <w:r w:rsidRPr="00712340">
        <w:rPr>
          <w:rFonts w:ascii="GHEA Grapalat" w:hAnsi="GHEA Grapalat" w:cs="Sylfaen"/>
          <w:sz w:val="20"/>
          <w:szCs w:val="20"/>
        </w:rPr>
        <w:t>պ</w:t>
      </w:r>
      <w:r w:rsidRPr="00712340">
        <w:rPr>
          <w:rFonts w:ascii="GHEA Grapalat" w:hAnsi="GHEA Grapalat" w:cs="Sylfaen"/>
          <w:sz w:val="20"/>
          <w:szCs w:val="20"/>
          <w:lang w:val="ru-RU"/>
        </w:rPr>
        <w:t>ատվիրատուն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ներկայացնում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պահանջ</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ստանալու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օրվանից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հաշված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երկու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աշխատանքային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ընթացքում</w:t>
      </w:r>
      <w:r w:rsidRPr="00712340">
        <w:rPr>
          <w:rFonts w:ascii="GHEA Grapalat" w:hAnsi="GHEA Grapalat" w:cs="Sylfaen"/>
          <w:sz w:val="20"/>
          <w:szCs w:val="20"/>
          <w:lang w:val="af-ZA"/>
        </w:rPr>
        <w:t>:</w:t>
      </w:r>
    </w:p>
    <w:bookmarkEnd w:id="9"/>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lastRenderedPageBreak/>
        <w:t>12.</w:t>
      </w:r>
      <w:r w:rsidR="007A2E3D" w:rsidRPr="00712340">
        <w:rPr>
          <w:rFonts w:ascii="GHEA Grapalat" w:hAnsi="GHEA Grapalat" w:cs="Sylfaen"/>
          <w:sz w:val="20"/>
          <w:szCs w:val="20"/>
          <w:lang w:val="af-ZA"/>
        </w:rPr>
        <w:t>11</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վերաբերյալ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կայացվում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այնպիսի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ընթացակարգով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համաձայն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 պ</w:t>
      </w:r>
      <w:r w:rsidRPr="00712340">
        <w:rPr>
          <w:rFonts w:ascii="GHEA Grapalat" w:hAnsi="GHEA Grapalat" w:cs="Sylfaen"/>
          <w:sz w:val="20"/>
          <w:szCs w:val="20"/>
          <w:lang w:val="ru-RU"/>
        </w:rPr>
        <w:t>ատվիրատուն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ներգրավված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բոլոր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կողմերն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իրավունք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ունենան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w:t>
      </w:r>
      <w:r w:rsidRPr="00712340">
        <w:rPr>
          <w:rFonts w:ascii="GHEA Grapalat" w:hAnsi="GHEA Grapalat" w:cs="Sylfaen"/>
          <w:sz w:val="20"/>
          <w:szCs w:val="20"/>
          <w:lang w:val="af-ZA"/>
        </w:rPr>
        <w:t xml:space="preserve"> լինելու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նպատակով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հրավիրված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նիստերին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իրենց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տեսակետները։</w:t>
      </w:r>
    </w:p>
    <w:p w:rsidR="007A2E3D" w:rsidRPr="00712340" w:rsidRDefault="00996C19" w:rsidP="007A2E3D">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12.1</w:t>
      </w:r>
      <w:r w:rsidR="007A2E3D" w:rsidRPr="00712340">
        <w:rPr>
          <w:rFonts w:ascii="GHEA Grapalat" w:hAnsi="GHEA Grapalat" w:cs="Sylfaen"/>
          <w:sz w:val="20"/>
          <w:szCs w:val="20"/>
          <w:lang w:val="af-ZA"/>
        </w:rPr>
        <w:t>2</w:t>
      </w:r>
      <w:r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Բողոքի</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քննությունն</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իրականացվում</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և</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որոշումը</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կայացվում</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է</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բողոքը</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վարույթն</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ընդունվելու</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օրվանից</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ոչ</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ուշ</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քան</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քսան</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օրացուցային</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օրվա</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ընթացքում</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Նշված</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ժամկետը</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կարող</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է</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երկարաձգվել</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մեկ</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անգամ՝</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մինչև</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տասն</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օր</w:t>
      </w:r>
      <w:r w:rsidR="007A2E3D" w:rsidRPr="00712340">
        <w:rPr>
          <w:rFonts w:ascii="GHEA Grapalat" w:hAnsi="GHEA Grapalat" w:cs="Sylfaen"/>
          <w:sz w:val="20"/>
          <w:szCs w:val="20"/>
        </w:rPr>
        <w:t>ա</w:t>
      </w:r>
      <w:r w:rsidR="007A2E3D" w:rsidRPr="00712340">
        <w:rPr>
          <w:rFonts w:ascii="GHEA Grapalat" w:hAnsi="GHEA Grapalat" w:cs="Sylfaen"/>
          <w:sz w:val="20"/>
          <w:szCs w:val="20"/>
          <w:lang w:val="ru-RU"/>
        </w:rPr>
        <w:t>ցուցային</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օրով՝</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rPr>
        <w:t>գնումների</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rPr>
        <w:t>հետ</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rPr>
        <w:t>կապված</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rPr>
        <w:t>բողոքներ</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rPr>
        <w:t>քննող</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rPr>
        <w:t>ա</w:t>
      </w:r>
      <w:r w:rsidR="007A2E3D" w:rsidRPr="00712340">
        <w:rPr>
          <w:rFonts w:ascii="GHEA Grapalat" w:hAnsi="GHEA Grapalat" w:cs="Sylfaen"/>
          <w:sz w:val="20"/>
          <w:szCs w:val="20"/>
          <w:lang w:val="ru-RU"/>
        </w:rPr>
        <w:t>նձի</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պատճառաբանված</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միջանկյալ</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որոշմամբ</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Ընդ</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որում</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միջանկյալ</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որոշումը</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կայացնելու</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օրը</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rPr>
        <w:t>գնումների</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rPr>
        <w:t>հետ</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rPr>
        <w:t>կապված</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rPr>
        <w:t>բողոքներ</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rPr>
        <w:t>քննող</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rPr>
        <w:t>ա</w:t>
      </w:r>
      <w:r w:rsidR="007A2E3D" w:rsidRPr="00712340">
        <w:rPr>
          <w:rFonts w:ascii="GHEA Grapalat" w:hAnsi="GHEA Grapalat" w:cs="Sylfaen"/>
          <w:sz w:val="20"/>
          <w:szCs w:val="20"/>
          <w:lang w:val="ru-RU"/>
        </w:rPr>
        <w:t>նձն</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ապահովում</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է</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դրա</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մասին</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համապատասխան</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հայտարարության</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հրապարակումը</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տեղեկագրում</w:t>
      </w:r>
      <w:r w:rsidR="007A2E3D" w:rsidRPr="00712340">
        <w:rPr>
          <w:rFonts w:ascii="GHEA Grapalat" w:hAnsi="GHEA Grapalat" w:cs="Sylfaen"/>
          <w:sz w:val="20"/>
          <w:szCs w:val="20"/>
          <w:lang w:val="af-ZA"/>
        </w:rPr>
        <w:t>:</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իրավապարտադիր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կարող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փոփոխվել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վերացվել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թվում՝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մասնակի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միայն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դատարանի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կողմից</w:t>
      </w:r>
      <w:r w:rsidRPr="00712340">
        <w:rPr>
          <w:rFonts w:ascii="GHEA Grapalat" w:hAnsi="GHEA Grapalat" w:cs="Sylfaen"/>
          <w:sz w:val="20"/>
          <w:szCs w:val="20"/>
          <w:lang w:val="af-ZA"/>
        </w:rPr>
        <w:t>:</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12.1</w:t>
      </w:r>
      <w:r w:rsidR="007A2E3D" w:rsidRPr="00712340">
        <w:rPr>
          <w:rFonts w:ascii="GHEA Grapalat" w:hAnsi="GHEA Grapalat" w:cs="Sylfaen"/>
          <w:sz w:val="20"/>
          <w:szCs w:val="20"/>
          <w:lang w:val="af-ZA"/>
        </w:rPr>
        <w:t>3</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w:t>
      </w:r>
    </w:p>
    <w:p w:rsidR="00996C19" w:rsidRPr="00712340" w:rsidRDefault="00996C19" w:rsidP="00996C19">
      <w:pPr>
        <w:ind w:firstLine="720"/>
        <w:jc w:val="both"/>
        <w:rPr>
          <w:rFonts w:ascii="GHEA Grapalat" w:hAnsi="GHEA Grapalat" w:cs="Sylfaen"/>
          <w:sz w:val="20"/>
          <w:szCs w:val="20"/>
          <w:lang w:val="af-ZA"/>
        </w:rPr>
      </w:pPr>
      <w:r w:rsidRPr="00712340">
        <w:rPr>
          <w:rFonts w:ascii="GHEA Grapalat" w:hAnsi="GHEA Grapalat" w:cs="Sylfaen"/>
          <w:sz w:val="20"/>
          <w:szCs w:val="20"/>
          <w:lang w:val="af-ZA"/>
        </w:rPr>
        <w:t xml:space="preserve">1) </w:t>
      </w:r>
      <w:r w:rsidRPr="00712340">
        <w:rPr>
          <w:rFonts w:ascii="GHEA Grapalat" w:hAnsi="GHEA Grapalat" w:cs="Sylfaen"/>
          <w:sz w:val="20"/>
          <w:szCs w:val="20"/>
        </w:rPr>
        <w:t>իրավունք</w:t>
      </w:r>
      <w:r w:rsidRPr="00712340">
        <w:rPr>
          <w:rFonts w:ascii="GHEA Grapalat" w:hAnsi="GHEA Grapalat" w:cs="Sylfaen"/>
          <w:sz w:val="20"/>
          <w:szCs w:val="20"/>
          <w:lang w:val="af-ZA"/>
        </w:rPr>
        <w:t xml:space="preserve"> </w:t>
      </w:r>
      <w:r w:rsidRPr="00712340">
        <w:rPr>
          <w:rFonts w:ascii="GHEA Grapalat" w:hAnsi="GHEA Grapalat" w:cs="Sylfaen"/>
          <w:sz w:val="20"/>
          <w:szCs w:val="20"/>
        </w:rPr>
        <w:t>ունի</w:t>
      </w:r>
      <w:r w:rsidRPr="00712340" w:rsidDel="00B90C4B">
        <w:rPr>
          <w:rFonts w:ascii="GHEA Grapalat" w:hAnsi="GHEA Grapalat" w:cs="Sylfaen"/>
          <w:sz w:val="20"/>
          <w:szCs w:val="20"/>
          <w:lang w:val="af-ZA"/>
        </w:rPr>
        <w:t xml:space="preserve"> </w:t>
      </w:r>
      <w:r w:rsidRPr="00712340">
        <w:rPr>
          <w:rFonts w:ascii="GHEA Grapalat" w:hAnsi="GHEA Grapalat" w:cs="Sylfaen"/>
          <w:sz w:val="20"/>
          <w:szCs w:val="20"/>
        </w:rPr>
        <w:t>պատվիրատուի</w:t>
      </w:r>
      <w:r w:rsidRPr="00712340">
        <w:rPr>
          <w:rFonts w:ascii="GHEA Grapalat" w:hAnsi="GHEA Grapalat" w:cs="Sylfaen"/>
          <w:sz w:val="20"/>
          <w:szCs w:val="20"/>
          <w:lang w:val="af-ZA"/>
        </w:rPr>
        <w:t xml:space="preserve"> </w:t>
      </w:r>
      <w:r w:rsidRPr="00712340">
        <w:rPr>
          <w:rFonts w:ascii="GHEA Grapalat" w:hAnsi="GHEA Grapalat" w:cs="Sylfaen"/>
          <w:sz w:val="20"/>
          <w:szCs w:val="20"/>
        </w:rPr>
        <w:t>և</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հանձնաժողովի</w:t>
      </w:r>
      <w:r w:rsidRPr="00712340">
        <w:rPr>
          <w:rFonts w:ascii="GHEA Grapalat" w:hAnsi="GHEA Grapalat" w:cs="Sylfaen"/>
          <w:sz w:val="20"/>
          <w:szCs w:val="20"/>
          <w:lang w:val="af-ZA"/>
        </w:rPr>
        <w:t xml:space="preserve"> </w:t>
      </w:r>
      <w:r w:rsidRPr="00712340">
        <w:rPr>
          <w:rFonts w:ascii="GHEA Grapalat" w:hAnsi="GHEA Grapalat" w:cs="Sylfaen"/>
          <w:sz w:val="20"/>
          <w:szCs w:val="20"/>
        </w:rPr>
        <w:t>գործողությունների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rPr>
        <w:t>անգործության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rPr>
        <w:t>վերաբերյալ</w:t>
      </w:r>
      <w:r w:rsidRPr="00712340">
        <w:rPr>
          <w:rFonts w:ascii="GHEA Grapalat" w:hAnsi="GHEA Grapalat" w:cs="Sylfaen"/>
          <w:sz w:val="20"/>
          <w:szCs w:val="20"/>
          <w:lang w:val="af-ZA"/>
        </w:rPr>
        <w:t xml:space="preserve"> </w:t>
      </w:r>
      <w:r w:rsidRPr="00712340">
        <w:rPr>
          <w:rFonts w:ascii="GHEA Grapalat" w:hAnsi="GHEA Grapalat" w:cs="Sylfaen"/>
          <w:sz w:val="20"/>
          <w:szCs w:val="20"/>
        </w:rPr>
        <w:t>ընդունելու</w:t>
      </w:r>
      <w:r w:rsidRPr="00712340">
        <w:rPr>
          <w:rFonts w:ascii="GHEA Grapalat" w:hAnsi="GHEA Grapalat" w:cs="Sylfaen"/>
          <w:sz w:val="20"/>
          <w:szCs w:val="20"/>
          <w:lang w:val="af-ZA"/>
        </w:rPr>
        <w:t xml:space="preserve"> </w:t>
      </w:r>
      <w:r w:rsidRPr="00712340">
        <w:rPr>
          <w:rFonts w:ascii="GHEA Grapalat" w:hAnsi="GHEA Grapalat" w:cs="Sylfaen"/>
          <w:sz w:val="20"/>
          <w:szCs w:val="20"/>
        </w:rPr>
        <w:t>հետևյալ</w:t>
      </w:r>
      <w:r w:rsidRPr="00712340">
        <w:rPr>
          <w:rFonts w:ascii="GHEA Grapalat" w:hAnsi="GHEA Grapalat" w:cs="Sylfaen"/>
          <w:sz w:val="20"/>
          <w:szCs w:val="20"/>
          <w:lang w:val="af-ZA"/>
        </w:rPr>
        <w:t xml:space="preserve"> </w:t>
      </w:r>
      <w:r w:rsidRPr="00712340">
        <w:rPr>
          <w:rFonts w:ascii="GHEA Grapalat" w:hAnsi="GHEA Grapalat" w:cs="Sylfaen"/>
          <w:sz w:val="20"/>
          <w:szCs w:val="20"/>
        </w:rPr>
        <w:t>որոշումները</w:t>
      </w:r>
      <w:r w:rsidRPr="00712340">
        <w:rPr>
          <w:rFonts w:ascii="GHEA Grapalat" w:hAnsi="GHEA Grapalat" w:cs="Sylfaen"/>
          <w:sz w:val="20"/>
          <w:szCs w:val="20"/>
          <w:lang w:val="af-ZA"/>
        </w:rPr>
        <w:t>.</w:t>
      </w:r>
    </w:p>
    <w:p w:rsidR="00996C19" w:rsidRPr="00712340" w:rsidRDefault="00996C19" w:rsidP="00996C19">
      <w:pPr>
        <w:ind w:firstLine="720"/>
        <w:jc w:val="both"/>
        <w:rPr>
          <w:rFonts w:ascii="GHEA Grapalat" w:hAnsi="GHEA Grapalat" w:cs="Sylfaen"/>
          <w:sz w:val="20"/>
          <w:szCs w:val="20"/>
          <w:lang w:val="af-ZA"/>
        </w:rPr>
      </w:pPr>
      <w:r w:rsidRPr="00712340">
        <w:rPr>
          <w:rFonts w:ascii="GHEA Grapalat" w:hAnsi="GHEA Grapalat" w:cs="Sylfaen"/>
          <w:sz w:val="20"/>
          <w:szCs w:val="20"/>
        </w:rPr>
        <w:t>ա</w:t>
      </w:r>
      <w:r w:rsidRPr="00712340">
        <w:rPr>
          <w:rFonts w:ascii="GHEA Grapalat" w:hAnsi="GHEA Grapalat" w:cs="Sylfaen"/>
          <w:sz w:val="20"/>
          <w:szCs w:val="20"/>
          <w:lang w:val="af-ZA"/>
        </w:rPr>
        <w:t xml:space="preserve">. </w:t>
      </w:r>
      <w:r w:rsidRPr="00712340">
        <w:rPr>
          <w:rFonts w:ascii="GHEA Grapalat" w:hAnsi="GHEA Grapalat" w:cs="Sylfaen"/>
          <w:sz w:val="20"/>
          <w:szCs w:val="20"/>
        </w:rPr>
        <w:t>արգելելու</w:t>
      </w:r>
      <w:r w:rsidRPr="00712340">
        <w:rPr>
          <w:rFonts w:ascii="GHEA Grapalat" w:hAnsi="GHEA Grapalat" w:cs="Sylfaen"/>
          <w:sz w:val="20"/>
          <w:szCs w:val="20"/>
          <w:lang w:val="af-ZA"/>
        </w:rPr>
        <w:t xml:space="preserve"> </w:t>
      </w:r>
      <w:r w:rsidRPr="00712340">
        <w:rPr>
          <w:rFonts w:ascii="GHEA Grapalat" w:hAnsi="GHEA Grapalat" w:cs="Sylfaen"/>
          <w:sz w:val="20"/>
          <w:szCs w:val="20"/>
        </w:rPr>
        <w:t>կատարել</w:t>
      </w:r>
      <w:r w:rsidRPr="00712340">
        <w:rPr>
          <w:rFonts w:ascii="GHEA Grapalat" w:hAnsi="GHEA Grapalat" w:cs="Sylfaen"/>
          <w:sz w:val="20"/>
          <w:szCs w:val="20"/>
          <w:lang w:val="af-ZA"/>
        </w:rPr>
        <w:t xml:space="preserve"> </w:t>
      </w:r>
      <w:r w:rsidRPr="00712340">
        <w:rPr>
          <w:rFonts w:ascii="GHEA Grapalat" w:hAnsi="GHEA Grapalat" w:cs="Sylfaen"/>
          <w:sz w:val="20"/>
          <w:szCs w:val="20"/>
        </w:rPr>
        <w:t>որոշակի</w:t>
      </w:r>
      <w:r w:rsidRPr="00712340">
        <w:rPr>
          <w:rFonts w:ascii="GHEA Grapalat" w:hAnsi="GHEA Grapalat" w:cs="Sylfaen"/>
          <w:sz w:val="20"/>
          <w:szCs w:val="20"/>
          <w:lang w:val="af-ZA"/>
        </w:rPr>
        <w:t xml:space="preserve"> </w:t>
      </w:r>
      <w:r w:rsidRPr="00712340">
        <w:rPr>
          <w:rFonts w:ascii="GHEA Grapalat" w:hAnsi="GHEA Grapalat" w:cs="Sylfaen"/>
          <w:sz w:val="20"/>
          <w:szCs w:val="20"/>
        </w:rPr>
        <w:t>գործողություններ</w:t>
      </w:r>
      <w:r w:rsidRPr="00712340">
        <w:rPr>
          <w:rFonts w:ascii="GHEA Grapalat" w:hAnsi="GHEA Grapalat" w:cs="Sylfaen"/>
          <w:sz w:val="20"/>
          <w:szCs w:val="20"/>
          <w:lang w:val="af-ZA"/>
        </w:rPr>
        <w:t xml:space="preserve"> </w:t>
      </w:r>
      <w:r w:rsidRPr="00712340">
        <w:rPr>
          <w:rFonts w:ascii="GHEA Grapalat" w:hAnsi="GHEA Grapalat" w:cs="Sylfaen"/>
          <w:sz w:val="20"/>
          <w:szCs w:val="20"/>
        </w:rPr>
        <w:t>և</w:t>
      </w:r>
      <w:r w:rsidRPr="00712340">
        <w:rPr>
          <w:rFonts w:ascii="GHEA Grapalat" w:hAnsi="GHEA Grapalat" w:cs="Sylfaen"/>
          <w:sz w:val="20"/>
          <w:szCs w:val="20"/>
          <w:lang w:val="af-ZA"/>
        </w:rPr>
        <w:t xml:space="preserve"> </w:t>
      </w:r>
      <w:r w:rsidRPr="00712340">
        <w:rPr>
          <w:rFonts w:ascii="GHEA Grapalat" w:hAnsi="GHEA Grapalat" w:cs="Sylfaen"/>
          <w:sz w:val="20"/>
          <w:szCs w:val="20"/>
        </w:rPr>
        <w:t>ընդունել</w:t>
      </w:r>
      <w:r w:rsidRPr="00712340">
        <w:rPr>
          <w:rFonts w:ascii="GHEA Grapalat" w:hAnsi="GHEA Grapalat" w:cs="Sylfaen"/>
          <w:sz w:val="20"/>
          <w:szCs w:val="20"/>
          <w:lang w:val="af-ZA"/>
        </w:rPr>
        <w:t xml:space="preserve"> </w:t>
      </w:r>
      <w:r w:rsidRPr="00712340">
        <w:rPr>
          <w:rFonts w:ascii="GHEA Grapalat" w:hAnsi="GHEA Grapalat" w:cs="Sylfaen"/>
          <w:sz w:val="20"/>
          <w:szCs w:val="20"/>
        </w:rPr>
        <w:t>որոշումներ</w:t>
      </w:r>
      <w:r w:rsidRPr="00712340">
        <w:rPr>
          <w:rFonts w:ascii="GHEA Grapalat" w:hAnsi="GHEA Grapalat" w:cs="Sylfaen"/>
          <w:sz w:val="20"/>
          <w:szCs w:val="20"/>
          <w:lang w:val="af-ZA"/>
        </w:rPr>
        <w:t>,</w:t>
      </w:r>
    </w:p>
    <w:p w:rsidR="00996C19" w:rsidRPr="00712340" w:rsidRDefault="00996C19" w:rsidP="00996C19">
      <w:pPr>
        <w:ind w:firstLine="720"/>
        <w:jc w:val="both"/>
        <w:rPr>
          <w:rFonts w:ascii="GHEA Grapalat" w:hAnsi="GHEA Grapalat" w:cs="Sylfaen"/>
          <w:sz w:val="20"/>
          <w:szCs w:val="20"/>
          <w:lang w:val="af-ZA"/>
        </w:rPr>
      </w:pPr>
      <w:r w:rsidRPr="00712340">
        <w:rPr>
          <w:rFonts w:ascii="GHEA Grapalat" w:hAnsi="GHEA Grapalat" w:cs="Sylfaen"/>
          <w:sz w:val="20"/>
          <w:szCs w:val="20"/>
        </w:rPr>
        <w:t>բ</w:t>
      </w:r>
      <w:r w:rsidRPr="00712340">
        <w:rPr>
          <w:rFonts w:ascii="GHEA Grapalat" w:hAnsi="GHEA Grapalat" w:cs="Sylfaen"/>
          <w:sz w:val="20"/>
          <w:szCs w:val="20"/>
          <w:lang w:val="af-ZA"/>
        </w:rPr>
        <w:t xml:space="preserve">. </w:t>
      </w:r>
      <w:r w:rsidRPr="00712340">
        <w:rPr>
          <w:rFonts w:ascii="GHEA Grapalat" w:hAnsi="GHEA Grapalat" w:cs="Sylfaen"/>
          <w:sz w:val="20"/>
          <w:szCs w:val="20"/>
        </w:rPr>
        <w:t>պարտավորեցնելու</w:t>
      </w:r>
      <w:r w:rsidRPr="00712340">
        <w:rPr>
          <w:rFonts w:ascii="GHEA Grapalat" w:hAnsi="GHEA Grapalat" w:cs="Sylfaen"/>
          <w:sz w:val="20"/>
          <w:szCs w:val="20"/>
          <w:lang w:val="af-ZA"/>
        </w:rPr>
        <w:t xml:space="preserve"> </w:t>
      </w:r>
      <w:r w:rsidRPr="00712340">
        <w:rPr>
          <w:rFonts w:ascii="GHEA Grapalat" w:hAnsi="GHEA Grapalat" w:cs="Sylfaen"/>
          <w:sz w:val="20"/>
          <w:szCs w:val="20"/>
        </w:rPr>
        <w:t>ընդունել</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համապատասխան</w:t>
      </w:r>
      <w:r w:rsidRPr="00712340">
        <w:rPr>
          <w:rFonts w:ascii="GHEA Grapalat" w:hAnsi="GHEA Grapalat" w:cs="Sylfaen"/>
          <w:sz w:val="20"/>
          <w:szCs w:val="20"/>
          <w:lang w:val="af-ZA"/>
        </w:rPr>
        <w:t xml:space="preserve"> </w:t>
      </w:r>
      <w:r w:rsidRPr="00712340">
        <w:rPr>
          <w:rFonts w:ascii="GHEA Grapalat" w:hAnsi="GHEA Grapalat" w:cs="Sylfaen"/>
          <w:sz w:val="20"/>
          <w:szCs w:val="20"/>
        </w:rPr>
        <w:t>որոշումներ</w:t>
      </w:r>
      <w:r w:rsidRPr="00712340">
        <w:rPr>
          <w:rFonts w:ascii="GHEA Grapalat" w:hAnsi="GHEA Grapalat" w:cs="Sylfaen"/>
          <w:sz w:val="20"/>
          <w:szCs w:val="20"/>
          <w:lang w:val="af-ZA"/>
        </w:rPr>
        <w:t xml:space="preserve">, </w:t>
      </w:r>
      <w:r w:rsidRPr="00712340">
        <w:rPr>
          <w:rFonts w:ascii="GHEA Grapalat" w:hAnsi="GHEA Grapalat" w:cs="Sylfaen"/>
          <w:sz w:val="20"/>
          <w:szCs w:val="20"/>
        </w:rPr>
        <w:t>ներառյալ՝</w:t>
      </w:r>
      <w:r w:rsidRPr="00712340">
        <w:rPr>
          <w:rFonts w:ascii="GHEA Grapalat" w:hAnsi="GHEA Grapalat" w:cs="Sylfaen"/>
          <w:sz w:val="20"/>
          <w:szCs w:val="20"/>
          <w:lang w:val="af-ZA"/>
        </w:rPr>
        <w:t xml:space="preserve"> </w:t>
      </w:r>
      <w:r w:rsidRPr="00712340">
        <w:rPr>
          <w:rFonts w:ascii="GHEA Grapalat" w:hAnsi="GHEA Grapalat" w:cs="Sylfaen"/>
          <w:sz w:val="20"/>
          <w:szCs w:val="20"/>
        </w:rPr>
        <w:t>չկայացած</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հայտարարելու</w:t>
      </w:r>
      <w:r w:rsidRPr="00712340">
        <w:rPr>
          <w:rFonts w:ascii="GHEA Grapalat" w:hAnsi="GHEA Grapalat" w:cs="Sylfaen"/>
          <w:sz w:val="20"/>
          <w:szCs w:val="20"/>
          <w:lang w:val="af-ZA"/>
        </w:rPr>
        <w:t xml:space="preserve"> </w:t>
      </w:r>
      <w:r w:rsidRPr="00712340">
        <w:rPr>
          <w:rFonts w:ascii="GHEA Grapalat" w:hAnsi="GHEA Grapalat" w:cs="Sylfaen"/>
          <w:sz w:val="20"/>
          <w:szCs w:val="20"/>
        </w:rPr>
        <w:t>գնման</w:t>
      </w:r>
      <w:r w:rsidRPr="00712340">
        <w:rPr>
          <w:rFonts w:ascii="GHEA Grapalat" w:hAnsi="GHEA Grapalat" w:cs="Sylfaen"/>
          <w:sz w:val="20"/>
          <w:szCs w:val="20"/>
          <w:lang w:val="af-ZA"/>
        </w:rPr>
        <w:t xml:space="preserve"> </w:t>
      </w:r>
      <w:r w:rsidRPr="00712340">
        <w:rPr>
          <w:rFonts w:ascii="GHEA Grapalat" w:hAnsi="GHEA Grapalat" w:cs="Sylfaen"/>
          <w:sz w:val="20"/>
          <w:szCs w:val="20"/>
        </w:rPr>
        <w:t>ընթացակարգը</w:t>
      </w:r>
      <w:r w:rsidRPr="00712340">
        <w:rPr>
          <w:rFonts w:ascii="GHEA Grapalat" w:hAnsi="GHEA Grapalat" w:cs="Sylfaen"/>
          <w:sz w:val="20"/>
          <w:szCs w:val="20"/>
          <w:lang w:val="af-ZA"/>
        </w:rPr>
        <w:t xml:space="preserve">, </w:t>
      </w:r>
      <w:r w:rsidRPr="00712340">
        <w:rPr>
          <w:rFonts w:ascii="GHEA Grapalat" w:hAnsi="GHEA Grapalat" w:cs="Sylfaen"/>
          <w:sz w:val="20"/>
          <w:szCs w:val="20"/>
        </w:rPr>
        <w:t>բացառությամբ</w:t>
      </w:r>
      <w:r w:rsidRPr="00712340">
        <w:rPr>
          <w:rFonts w:ascii="GHEA Grapalat" w:hAnsi="GHEA Grapalat" w:cs="Sylfaen"/>
          <w:sz w:val="20"/>
          <w:szCs w:val="20"/>
          <w:lang w:val="af-ZA"/>
        </w:rPr>
        <w:t xml:space="preserve"> </w:t>
      </w:r>
      <w:r w:rsidRPr="00712340">
        <w:rPr>
          <w:rFonts w:ascii="GHEA Grapalat" w:hAnsi="GHEA Grapalat" w:cs="Sylfaen"/>
          <w:sz w:val="20"/>
          <w:szCs w:val="20"/>
        </w:rPr>
        <w:t>պայմանագիրը</w:t>
      </w:r>
      <w:r w:rsidRPr="00712340">
        <w:rPr>
          <w:rFonts w:ascii="GHEA Grapalat" w:hAnsi="GHEA Grapalat" w:cs="Sylfaen"/>
          <w:sz w:val="20"/>
          <w:szCs w:val="20"/>
          <w:lang w:val="af-ZA"/>
        </w:rPr>
        <w:t xml:space="preserve"> </w:t>
      </w:r>
      <w:r w:rsidRPr="00712340">
        <w:rPr>
          <w:rFonts w:ascii="GHEA Grapalat" w:hAnsi="GHEA Grapalat" w:cs="Sylfaen"/>
          <w:sz w:val="20"/>
          <w:szCs w:val="20"/>
        </w:rPr>
        <w:t>անվավեր</w:t>
      </w:r>
      <w:r w:rsidRPr="00712340">
        <w:rPr>
          <w:rFonts w:ascii="GHEA Grapalat" w:hAnsi="GHEA Grapalat" w:cs="Sylfaen"/>
          <w:sz w:val="20"/>
          <w:szCs w:val="20"/>
          <w:lang w:val="af-ZA"/>
        </w:rPr>
        <w:t xml:space="preserve"> </w:t>
      </w:r>
      <w:r w:rsidRPr="00712340">
        <w:rPr>
          <w:rFonts w:ascii="GHEA Grapalat" w:hAnsi="GHEA Grapalat" w:cs="Sylfaen"/>
          <w:sz w:val="20"/>
          <w:szCs w:val="20"/>
        </w:rPr>
        <w:t>ճանաչելու</w:t>
      </w:r>
      <w:r w:rsidRPr="00712340">
        <w:rPr>
          <w:rFonts w:ascii="GHEA Grapalat" w:hAnsi="GHEA Grapalat" w:cs="Sylfaen"/>
          <w:sz w:val="20"/>
          <w:szCs w:val="20"/>
          <w:lang w:val="af-ZA"/>
        </w:rPr>
        <w:t xml:space="preserve"> </w:t>
      </w:r>
      <w:r w:rsidRPr="00712340">
        <w:rPr>
          <w:rFonts w:ascii="GHEA Grapalat" w:hAnsi="GHEA Grapalat" w:cs="Sylfaen"/>
          <w:sz w:val="20"/>
          <w:szCs w:val="20"/>
        </w:rPr>
        <w:t>մասին</w:t>
      </w:r>
      <w:r w:rsidRPr="00712340">
        <w:rPr>
          <w:rFonts w:ascii="GHEA Grapalat" w:hAnsi="GHEA Grapalat" w:cs="Sylfaen"/>
          <w:sz w:val="20"/>
          <w:szCs w:val="20"/>
          <w:lang w:val="af-ZA"/>
        </w:rPr>
        <w:t xml:space="preserve"> </w:t>
      </w:r>
      <w:r w:rsidRPr="00712340">
        <w:rPr>
          <w:rFonts w:ascii="GHEA Grapalat" w:hAnsi="GHEA Grapalat" w:cs="Sylfaen"/>
          <w:sz w:val="20"/>
          <w:szCs w:val="20"/>
        </w:rPr>
        <w:t>որոշման</w:t>
      </w:r>
      <w:r w:rsidRPr="00712340">
        <w:rPr>
          <w:rFonts w:ascii="GHEA Grapalat" w:hAnsi="GHEA Grapalat" w:cs="Sylfaen"/>
          <w:sz w:val="20"/>
          <w:szCs w:val="20"/>
          <w:lang w:val="af-ZA"/>
        </w:rPr>
        <w:t>.</w:t>
      </w:r>
    </w:p>
    <w:p w:rsidR="00996C19" w:rsidRPr="00712340" w:rsidRDefault="00996C19" w:rsidP="00996C19">
      <w:pPr>
        <w:ind w:firstLine="720"/>
        <w:jc w:val="both"/>
        <w:rPr>
          <w:rFonts w:ascii="GHEA Grapalat" w:hAnsi="GHEA Grapalat" w:cs="Sylfaen"/>
          <w:sz w:val="20"/>
          <w:szCs w:val="20"/>
          <w:lang w:val="af-ZA"/>
        </w:rPr>
      </w:pPr>
      <w:r w:rsidRPr="00712340">
        <w:rPr>
          <w:rFonts w:ascii="GHEA Grapalat" w:hAnsi="GHEA Grapalat" w:cs="Sylfaen"/>
          <w:sz w:val="20"/>
          <w:szCs w:val="20"/>
          <w:lang w:val="af-ZA"/>
        </w:rPr>
        <w:t xml:space="preserve">2) </w:t>
      </w:r>
      <w:r w:rsidRPr="00712340">
        <w:rPr>
          <w:rFonts w:ascii="GHEA Grapalat" w:hAnsi="GHEA Grapalat" w:cs="Sylfaen"/>
          <w:sz w:val="20"/>
          <w:szCs w:val="20"/>
        </w:rPr>
        <w:t>որոշում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է</w:t>
      </w:r>
      <w:r w:rsidRPr="00712340">
        <w:rPr>
          <w:rFonts w:ascii="GHEA Grapalat" w:hAnsi="GHEA Grapalat" w:cs="Sylfaen"/>
          <w:sz w:val="20"/>
          <w:szCs w:val="20"/>
          <w:lang w:val="af-ZA"/>
        </w:rPr>
        <w:t xml:space="preserve"> </w:t>
      </w:r>
      <w:r w:rsidRPr="00712340">
        <w:rPr>
          <w:rFonts w:ascii="GHEA Grapalat" w:hAnsi="GHEA Grapalat" w:cs="Sylfaen"/>
          <w:sz w:val="20"/>
          <w:szCs w:val="20"/>
        </w:rPr>
        <w:t>կայացնում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մասնակցին</w:t>
      </w:r>
      <w:r w:rsidRPr="00712340">
        <w:rPr>
          <w:rFonts w:ascii="GHEA Grapalat" w:hAnsi="GHEA Grapalat" w:cs="Sylfaen"/>
          <w:sz w:val="20"/>
          <w:szCs w:val="20"/>
          <w:lang w:val="af-ZA"/>
        </w:rPr>
        <w:t xml:space="preserve"> </w:t>
      </w:r>
      <w:r w:rsidRPr="00712340">
        <w:rPr>
          <w:rFonts w:ascii="GHEA Grapalat" w:hAnsi="GHEA Grapalat" w:cs="Sylfaen"/>
          <w:sz w:val="20"/>
          <w:szCs w:val="20"/>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գործընթացին</w:t>
      </w:r>
      <w:r w:rsidRPr="00712340">
        <w:rPr>
          <w:rFonts w:ascii="GHEA Grapalat" w:hAnsi="GHEA Grapalat" w:cs="Sylfaen"/>
          <w:sz w:val="20"/>
          <w:szCs w:val="20"/>
          <w:lang w:val="af-ZA"/>
        </w:rPr>
        <w:t xml:space="preserve"> </w:t>
      </w:r>
      <w:r w:rsidRPr="00712340">
        <w:rPr>
          <w:rFonts w:ascii="GHEA Grapalat" w:hAnsi="GHEA Grapalat" w:cs="Sylfaen"/>
          <w:sz w:val="20"/>
          <w:szCs w:val="20"/>
        </w:rPr>
        <w:t>մասնակցելու</w:t>
      </w:r>
      <w:r w:rsidRPr="00712340">
        <w:rPr>
          <w:rFonts w:ascii="GHEA Grapalat" w:hAnsi="GHEA Grapalat" w:cs="Sylfaen"/>
          <w:sz w:val="20"/>
          <w:szCs w:val="20"/>
          <w:lang w:val="af-ZA"/>
        </w:rPr>
        <w:t xml:space="preserve"> </w:t>
      </w:r>
      <w:r w:rsidRPr="00712340">
        <w:rPr>
          <w:rFonts w:ascii="GHEA Grapalat" w:hAnsi="GHEA Grapalat" w:cs="Sylfaen"/>
          <w:sz w:val="20"/>
          <w:szCs w:val="20"/>
        </w:rPr>
        <w:t>իրավունք</w:t>
      </w:r>
      <w:r w:rsidRPr="00712340">
        <w:rPr>
          <w:rFonts w:ascii="GHEA Grapalat" w:hAnsi="GHEA Grapalat" w:cs="Sylfaen"/>
          <w:sz w:val="20"/>
          <w:szCs w:val="20"/>
          <w:lang w:val="af-ZA"/>
        </w:rPr>
        <w:t xml:space="preserve"> </w:t>
      </w:r>
      <w:r w:rsidRPr="00712340">
        <w:rPr>
          <w:rFonts w:ascii="GHEA Grapalat" w:hAnsi="GHEA Grapalat" w:cs="Sylfaen"/>
          <w:sz w:val="20"/>
          <w:szCs w:val="20"/>
        </w:rPr>
        <w:t>չունեցող</w:t>
      </w:r>
      <w:r w:rsidRPr="00712340">
        <w:rPr>
          <w:rFonts w:ascii="GHEA Grapalat" w:hAnsi="GHEA Grapalat" w:cs="Sylfaen"/>
          <w:sz w:val="20"/>
          <w:szCs w:val="20"/>
          <w:lang w:val="af-ZA"/>
        </w:rPr>
        <w:t xml:space="preserve"> </w:t>
      </w:r>
      <w:r w:rsidRPr="00712340">
        <w:rPr>
          <w:rFonts w:ascii="GHEA Grapalat" w:hAnsi="GHEA Grapalat" w:cs="Sylfaen"/>
          <w:sz w:val="20"/>
          <w:szCs w:val="20"/>
        </w:rPr>
        <w:t>մասնակիցների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ցուցակում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ներառելու</w:t>
      </w:r>
      <w:r w:rsidRPr="00712340">
        <w:rPr>
          <w:rFonts w:ascii="GHEA Grapalat" w:hAnsi="GHEA Grapalat" w:cs="Sylfaen"/>
          <w:sz w:val="20"/>
          <w:szCs w:val="20"/>
          <w:lang w:val="af-ZA"/>
        </w:rPr>
        <w:t xml:space="preserve"> </w:t>
      </w:r>
      <w:r w:rsidRPr="00712340">
        <w:rPr>
          <w:rFonts w:ascii="GHEA Grapalat" w:hAnsi="GHEA Grapalat" w:cs="Sylfaen"/>
          <w:sz w:val="20"/>
          <w:szCs w:val="20"/>
        </w:rPr>
        <w:t>մասին</w:t>
      </w:r>
      <w:r w:rsidRPr="00712340">
        <w:rPr>
          <w:rFonts w:ascii="GHEA Grapalat" w:hAnsi="GHEA Grapalat" w:cs="Sylfaen"/>
          <w:sz w:val="20"/>
          <w:szCs w:val="20"/>
          <w:lang w:val="af-ZA"/>
        </w:rPr>
        <w:t>.</w:t>
      </w:r>
    </w:p>
    <w:p w:rsidR="00996C19" w:rsidRPr="00712340" w:rsidRDefault="00996C19" w:rsidP="00996C19">
      <w:pPr>
        <w:ind w:firstLine="720"/>
        <w:jc w:val="both"/>
        <w:rPr>
          <w:rFonts w:ascii="GHEA Grapalat" w:hAnsi="GHEA Grapalat" w:cs="Sylfaen"/>
          <w:sz w:val="20"/>
          <w:szCs w:val="20"/>
          <w:lang w:val="af-ZA"/>
        </w:rPr>
      </w:pPr>
      <w:r w:rsidRPr="00712340">
        <w:rPr>
          <w:rFonts w:ascii="GHEA Grapalat" w:hAnsi="GHEA Grapalat" w:cs="Sylfaen"/>
          <w:sz w:val="20"/>
          <w:szCs w:val="20"/>
          <w:lang w:val="af-ZA"/>
        </w:rPr>
        <w:t xml:space="preserve">3) </w:t>
      </w:r>
      <w:r w:rsidRPr="00712340">
        <w:rPr>
          <w:rFonts w:ascii="GHEA Grapalat" w:hAnsi="GHEA Grapalat" w:cs="Sylfaen"/>
          <w:sz w:val="20"/>
          <w:szCs w:val="20"/>
        </w:rPr>
        <w:t>հաշվառում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է</w:t>
      </w:r>
      <w:r w:rsidRPr="00712340">
        <w:rPr>
          <w:rFonts w:ascii="GHEA Grapalat" w:hAnsi="GHEA Grapalat" w:cs="Sylfaen"/>
          <w:sz w:val="20"/>
          <w:szCs w:val="20"/>
          <w:lang w:val="af-ZA"/>
        </w:rPr>
        <w:t xml:space="preserve"> </w:t>
      </w:r>
      <w:r w:rsidRPr="00712340">
        <w:rPr>
          <w:rFonts w:ascii="GHEA Grapalat" w:hAnsi="GHEA Grapalat" w:cs="Sylfaen"/>
          <w:sz w:val="20"/>
          <w:szCs w:val="20"/>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rPr>
        <w:t>կողմից</w:t>
      </w:r>
      <w:r w:rsidRPr="00712340">
        <w:rPr>
          <w:rFonts w:ascii="GHEA Grapalat" w:hAnsi="GHEA Grapalat" w:cs="Sylfaen"/>
          <w:sz w:val="20"/>
          <w:szCs w:val="20"/>
          <w:lang w:val="af-ZA"/>
        </w:rPr>
        <w:t xml:space="preserve"> </w:t>
      </w:r>
      <w:r w:rsidRPr="00712340">
        <w:rPr>
          <w:rFonts w:ascii="GHEA Grapalat" w:hAnsi="GHEA Grapalat" w:cs="Sylfaen"/>
          <w:sz w:val="20"/>
          <w:szCs w:val="20"/>
        </w:rPr>
        <w:t>ընդունված</w:t>
      </w:r>
      <w:r w:rsidRPr="00712340">
        <w:rPr>
          <w:rFonts w:ascii="GHEA Grapalat" w:hAnsi="GHEA Grapalat" w:cs="Sylfaen"/>
          <w:sz w:val="20"/>
          <w:szCs w:val="20"/>
          <w:lang w:val="af-ZA"/>
        </w:rPr>
        <w:t xml:space="preserve"> </w:t>
      </w:r>
      <w:r w:rsidRPr="00712340">
        <w:rPr>
          <w:rFonts w:ascii="GHEA Grapalat" w:hAnsi="GHEA Grapalat" w:cs="Sylfaen"/>
          <w:sz w:val="20"/>
          <w:szCs w:val="20"/>
        </w:rPr>
        <w:t>որոշումները</w:t>
      </w:r>
      <w:r w:rsidRPr="00712340">
        <w:rPr>
          <w:rFonts w:ascii="GHEA Grapalat" w:hAnsi="GHEA Grapalat" w:cs="Sylfaen"/>
          <w:sz w:val="20"/>
          <w:szCs w:val="20"/>
          <w:lang w:val="af-ZA"/>
        </w:rPr>
        <w:t xml:space="preserve"> </w:t>
      </w:r>
      <w:r w:rsidRPr="00712340">
        <w:rPr>
          <w:rFonts w:ascii="GHEA Grapalat" w:hAnsi="GHEA Grapalat" w:cs="Sylfaen"/>
          <w:sz w:val="20"/>
          <w:szCs w:val="20"/>
        </w:rPr>
        <w:t>և</w:t>
      </w:r>
      <w:r w:rsidRPr="00712340">
        <w:rPr>
          <w:rFonts w:ascii="GHEA Grapalat" w:hAnsi="GHEA Grapalat" w:cs="Sylfaen"/>
          <w:sz w:val="20"/>
          <w:szCs w:val="20"/>
          <w:lang w:val="af-ZA"/>
        </w:rPr>
        <w:t xml:space="preserve"> </w:t>
      </w:r>
      <w:r w:rsidRPr="00712340">
        <w:rPr>
          <w:rFonts w:ascii="GHEA Grapalat" w:hAnsi="GHEA Grapalat" w:cs="Sylfaen"/>
          <w:sz w:val="20"/>
          <w:szCs w:val="20"/>
        </w:rPr>
        <w:t>դրանց</w:t>
      </w:r>
      <w:r w:rsidRPr="00712340">
        <w:rPr>
          <w:rFonts w:ascii="GHEA Grapalat" w:hAnsi="GHEA Grapalat" w:cs="Sylfaen"/>
          <w:sz w:val="20"/>
          <w:szCs w:val="20"/>
          <w:lang w:val="af-ZA"/>
        </w:rPr>
        <w:t xml:space="preserve"> </w:t>
      </w:r>
      <w:r w:rsidRPr="00712340">
        <w:rPr>
          <w:rFonts w:ascii="GHEA Grapalat" w:hAnsi="GHEA Grapalat" w:cs="Sylfaen"/>
          <w:sz w:val="20"/>
          <w:szCs w:val="20"/>
        </w:rPr>
        <w:t>կատարման</w:t>
      </w:r>
      <w:r w:rsidRPr="00712340">
        <w:rPr>
          <w:rFonts w:ascii="GHEA Grapalat" w:hAnsi="GHEA Grapalat" w:cs="Sylfaen"/>
          <w:sz w:val="20"/>
          <w:szCs w:val="20"/>
          <w:lang w:val="af-ZA"/>
        </w:rPr>
        <w:t xml:space="preserve"> </w:t>
      </w:r>
      <w:r w:rsidRPr="00712340">
        <w:rPr>
          <w:rFonts w:ascii="GHEA Grapalat" w:hAnsi="GHEA Grapalat" w:cs="Sylfaen"/>
          <w:sz w:val="20"/>
          <w:szCs w:val="20"/>
        </w:rPr>
        <w:t>նկատմամբ</w:t>
      </w:r>
      <w:r w:rsidRPr="00712340">
        <w:rPr>
          <w:rFonts w:ascii="GHEA Grapalat" w:hAnsi="GHEA Grapalat" w:cs="Sylfaen"/>
          <w:sz w:val="20"/>
          <w:szCs w:val="20"/>
          <w:lang w:val="af-ZA"/>
        </w:rPr>
        <w:t xml:space="preserve"> </w:t>
      </w:r>
      <w:r w:rsidRPr="00712340">
        <w:rPr>
          <w:rFonts w:ascii="GHEA Grapalat" w:hAnsi="GHEA Grapalat" w:cs="Sylfaen"/>
          <w:sz w:val="20"/>
          <w:szCs w:val="20"/>
        </w:rPr>
        <w:t>իրականացնում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է</w:t>
      </w:r>
      <w:r w:rsidRPr="00712340">
        <w:rPr>
          <w:rFonts w:ascii="GHEA Grapalat" w:hAnsi="GHEA Grapalat" w:cs="Sylfaen"/>
          <w:sz w:val="20"/>
          <w:szCs w:val="20"/>
          <w:lang w:val="af-ZA"/>
        </w:rPr>
        <w:t xml:space="preserve"> </w:t>
      </w:r>
      <w:r w:rsidRPr="00712340">
        <w:rPr>
          <w:rFonts w:ascii="GHEA Grapalat" w:hAnsi="GHEA Grapalat" w:cs="Sylfaen"/>
          <w:sz w:val="20"/>
          <w:szCs w:val="20"/>
        </w:rPr>
        <w:t>հսկողություն</w:t>
      </w:r>
      <w:r w:rsidRPr="00712340">
        <w:rPr>
          <w:rFonts w:ascii="GHEA Grapalat" w:hAnsi="GHEA Grapalat" w:cs="Sylfaen"/>
          <w:sz w:val="20"/>
          <w:szCs w:val="20"/>
          <w:lang w:val="af-ZA"/>
        </w:rPr>
        <w:t>:</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12.1</w:t>
      </w:r>
      <w:r w:rsidR="007A2E3D" w:rsidRPr="00712340">
        <w:rPr>
          <w:rFonts w:ascii="GHEA Grapalat" w:hAnsi="GHEA Grapalat" w:cs="Sylfaen"/>
          <w:sz w:val="20"/>
          <w:szCs w:val="20"/>
          <w:lang w:val="af-ZA"/>
        </w:rPr>
        <w:t>4</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կողմից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բավարարվելու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դեպքում</w:t>
      </w:r>
      <w:r w:rsidRPr="00712340">
        <w:rPr>
          <w:rFonts w:ascii="GHEA Grapalat" w:hAnsi="GHEA Grapalat" w:cs="Sylfaen"/>
          <w:sz w:val="20"/>
          <w:szCs w:val="20"/>
          <w:lang w:val="af-ZA"/>
        </w:rPr>
        <w:t xml:space="preserve"> պ</w:t>
      </w:r>
      <w:r w:rsidRPr="00712340">
        <w:rPr>
          <w:rFonts w:ascii="GHEA Grapalat" w:hAnsi="GHEA Grapalat" w:cs="Sylfaen"/>
          <w:sz w:val="20"/>
          <w:szCs w:val="20"/>
          <w:lang w:val="ru-RU"/>
        </w:rPr>
        <w:t>ատվիրատուն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պատասխանատվություն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պատճառված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սահմանված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կարգով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հիմնավորված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վնասի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հատուցման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համար։</w:t>
      </w:r>
    </w:p>
    <w:p w:rsidR="00714C96" w:rsidRPr="00712340" w:rsidRDefault="00996C19" w:rsidP="00714C96">
      <w:pPr>
        <w:pStyle w:val="NormalWeb"/>
        <w:shd w:val="clear" w:color="auto" w:fill="FFFFFF"/>
        <w:spacing w:before="0" w:beforeAutospacing="0" w:after="0" w:afterAutospacing="0"/>
        <w:ind w:firstLine="567"/>
        <w:jc w:val="both"/>
        <w:rPr>
          <w:rFonts w:ascii="Arial Unicode" w:hAnsi="Arial Unicode"/>
          <w:color w:val="000000"/>
          <w:sz w:val="21"/>
          <w:szCs w:val="21"/>
          <w:lang w:val="af-ZA"/>
        </w:rPr>
      </w:pPr>
      <w:r w:rsidRPr="00712340">
        <w:rPr>
          <w:rFonts w:ascii="GHEA Grapalat" w:hAnsi="GHEA Grapalat" w:cs="Sylfaen"/>
          <w:sz w:val="20"/>
          <w:szCs w:val="20"/>
          <w:lang w:val="af-ZA"/>
        </w:rPr>
        <w:t>12.1</w:t>
      </w:r>
      <w:r w:rsidR="007A2E3D" w:rsidRPr="00712340">
        <w:rPr>
          <w:rFonts w:ascii="GHEA Grapalat" w:hAnsi="GHEA Grapalat" w:cs="Sylfaen"/>
          <w:sz w:val="20"/>
          <w:szCs w:val="20"/>
          <w:lang w:val="af-ZA"/>
        </w:rPr>
        <w:t>5</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քննությունը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բաց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հանրության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համար</w:t>
      </w:r>
      <w:r w:rsidR="00714C96" w:rsidRPr="00712340">
        <w:rPr>
          <w:rFonts w:ascii="GHEA Grapalat" w:hAnsi="GHEA Grapalat" w:cs="Sylfaen"/>
          <w:sz w:val="20"/>
          <w:szCs w:val="20"/>
          <w:lang w:val="af-ZA"/>
        </w:rPr>
        <w:t xml:space="preserve">: </w:t>
      </w:r>
      <w:bookmarkStart w:id="10" w:name="_Hlk9265079"/>
      <w:r w:rsidR="00714C96" w:rsidRPr="00712340">
        <w:rPr>
          <w:rFonts w:ascii="GHEA Grapalat" w:hAnsi="GHEA Grapalat" w:cs="Sylfaen"/>
          <w:sz w:val="20"/>
          <w:szCs w:val="20"/>
          <w:lang w:val="ru-RU"/>
        </w:rPr>
        <w:t>Բողոքի</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քննությունն</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իրականացվում</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է</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նիստերի</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միջոցով</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Նիստերը</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ձայնագրվում</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են</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և</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բողոքի</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վերաբերյալ</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կայացված</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որոշման</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հետ</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մեկտեղ</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հրապարակվում</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են</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տեղեկագրում</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Ձայնագրման</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անհնարինության</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դեպքում</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նիստերը</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սղագրվում</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Նիստերը</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առցանց</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հեռարձակվում</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են</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նաև</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համացանցում</w:t>
      </w:r>
      <w:r w:rsidR="00714C96" w:rsidRPr="00712340">
        <w:rPr>
          <w:rFonts w:ascii="GHEA Grapalat" w:hAnsi="GHEA Grapalat" w:cs="Sylfaen"/>
          <w:sz w:val="20"/>
          <w:szCs w:val="20"/>
          <w:lang w:val="af-ZA"/>
        </w:rPr>
        <w:t>:</w:t>
      </w:r>
    </w:p>
    <w:bookmarkEnd w:id="10"/>
    <w:p w:rsidR="00996C19" w:rsidRPr="00712340" w:rsidRDefault="00714C96" w:rsidP="00996C19">
      <w:pPr>
        <w:ind w:firstLine="567"/>
        <w:jc w:val="both"/>
        <w:rPr>
          <w:rFonts w:ascii="GHEA Grapalat" w:hAnsi="GHEA Grapalat" w:cs="Sylfaen"/>
          <w:sz w:val="20"/>
          <w:szCs w:val="20"/>
          <w:lang w:val="af-ZA"/>
        </w:rPr>
      </w:pPr>
      <w:r w:rsidRPr="00712340" w:rsidDel="00714C96">
        <w:rPr>
          <w:rFonts w:ascii="GHEA Grapalat" w:hAnsi="GHEA Grapalat" w:cs="Sylfaen"/>
          <w:sz w:val="20"/>
          <w:szCs w:val="20"/>
          <w:lang w:val="af-ZA"/>
        </w:rPr>
        <w:t xml:space="preserve"> </w:t>
      </w:r>
      <w:r w:rsidR="00996C19" w:rsidRPr="00712340">
        <w:rPr>
          <w:rFonts w:ascii="GHEA Grapalat" w:hAnsi="GHEA Grapalat" w:cs="Sylfaen"/>
          <w:sz w:val="20"/>
          <w:szCs w:val="20"/>
          <w:lang w:val="af-ZA"/>
        </w:rPr>
        <w:t>12.1</w:t>
      </w:r>
      <w:r w:rsidRPr="00712340">
        <w:rPr>
          <w:rFonts w:ascii="GHEA Grapalat" w:hAnsi="GHEA Grapalat" w:cs="Sylfaen"/>
          <w:sz w:val="20"/>
          <w:szCs w:val="20"/>
          <w:lang w:val="af-ZA"/>
        </w:rPr>
        <w:t>6</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Յուրաքանչյուր</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անձ</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որի</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շահերը</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խախտվել</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են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կամ</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կարող</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են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խախտվել</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բողոքարկման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հիմք</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ծառայած</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գործողությունների</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արդյունքում</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իրավունք</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ունի</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մասնակցելու</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բողոքարկման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ընթացակարգին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մինչև</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բողոքի</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վերաբերյալ</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որոշում</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ընդունելու</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ժամկետը</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գնումների</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հետ</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կապված</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բողոքներ</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քննող</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անձին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ներկայացնելով</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համանման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բողոք։</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Օրենքի</w:t>
      </w:r>
      <w:r w:rsidR="00996C19" w:rsidRPr="00712340">
        <w:rPr>
          <w:rFonts w:ascii="GHEA Grapalat" w:hAnsi="GHEA Grapalat" w:cs="Sylfaen"/>
          <w:sz w:val="20"/>
          <w:szCs w:val="20"/>
          <w:lang w:val="af-ZA"/>
        </w:rPr>
        <w:t xml:space="preserve"> 50-</w:t>
      </w:r>
      <w:r w:rsidR="00996C19" w:rsidRPr="00712340">
        <w:rPr>
          <w:rFonts w:ascii="GHEA Grapalat" w:hAnsi="GHEA Grapalat" w:cs="Sylfaen"/>
          <w:sz w:val="20"/>
          <w:szCs w:val="20"/>
          <w:lang w:val="ru-RU"/>
        </w:rPr>
        <w:t>րդ</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հոդվածի</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համաձայն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բողոքարկման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ընթացակարգին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չմասնակցած</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անձը</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զրկվում</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է</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գնումների</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հետ</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կապված</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բողոքներ</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քննող</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անձին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համանման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բողոք</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ներկայացնելու</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իրավունքից։</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12.1</w:t>
      </w:r>
      <w:r w:rsidR="00714C96" w:rsidRPr="00712340">
        <w:rPr>
          <w:rFonts w:ascii="GHEA Grapalat" w:hAnsi="GHEA Grapalat" w:cs="Sylfaen"/>
          <w:sz w:val="20"/>
          <w:szCs w:val="20"/>
          <w:lang w:val="af-ZA"/>
        </w:rPr>
        <w:t>7</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կայացնելու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օրվան</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հաջորդող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երկու</w:t>
      </w:r>
      <w:r w:rsidRPr="00712340">
        <w:rPr>
          <w:rFonts w:ascii="GHEA Grapalat" w:hAnsi="GHEA Grapalat" w:cs="Sylfaen"/>
          <w:sz w:val="20"/>
          <w:szCs w:val="20"/>
          <w:lang w:val="af-ZA"/>
        </w:rPr>
        <w:t xml:space="preserve"> </w:t>
      </w:r>
      <w:r w:rsidRPr="00712340">
        <w:rPr>
          <w:rFonts w:ascii="GHEA Grapalat" w:hAnsi="GHEA Grapalat" w:cs="Sylfaen"/>
          <w:sz w:val="20"/>
          <w:szCs w:val="20"/>
        </w:rPr>
        <w:t>աշխատանքային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ընթացքում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որոշումը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հրապարակում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տեղեկագրում` նշելով հրապարակման ամսաթիվը</w:t>
      </w:r>
      <w:r w:rsidRPr="00712340">
        <w:rPr>
          <w:rFonts w:ascii="GHEA Grapalat" w:hAnsi="GHEA Grapalat" w:cs="Sylfaen"/>
          <w:sz w:val="20"/>
          <w:szCs w:val="20"/>
          <w:lang w:val="ru-RU"/>
        </w:rPr>
        <w:t>։</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ուժի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մեջ</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մտնում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տեղե</w:t>
      </w:r>
      <w:r w:rsidRPr="00712340">
        <w:rPr>
          <w:rFonts w:ascii="GHEA Grapalat" w:hAnsi="GHEA Grapalat" w:cs="Sylfaen"/>
          <w:sz w:val="20"/>
          <w:szCs w:val="20"/>
        </w:rPr>
        <w:t>կ</w:t>
      </w:r>
      <w:r w:rsidRPr="00712340">
        <w:rPr>
          <w:rFonts w:ascii="GHEA Grapalat" w:hAnsi="GHEA Grapalat" w:cs="Sylfaen"/>
          <w:sz w:val="20"/>
          <w:szCs w:val="20"/>
          <w:lang w:val="ru-RU"/>
        </w:rPr>
        <w:t>ագրում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հրապարակելուն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հաջորդող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օրը</w:t>
      </w:r>
      <w:r w:rsidRPr="00712340">
        <w:rPr>
          <w:rFonts w:ascii="GHEA Grapalat" w:hAnsi="GHEA Grapalat" w:cs="Sylfaen"/>
          <w:sz w:val="20"/>
          <w:szCs w:val="20"/>
          <w:lang w:val="af-ZA"/>
        </w:rPr>
        <w:t>:</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12.1</w:t>
      </w:r>
      <w:r w:rsidR="00714C96" w:rsidRPr="00712340">
        <w:rPr>
          <w:rFonts w:ascii="GHEA Grapalat" w:hAnsi="GHEA Grapalat" w:cs="Sylfaen"/>
          <w:sz w:val="20"/>
          <w:szCs w:val="20"/>
          <w:lang w:val="af-ZA"/>
        </w:rPr>
        <w:t>8</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Յուրաքանչյուր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շահագրգռված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կոնկրետ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գործարքի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կնքման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հարցում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վնասներ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կրել</w:t>
      </w:r>
      <w:r w:rsidRPr="00712340">
        <w:rPr>
          <w:rFonts w:ascii="GHEA Grapalat" w:hAnsi="GHEA Grapalat" w:cs="Sylfaen"/>
          <w:sz w:val="20"/>
          <w:szCs w:val="20"/>
          <w:lang w:val="af-ZA"/>
        </w:rPr>
        <w:t xml:space="preserve"> </w:t>
      </w:r>
      <w:r w:rsidRPr="00712340">
        <w:rPr>
          <w:rFonts w:ascii="GHEA Grapalat" w:hAnsi="GHEA Grapalat" w:cs="Sylfaen"/>
          <w:sz w:val="20"/>
          <w:szCs w:val="20"/>
        </w:rPr>
        <w:t>պ</w:t>
      </w:r>
      <w:r w:rsidRPr="00712340">
        <w:rPr>
          <w:rFonts w:ascii="GHEA Grapalat" w:hAnsi="GHEA Grapalat" w:cs="Sylfaen"/>
          <w:sz w:val="20"/>
          <w:szCs w:val="20"/>
          <w:lang w:val="ru-RU"/>
        </w:rPr>
        <w:t>ատվիրատուի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հանձնաժողովի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կատարած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գործողության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անգործության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հետևանքով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իրավունք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ունի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դատական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կարգով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պահանջելու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վնասների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փոխհատուցում։</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12.1</w:t>
      </w:r>
      <w:r w:rsidR="00714C96" w:rsidRPr="00712340">
        <w:rPr>
          <w:rFonts w:ascii="GHEA Grapalat" w:hAnsi="GHEA Grapalat" w:cs="Sylfaen"/>
          <w:sz w:val="20"/>
          <w:szCs w:val="20"/>
          <w:lang w:val="af-ZA"/>
        </w:rPr>
        <w:t>9</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Pr="00712340">
        <w:rPr>
          <w:rFonts w:ascii="GHEA Mariam" w:hAnsi="GHEA Mariam" w:cs="Sylfaen"/>
          <w:sz w:val="20"/>
          <w:szCs w:val="20"/>
          <w:lang w:val="af-ZA"/>
        </w:rPr>
        <w:t xml:space="preserve"> </w:t>
      </w:r>
      <w:r w:rsidRPr="00712340">
        <w:rPr>
          <w:rFonts w:ascii="GHEA Grapalat" w:hAnsi="GHEA Grapalat" w:cs="Sylfaen"/>
          <w:sz w:val="20"/>
          <w:szCs w:val="20"/>
          <w:lang w:val="ru-RU"/>
        </w:rPr>
        <w:t>ներկայացված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ինքնաբերաբար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կասեցնում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գործընթացը</w:t>
      </w:r>
      <w:r w:rsidRPr="00712340">
        <w:rPr>
          <w:rFonts w:ascii="GHEA Grapalat" w:hAnsi="GHEA Grapalat" w:cs="Sylfaen"/>
          <w:sz w:val="20"/>
          <w:szCs w:val="20"/>
          <w:lang w:val="af-ZA"/>
        </w:rPr>
        <w:t xml:space="preserve">` </w:t>
      </w:r>
      <w:r w:rsidRPr="00712340">
        <w:rPr>
          <w:rFonts w:ascii="GHEA Grapalat" w:hAnsi="GHEA Grapalat" w:cs="Sylfaen"/>
          <w:sz w:val="20"/>
          <w:szCs w:val="20"/>
        </w:rPr>
        <w:t>Օ</w:t>
      </w:r>
      <w:r w:rsidRPr="00712340">
        <w:rPr>
          <w:rFonts w:ascii="GHEA Grapalat" w:hAnsi="GHEA Grapalat" w:cs="Sylfaen"/>
          <w:sz w:val="20"/>
          <w:szCs w:val="20"/>
          <w:lang w:val="ru-RU"/>
        </w:rPr>
        <w:t>րենքի</w:t>
      </w:r>
      <w:r w:rsidRPr="00712340">
        <w:rPr>
          <w:rFonts w:ascii="GHEA Grapalat" w:hAnsi="GHEA Grapalat" w:cs="Sylfaen"/>
          <w:sz w:val="20"/>
          <w:szCs w:val="20"/>
          <w:lang w:val="af-ZA"/>
        </w:rPr>
        <w:t xml:space="preserve"> 50-</w:t>
      </w:r>
      <w:r w:rsidRPr="00712340">
        <w:rPr>
          <w:rFonts w:ascii="GHEA Grapalat" w:hAnsi="GHEA Grapalat" w:cs="Sylfaen"/>
          <w:sz w:val="20"/>
          <w:szCs w:val="20"/>
          <w:lang w:val="ru-RU"/>
        </w:rPr>
        <w:t>րդ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հոդվածի</w:t>
      </w:r>
      <w:r w:rsidRPr="00712340">
        <w:rPr>
          <w:rFonts w:ascii="GHEA Grapalat" w:hAnsi="GHEA Grapalat" w:cs="Sylfaen"/>
          <w:sz w:val="20"/>
          <w:szCs w:val="20"/>
          <w:lang w:val="af-ZA"/>
        </w:rPr>
        <w:t xml:space="preserve"> 9-</w:t>
      </w:r>
      <w:r w:rsidRPr="00712340">
        <w:rPr>
          <w:rFonts w:ascii="GHEA Grapalat" w:hAnsi="GHEA Grapalat" w:cs="Sylfaen"/>
          <w:sz w:val="20"/>
          <w:szCs w:val="20"/>
          <w:lang w:val="ru-RU"/>
        </w:rPr>
        <w:t>րդ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մասով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նախատեսված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հայտարարությունը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հրապարակվելու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օրվանից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մինչև</w:t>
      </w:r>
      <w:r w:rsidRPr="00712340">
        <w:rPr>
          <w:rFonts w:ascii="GHEA Grapalat" w:hAnsi="GHEA Grapalat" w:cs="Sylfaen"/>
          <w:sz w:val="20"/>
          <w:szCs w:val="20"/>
          <w:lang w:val="af-ZA"/>
        </w:rPr>
        <w:t xml:space="preserve"> </w:t>
      </w:r>
      <w:r w:rsidRPr="00712340">
        <w:rPr>
          <w:rFonts w:ascii="GHEA Grapalat" w:hAnsi="GHEA Grapalat" w:cs="Sylfaen"/>
          <w:sz w:val="20"/>
          <w:szCs w:val="20"/>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rPr>
        <w:t>քննության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rPr>
        <w:t>արդյունքներով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ընդունված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ուժի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մեջ</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մտնելու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օրը</w:t>
      </w:r>
      <w:r w:rsidRPr="00712340">
        <w:rPr>
          <w:rFonts w:ascii="GHEA Grapalat" w:hAnsi="GHEA Grapalat" w:cs="Sylfaen"/>
          <w:sz w:val="20"/>
          <w:szCs w:val="20"/>
          <w:lang w:val="af-ZA"/>
        </w:rPr>
        <w:t xml:space="preserve">:  </w:t>
      </w:r>
    </w:p>
    <w:p w:rsidR="00621350" w:rsidRPr="00712340" w:rsidRDefault="00621350" w:rsidP="00621350">
      <w:pPr>
        <w:ind w:firstLine="567"/>
        <w:jc w:val="both"/>
        <w:rPr>
          <w:rFonts w:ascii="GHEA Grapalat" w:hAnsi="GHEA Grapalat" w:cs="Sylfaen"/>
          <w:sz w:val="20"/>
          <w:szCs w:val="20"/>
          <w:lang w:val="af-ZA"/>
        </w:rPr>
      </w:pPr>
      <w:r w:rsidRPr="00712340">
        <w:rPr>
          <w:rFonts w:ascii="GHEA Grapalat" w:hAnsi="GHEA Grapalat" w:cs="Sylfaen"/>
          <w:sz w:val="20"/>
          <w:szCs w:val="20"/>
          <w:lang w:val="ru-RU"/>
        </w:rPr>
        <w:t>Օրենքի</w:t>
      </w:r>
      <w:r w:rsidRPr="00712340">
        <w:rPr>
          <w:rFonts w:ascii="GHEA Grapalat" w:hAnsi="GHEA Grapalat" w:cs="Sylfaen"/>
          <w:sz w:val="20"/>
          <w:szCs w:val="20"/>
          <w:lang w:val="af-ZA"/>
        </w:rPr>
        <w:t xml:space="preserve"> 51-</w:t>
      </w:r>
      <w:r w:rsidRPr="00712340">
        <w:rPr>
          <w:rFonts w:ascii="GHEA Grapalat" w:hAnsi="GHEA Grapalat" w:cs="Sylfaen"/>
          <w:sz w:val="20"/>
          <w:szCs w:val="20"/>
          <w:lang w:val="ru-RU"/>
        </w:rPr>
        <w:t>րդ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հոդվածի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համաձայն</w:t>
      </w:r>
      <w:r w:rsidRPr="00712340">
        <w:rPr>
          <w:rFonts w:ascii="GHEA Grapalat" w:hAnsi="GHEA Grapalat" w:cs="Sylfaen"/>
          <w:sz w:val="20"/>
          <w:szCs w:val="20"/>
          <w:lang w:val="af-ZA"/>
        </w:rPr>
        <w:t xml:space="preserve"> </w:t>
      </w:r>
      <w:r w:rsidRPr="00712340">
        <w:rPr>
          <w:rFonts w:ascii="GHEA Grapalat" w:hAnsi="GHEA Grapalat" w:cs="Sylfaen"/>
          <w:sz w:val="20"/>
          <w:szCs w:val="20"/>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rPr>
        <w:t>ա</w:t>
      </w:r>
      <w:r w:rsidRPr="00712340">
        <w:rPr>
          <w:rFonts w:ascii="GHEA Grapalat" w:hAnsi="GHEA Grapalat" w:cs="Sylfaen"/>
          <w:sz w:val="20"/>
          <w:szCs w:val="20"/>
          <w:lang w:val="ru-RU"/>
        </w:rPr>
        <w:t>նձը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կայացնում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գործընթացի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կասեցումը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մասին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եթե</w:t>
      </w:r>
      <w:r w:rsidRPr="00712340">
        <w:rPr>
          <w:rFonts w:ascii="GHEA Grapalat" w:hAnsi="GHEA Grapalat" w:cs="Sylfaen"/>
          <w:sz w:val="20"/>
          <w:szCs w:val="20"/>
          <w:lang w:val="af-ZA"/>
        </w:rPr>
        <w:t xml:space="preserve"> </w:t>
      </w:r>
      <w:r w:rsidRPr="00712340">
        <w:rPr>
          <w:rFonts w:ascii="GHEA Grapalat" w:hAnsi="GHEA Grapalat" w:cs="Sylfaen"/>
          <w:sz w:val="20"/>
          <w:szCs w:val="20"/>
        </w:rPr>
        <w:t>օրենքի</w:t>
      </w:r>
      <w:r w:rsidRPr="00712340">
        <w:rPr>
          <w:rFonts w:ascii="GHEA Grapalat" w:hAnsi="GHEA Grapalat" w:cs="Sylfaen"/>
          <w:sz w:val="20"/>
          <w:szCs w:val="20"/>
          <w:lang w:val="af-ZA"/>
        </w:rPr>
        <w:t xml:space="preserve"> 2-</w:t>
      </w:r>
      <w:r w:rsidRPr="00712340">
        <w:rPr>
          <w:rFonts w:ascii="GHEA Grapalat" w:hAnsi="GHEA Grapalat" w:cs="Sylfaen"/>
          <w:sz w:val="20"/>
          <w:szCs w:val="20"/>
          <w:lang w:val="ru-RU"/>
        </w:rPr>
        <w:t>րդ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հոդվածի</w:t>
      </w:r>
      <w:r w:rsidRPr="00712340">
        <w:rPr>
          <w:rFonts w:ascii="GHEA Grapalat" w:hAnsi="GHEA Grapalat" w:cs="Sylfaen"/>
          <w:sz w:val="20"/>
          <w:szCs w:val="20"/>
          <w:lang w:val="af-ZA"/>
        </w:rPr>
        <w:t xml:space="preserve"> 1-</w:t>
      </w:r>
      <w:r w:rsidRPr="00712340">
        <w:rPr>
          <w:rFonts w:ascii="GHEA Grapalat" w:hAnsi="GHEA Grapalat" w:cs="Sylfaen"/>
          <w:sz w:val="20"/>
          <w:szCs w:val="20"/>
          <w:lang w:val="ru-RU"/>
        </w:rPr>
        <w:t>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մասով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սահմանված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մարմինների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ղեկավարները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իսկ</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իրավաբանական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անձանց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դեպքում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գործադիր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մարմնի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ղեկավարը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գրավոր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հայտնում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հանրային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պաշտպանության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ազգային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անվտանգության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շահերից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ելնելով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անհրաժեշտ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շարունակել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գործընթացը</w:t>
      </w:r>
      <w:r w:rsidRPr="00712340">
        <w:rPr>
          <w:rFonts w:ascii="GHEA Grapalat" w:hAnsi="GHEA Grapalat" w:cs="Sylfaen"/>
          <w:sz w:val="20"/>
          <w:szCs w:val="20"/>
          <w:lang w:val="af-ZA"/>
        </w:rPr>
        <w:t>:</w:t>
      </w:r>
    </w:p>
    <w:p w:rsidR="00AE679C" w:rsidRPr="00712340" w:rsidRDefault="00996C19" w:rsidP="00996C19">
      <w:pPr>
        <w:ind w:firstLine="567"/>
        <w:jc w:val="both"/>
        <w:rPr>
          <w:rFonts w:ascii="GHEA Grapalat" w:hAnsi="GHEA Grapalat" w:cs="Sylfaen"/>
          <w:b/>
          <w:sz w:val="20"/>
          <w:szCs w:val="20"/>
          <w:lang w:val="es-ES"/>
        </w:rPr>
      </w:pP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որոշմամբ</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կասեցումը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կարող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հանվել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եթե</w:t>
      </w:r>
      <w:r w:rsidRPr="00712340">
        <w:rPr>
          <w:rFonts w:ascii="GHEA Grapalat" w:hAnsi="GHEA Grapalat" w:cs="Sylfaen"/>
          <w:sz w:val="20"/>
          <w:szCs w:val="20"/>
          <w:lang w:val="af-ZA"/>
        </w:rPr>
        <w:t xml:space="preserve"> </w:t>
      </w:r>
      <w:r w:rsidRPr="00712340">
        <w:rPr>
          <w:rFonts w:ascii="GHEA Grapalat" w:hAnsi="GHEA Grapalat" w:cs="Sylfaen"/>
          <w:sz w:val="20"/>
          <w:szCs w:val="20"/>
        </w:rPr>
        <w:t>պ</w:t>
      </w:r>
      <w:r w:rsidRPr="00712340">
        <w:rPr>
          <w:rFonts w:ascii="GHEA Grapalat" w:hAnsi="GHEA Grapalat" w:cs="Sylfaen"/>
          <w:sz w:val="20"/>
          <w:szCs w:val="20"/>
          <w:lang w:val="ru-RU"/>
        </w:rPr>
        <w:t>ատվիրատուի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հիմնավորումների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համաձայն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հանրային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պաշտպանության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ազգային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անվտանգության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շահերից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ելնելով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անհրաժեշտ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շարունակել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գործընթացը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rPr>
        <w:t>կետ</w:t>
      </w:r>
      <w:r w:rsidRPr="00712340">
        <w:rPr>
          <w:rFonts w:ascii="GHEA Grapalat" w:hAnsi="GHEA Grapalat" w:cs="Sylfaen"/>
          <w:sz w:val="20"/>
          <w:szCs w:val="20"/>
          <w:lang w:val="ru-RU"/>
        </w:rPr>
        <w:t>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նախատեսված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հրապարակում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տեղեկագրում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կայացնելու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հաջորդող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աշխատանքային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օրը</w:t>
      </w:r>
      <w:r w:rsidRPr="00712340">
        <w:rPr>
          <w:rFonts w:ascii="GHEA Grapalat" w:hAnsi="GHEA Grapalat" w:cs="Sylfaen"/>
          <w:sz w:val="20"/>
          <w:szCs w:val="20"/>
          <w:lang w:val="af-ZA"/>
        </w:rPr>
        <w:t>:</w:t>
      </w:r>
    </w:p>
    <w:p w:rsidR="00AE679C" w:rsidRPr="00712340" w:rsidRDefault="00AE679C" w:rsidP="00EF3662">
      <w:pPr>
        <w:ind w:firstLine="567"/>
        <w:jc w:val="center"/>
        <w:rPr>
          <w:rFonts w:ascii="GHEA Grapalat" w:hAnsi="GHEA Grapalat" w:cs="Sylfaen"/>
          <w:b/>
          <w:szCs w:val="22"/>
          <w:lang w:val="es-ES"/>
        </w:rPr>
      </w:pPr>
    </w:p>
    <w:p w:rsidR="00E74BF6" w:rsidRPr="00712340" w:rsidRDefault="00E74BF6" w:rsidP="00EF3662">
      <w:pPr>
        <w:ind w:firstLine="567"/>
        <w:jc w:val="center"/>
        <w:rPr>
          <w:rFonts w:ascii="GHEA Grapalat" w:hAnsi="GHEA Grapalat" w:cs="Sylfaen"/>
          <w:b/>
          <w:szCs w:val="22"/>
          <w:lang w:val="es-ES"/>
        </w:rPr>
      </w:pPr>
    </w:p>
    <w:p w:rsidR="00096865" w:rsidRPr="00712340" w:rsidRDefault="00703C74" w:rsidP="00EF3662">
      <w:pPr>
        <w:ind w:firstLine="567"/>
        <w:jc w:val="center"/>
        <w:rPr>
          <w:rFonts w:ascii="GHEA Grapalat" w:hAnsi="GHEA Grapalat"/>
          <w:b/>
          <w:szCs w:val="22"/>
          <w:lang w:val="af-ZA"/>
        </w:rPr>
      </w:pPr>
      <w:r w:rsidRPr="00712340">
        <w:rPr>
          <w:rFonts w:ascii="GHEA Grapalat" w:hAnsi="GHEA Grapalat" w:cs="Sylfaen"/>
          <w:b/>
          <w:szCs w:val="22"/>
          <w:lang w:val="es-ES"/>
        </w:rPr>
        <w:br w:type="page"/>
      </w:r>
      <w:r w:rsidR="00096865" w:rsidRPr="00712340">
        <w:rPr>
          <w:rFonts w:ascii="GHEA Grapalat" w:hAnsi="GHEA Grapalat" w:cs="Sylfaen"/>
          <w:b/>
          <w:szCs w:val="22"/>
          <w:lang w:val="es-ES"/>
        </w:rPr>
        <w:lastRenderedPageBreak/>
        <w:t>ՄԱՍ</w:t>
      </w:r>
      <w:r w:rsidR="00096865" w:rsidRPr="00712340">
        <w:rPr>
          <w:rFonts w:ascii="GHEA Grapalat" w:hAnsi="GHEA Grapalat"/>
          <w:b/>
          <w:szCs w:val="22"/>
          <w:lang w:val="af-ZA"/>
        </w:rPr>
        <w:t xml:space="preserve">  II</w:t>
      </w:r>
    </w:p>
    <w:p w:rsidR="00096865" w:rsidRPr="00712340" w:rsidRDefault="00096865" w:rsidP="00EF3662">
      <w:pPr>
        <w:pStyle w:val="BodyText"/>
        <w:ind w:right="-7"/>
        <w:jc w:val="center"/>
        <w:rPr>
          <w:rFonts w:ascii="GHEA Grapalat" w:hAnsi="GHEA Grapalat"/>
          <w:b/>
          <w:szCs w:val="22"/>
          <w:lang w:val="af-ZA"/>
        </w:rPr>
      </w:pPr>
      <w:r w:rsidRPr="00712340">
        <w:rPr>
          <w:rFonts w:ascii="GHEA Grapalat" w:hAnsi="GHEA Grapalat" w:cs="Sylfaen"/>
          <w:b/>
          <w:szCs w:val="22"/>
          <w:lang w:val="es-ES"/>
        </w:rPr>
        <w:t>Հ</w:t>
      </w:r>
      <w:r w:rsidRPr="00712340">
        <w:rPr>
          <w:rFonts w:ascii="GHEA Grapalat" w:hAnsi="GHEA Grapalat"/>
          <w:b/>
          <w:szCs w:val="22"/>
          <w:lang w:val="af-ZA"/>
        </w:rPr>
        <w:t xml:space="preserve"> </w:t>
      </w:r>
      <w:r w:rsidRPr="00712340">
        <w:rPr>
          <w:rFonts w:ascii="GHEA Grapalat" w:hAnsi="GHEA Grapalat" w:cs="Sylfaen"/>
          <w:b/>
          <w:szCs w:val="22"/>
          <w:lang w:val="es-ES"/>
        </w:rPr>
        <w:t>Ր</w:t>
      </w:r>
      <w:r w:rsidRPr="00712340">
        <w:rPr>
          <w:rFonts w:ascii="GHEA Grapalat" w:hAnsi="GHEA Grapalat"/>
          <w:b/>
          <w:szCs w:val="22"/>
          <w:lang w:val="af-ZA"/>
        </w:rPr>
        <w:t xml:space="preserve"> </w:t>
      </w:r>
      <w:r w:rsidRPr="00712340">
        <w:rPr>
          <w:rFonts w:ascii="GHEA Grapalat" w:hAnsi="GHEA Grapalat" w:cs="Sylfaen"/>
          <w:b/>
          <w:szCs w:val="22"/>
          <w:lang w:val="es-ES"/>
        </w:rPr>
        <w:t>Ա</w:t>
      </w:r>
      <w:r w:rsidRPr="00712340">
        <w:rPr>
          <w:rFonts w:ascii="GHEA Grapalat" w:hAnsi="GHEA Grapalat"/>
          <w:b/>
          <w:szCs w:val="22"/>
          <w:lang w:val="af-ZA"/>
        </w:rPr>
        <w:t xml:space="preserve"> </w:t>
      </w:r>
      <w:r w:rsidRPr="00712340">
        <w:rPr>
          <w:rFonts w:ascii="GHEA Grapalat" w:hAnsi="GHEA Grapalat" w:cs="Sylfaen"/>
          <w:b/>
          <w:szCs w:val="22"/>
          <w:lang w:val="es-ES"/>
        </w:rPr>
        <w:t>Հ</w:t>
      </w:r>
      <w:r w:rsidRPr="00712340">
        <w:rPr>
          <w:rFonts w:ascii="GHEA Grapalat" w:hAnsi="GHEA Grapalat"/>
          <w:b/>
          <w:szCs w:val="22"/>
          <w:lang w:val="af-ZA"/>
        </w:rPr>
        <w:t xml:space="preserve"> </w:t>
      </w:r>
      <w:r w:rsidRPr="00712340">
        <w:rPr>
          <w:rFonts w:ascii="GHEA Grapalat" w:hAnsi="GHEA Grapalat" w:cs="Sylfaen"/>
          <w:b/>
          <w:szCs w:val="22"/>
          <w:lang w:val="es-ES"/>
        </w:rPr>
        <w:t>Ա</w:t>
      </w:r>
      <w:r w:rsidRPr="00712340">
        <w:rPr>
          <w:rFonts w:ascii="GHEA Grapalat" w:hAnsi="GHEA Grapalat"/>
          <w:b/>
          <w:szCs w:val="22"/>
          <w:lang w:val="af-ZA"/>
        </w:rPr>
        <w:t xml:space="preserve"> </w:t>
      </w:r>
      <w:r w:rsidRPr="00712340">
        <w:rPr>
          <w:rFonts w:ascii="GHEA Grapalat" w:hAnsi="GHEA Grapalat" w:cs="Sylfaen"/>
          <w:b/>
          <w:szCs w:val="22"/>
          <w:lang w:val="es-ES"/>
        </w:rPr>
        <w:t>Ն</w:t>
      </w:r>
      <w:r w:rsidRPr="00712340">
        <w:rPr>
          <w:rFonts w:ascii="GHEA Grapalat" w:hAnsi="GHEA Grapalat"/>
          <w:b/>
          <w:szCs w:val="22"/>
          <w:lang w:val="af-ZA"/>
        </w:rPr>
        <w:t xml:space="preserve"> </w:t>
      </w:r>
      <w:r w:rsidRPr="00712340">
        <w:rPr>
          <w:rFonts w:ascii="GHEA Grapalat" w:hAnsi="GHEA Grapalat" w:cs="Sylfaen"/>
          <w:b/>
          <w:szCs w:val="22"/>
          <w:lang w:val="es-ES"/>
        </w:rPr>
        <w:t>Գ</w:t>
      </w:r>
    </w:p>
    <w:p w:rsidR="00096865" w:rsidRPr="00712340" w:rsidRDefault="008F3054" w:rsidP="00EF3662">
      <w:pPr>
        <w:pStyle w:val="BodyText"/>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712340">
        <w:rPr>
          <w:rFonts w:ascii="GHEA Grapalat" w:hAnsi="GHEA Grapalat"/>
          <w:b/>
          <w:szCs w:val="22"/>
          <w:lang w:val="af-ZA"/>
        </w:rPr>
        <w:t xml:space="preserve">   </w:t>
      </w:r>
      <w:r w:rsidR="00096865" w:rsidRPr="00712340">
        <w:rPr>
          <w:rFonts w:ascii="GHEA Grapalat" w:hAnsi="GHEA Grapalat" w:cs="Sylfaen"/>
          <w:b/>
          <w:szCs w:val="22"/>
          <w:lang w:val="es-ES"/>
        </w:rPr>
        <w:t>Հ</w:t>
      </w:r>
      <w:r w:rsidR="00096865" w:rsidRPr="00712340">
        <w:rPr>
          <w:rFonts w:ascii="GHEA Grapalat" w:hAnsi="GHEA Grapalat"/>
          <w:b/>
          <w:szCs w:val="22"/>
          <w:lang w:val="af-ZA"/>
        </w:rPr>
        <w:t xml:space="preserve"> </w:t>
      </w:r>
      <w:r w:rsidR="00096865" w:rsidRPr="00712340">
        <w:rPr>
          <w:rFonts w:ascii="GHEA Grapalat" w:hAnsi="GHEA Grapalat" w:cs="Sylfaen"/>
          <w:b/>
          <w:szCs w:val="22"/>
          <w:lang w:val="es-ES"/>
        </w:rPr>
        <w:t>Ա</w:t>
      </w:r>
      <w:r w:rsidR="00096865" w:rsidRPr="00712340">
        <w:rPr>
          <w:rFonts w:ascii="GHEA Grapalat" w:hAnsi="GHEA Grapalat"/>
          <w:b/>
          <w:szCs w:val="22"/>
          <w:lang w:val="af-ZA"/>
        </w:rPr>
        <w:t xml:space="preserve"> </w:t>
      </w:r>
      <w:r w:rsidR="00096865" w:rsidRPr="00712340">
        <w:rPr>
          <w:rFonts w:ascii="GHEA Grapalat" w:hAnsi="GHEA Grapalat" w:cs="Sylfaen"/>
          <w:b/>
          <w:szCs w:val="22"/>
          <w:lang w:val="es-ES"/>
        </w:rPr>
        <w:t>Յ</w:t>
      </w:r>
      <w:r w:rsidR="00096865" w:rsidRPr="00712340">
        <w:rPr>
          <w:rFonts w:ascii="GHEA Grapalat" w:hAnsi="GHEA Grapalat"/>
          <w:b/>
          <w:szCs w:val="22"/>
          <w:lang w:val="af-ZA"/>
        </w:rPr>
        <w:t xml:space="preserve"> </w:t>
      </w:r>
      <w:r w:rsidR="00096865" w:rsidRPr="00712340">
        <w:rPr>
          <w:rFonts w:ascii="GHEA Grapalat" w:hAnsi="GHEA Grapalat" w:cs="Sylfaen"/>
          <w:b/>
          <w:szCs w:val="22"/>
          <w:lang w:val="es-ES"/>
        </w:rPr>
        <w:t>Տ</w:t>
      </w:r>
      <w:r w:rsidR="00096865" w:rsidRPr="00712340">
        <w:rPr>
          <w:rFonts w:ascii="GHEA Grapalat" w:hAnsi="GHEA Grapalat"/>
          <w:b/>
          <w:szCs w:val="22"/>
          <w:lang w:val="af-ZA"/>
        </w:rPr>
        <w:t xml:space="preserve"> </w:t>
      </w:r>
      <w:r w:rsidR="00096865" w:rsidRPr="00712340">
        <w:rPr>
          <w:rFonts w:ascii="GHEA Grapalat" w:hAnsi="GHEA Grapalat" w:cs="Sylfaen"/>
          <w:b/>
          <w:szCs w:val="22"/>
          <w:lang w:val="es-ES"/>
        </w:rPr>
        <w:t>Ը</w:t>
      </w:r>
      <w:r w:rsidR="00096865" w:rsidRPr="00712340">
        <w:rPr>
          <w:rFonts w:ascii="GHEA Grapalat" w:hAnsi="GHEA Grapalat"/>
          <w:b/>
          <w:szCs w:val="22"/>
          <w:lang w:val="af-ZA"/>
        </w:rPr>
        <w:t xml:space="preserve">   </w:t>
      </w:r>
      <w:r w:rsidR="00096865" w:rsidRPr="00712340">
        <w:rPr>
          <w:rFonts w:ascii="GHEA Grapalat" w:hAnsi="GHEA Grapalat" w:cs="Sylfaen"/>
          <w:b/>
          <w:szCs w:val="22"/>
          <w:lang w:val="es-ES"/>
        </w:rPr>
        <w:t>Պ</w:t>
      </w:r>
      <w:r w:rsidR="00096865" w:rsidRPr="00712340">
        <w:rPr>
          <w:rFonts w:ascii="GHEA Grapalat" w:hAnsi="GHEA Grapalat"/>
          <w:b/>
          <w:szCs w:val="22"/>
          <w:lang w:val="af-ZA"/>
        </w:rPr>
        <w:t xml:space="preserve"> </w:t>
      </w:r>
      <w:r w:rsidR="00096865" w:rsidRPr="00712340">
        <w:rPr>
          <w:rFonts w:ascii="GHEA Grapalat" w:hAnsi="GHEA Grapalat" w:cs="Sylfaen"/>
          <w:b/>
          <w:szCs w:val="22"/>
          <w:lang w:val="es-ES"/>
        </w:rPr>
        <w:t>Ա</w:t>
      </w:r>
      <w:r w:rsidR="00096865" w:rsidRPr="00712340">
        <w:rPr>
          <w:rFonts w:ascii="GHEA Grapalat" w:hAnsi="GHEA Grapalat"/>
          <w:b/>
          <w:szCs w:val="22"/>
          <w:lang w:val="af-ZA"/>
        </w:rPr>
        <w:t xml:space="preserve"> </w:t>
      </w:r>
      <w:r w:rsidR="00096865" w:rsidRPr="00712340">
        <w:rPr>
          <w:rFonts w:ascii="GHEA Grapalat" w:hAnsi="GHEA Grapalat" w:cs="Sylfaen"/>
          <w:b/>
          <w:szCs w:val="22"/>
          <w:lang w:val="es-ES"/>
        </w:rPr>
        <w:t>Տ</w:t>
      </w:r>
      <w:r w:rsidR="00096865" w:rsidRPr="00712340">
        <w:rPr>
          <w:rFonts w:ascii="GHEA Grapalat" w:hAnsi="GHEA Grapalat"/>
          <w:b/>
          <w:szCs w:val="22"/>
          <w:lang w:val="af-ZA"/>
        </w:rPr>
        <w:t xml:space="preserve"> </w:t>
      </w:r>
      <w:r w:rsidR="00096865" w:rsidRPr="00712340">
        <w:rPr>
          <w:rFonts w:ascii="GHEA Grapalat" w:hAnsi="GHEA Grapalat" w:cs="Sylfaen"/>
          <w:b/>
          <w:szCs w:val="22"/>
          <w:lang w:val="es-ES"/>
        </w:rPr>
        <w:t>Ր</w:t>
      </w:r>
      <w:r w:rsidR="00096865" w:rsidRPr="00712340">
        <w:rPr>
          <w:rFonts w:ascii="GHEA Grapalat" w:hAnsi="GHEA Grapalat"/>
          <w:b/>
          <w:szCs w:val="22"/>
          <w:lang w:val="af-ZA"/>
        </w:rPr>
        <w:t xml:space="preserve"> </w:t>
      </w:r>
      <w:r w:rsidR="00096865" w:rsidRPr="00712340">
        <w:rPr>
          <w:rFonts w:ascii="GHEA Grapalat" w:hAnsi="GHEA Grapalat" w:cs="Sylfaen"/>
          <w:b/>
          <w:szCs w:val="22"/>
          <w:lang w:val="es-ES"/>
        </w:rPr>
        <w:t>Ա</w:t>
      </w:r>
      <w:r w:rsidR="00096865" w:rsidRPr="00712340">
        <w:rPr>
          <w:rFonts w:ascii="GHEA Grapalat" w:hAnsi="GHEA Grapalat"/>
          <w:b/>
          <w:szCs w:val="22"/>
          <w:lang w:val="af-ZA"/>
        </w:rPr>
        <w:t xml:space="preserve"> </w:t>
      </w:r>
      <w:r w:rsidR="00096865" w:rsidRPr="00712340">
        <w:rPr>
          <w:rFonts w:ascii="GHEA Grapalat" w:hAnsi="GHEA Grapalat" w:cs="Sylfaen"/>
          <w:b/>
          <w:szCs w:val="22"/>
          <w:lang w:val="es-ES"/>
        </w:rPr>
        <w:t>Ս</w:t>
      </w:r>
      <w:r w:rsidR="00096865" w:rsidRPr="00712340">
        <w:rPr>
          <w:rFonts w:ascii="GHEA Grapalat" w:hAnsi="GHEA Grapalat"/>
          <w:b/>
          <w:szCs w:val="22"/>
          <w:lang w:val="af-ZA"/>
        </w:rPr>
        <w:t xml:space="preserve"> </w:t>
      </w:r>
      <w:r w:rsidR="00096865" w:rsidRPr="00712340">
        <w:rPr>
          <w:rFonts w:ascii="GHEA Grapalat" w:hAnsi="GHEA Grapalat" w:cs="Sylfaen"/>
          <w:b/>
          <w:szCs w:val="22"/>
          <w:lang w:val="es-ES"/>
        </w:rPr>
        <w:t>Տ</w:t>
      </w:r>
      <w:r w:rsidR="00096865" w:rsidRPr="00712340">
        <w:rPr>
          <w:rFonts w:ascii="GHEA Grapalat" w:hAnsi="GHEA Grapalat"/>
          <w:b/>
          <w:szCs w:val="22"/>
          <w:lang w:val="af-ZA"/>
        </w:rPr>
        <w:t xml:space="preserve"> </w:t>
      </w:r>
      <w:r w:rsidR="00096865" w:rsidRPr="00712340">
        <w:rPr>
          <w:rFonts w:ascii="GHEA Grapalat" w:hAnsi="GHEA Grapalat" w:cs="Sylfaen"/>
          <w:b/>
          <w:szCs w:val="22"/>
          <w:lang w:val="es-ES"/>
        </w:rPr>
        <w:t>Ե</w:t>
      </w:r>
      <w:r w:rsidR="00096865" w:rsidRPr="00712340">
        <w:rPr>
          <w:rFonts w:ascii="GHEA Grapalat" w:hAnsi="GHEA Grapalat"/>
          <w:b/>
          <w:szCs w:val="22"/>
          <w:lang w:val="af-ZA"/>
        </w:rPr>
        <w:t xml:space="preserve"> </w:t>
      </w:r>
      <w:r w:rsidR="00096865" w:rsidRPr="00712340">
        <w:rPr>
          <w:rFonts w:ascii="GHEA Grapalat" w:hAnsi="GHEA Grapalat" w:cs="Sylfaen"/>
          <w:b/>
          <w:szCs w:val="22"/>
          <w:lang w:val="es-ES"/>
        </w:rPr>
        <w:t>Լ</w:t>
      </w:r>
      <w:r w:rsidR="00096865" w:rsidRPr="00712340">
        <w:rPr>
          <w:rFonts w:ascii="GHEA Grapalat" w:hAnsi="GHEA Grapalat"/>
          <w:b/>
          <w:szCs w:val="22"/>
          <w:lang w:val="af-ZA"/>
        </w:rPr>
        <w:t xml:space="preserve"> </w:t>
      </w:r>
      <w:r w:rsidR="00096865" w:rsidRPr="00712340">
        <w:rPr>
          <w:rFonts w:ascii="GHEA Grapalat" w:hAnsi="GHEA Grapalat" w:cs="Sylfaen"/>
          <w:b/>
          <w:szCs w:val="22"/>
          <w:lang w:val="es-ES"/>
        </w:rPr>
        <w:t>ՈՒ</w:t>
      </w:r>
    </w:p>
    <w:p w:rsidR="00096865" w:rsidRPr="00712340" w:rsidRDefault="00096865" w:rsidP="00EF3662">
      <w:pPr>
        <w:ind w:firstLine="567"/>
        <w:jc w:val="center"/>
        <w:rPr>
          <w:rFonts w:ascii="GHEA Grapalat" w:hAnsi="GHEA Grapalat"/>
          <w:szCs w:val="22"/>
          <w:lang w:val="af-ZA"/>
        </w:rPr>
      </w:pPr>
    </w:p>
    <w:p w:rsidR="00096865" w:rsidRPr="00712340" w:rsidRDefault="008D5016" w:rsidP="00EF3662">
      <w:pPr>
        <w:jc w:val="center"/>
        <w:rPr>
          <w:rFonts w:ascii="GHEA Grapalat" w:hAnsi="GHEA Grapalat"/>
          <w:b/>
          <w:sz w:val="20"/>
          <w:lang w:val="af-ZA"/>
        </w:rPr>
      </w:pPr>
      <w:r w:rsidRPr="00712340">
        <w:rPr>
          <w:rFonts w:ascii="GHEA Grapalat" w:hAnsi="GHEA Grapalat"/>
          <w:b/>
          <w:sz w:val="20"/>
          <w:lang w:val="af-ZA"/>
        </w:rPr>
        <w:t xml:space="preserve">1. </w:t>
      </w:r>
      <w:r w:rsidRPr="00712340">
        <w:rPr>
          <w:rFonts w:ascii="GHEA Grapalat" w:hAnsi="GHEA Grapalat" w:cs="Sylfaen"/>
          <w:b/>
          <w:sz w:val="20"/>
          <w:lang w:val="es-ES"/>
        </w:rPr>
        <w:t>ԸՆԴՀԱՆՈՒՐ</w:t>
      </w:r>
      <w:r w:rsidRPr="00712340">
        <w:rPr>
          <w:rFonts w:ascii="GHEA Grapalat" w:hAnsi="GHEA Grapalat"/>
          <w:b/>
          <w:sz w:val="20"/>
          <w:lang w:val="af-ZA"/>
        </w:rPr>
        <w:t xml:space="preserve"> </w:t>
      </w:r>
      <w:r w:rsidRPr="00712340">
        <w:rPr>
          <w:rFonts w:ascii="GHEA Grapalat" w:hAnsi="GHEA Grapalat" w:cs="Sylfaen"/>
          <w:b/>
          <w:sz w:val="20"/>
          <w:lang w:val="es-ES"/>
        </w:rPr>
        <w:t>ԴՐՈՒՅԹՆԵՐ</w:t>
      </w:r>
    </w:p>
    <w:p w:rsidR="00096865" w:rsidRPr="00712340" w:rsidRDefault="00096865" w:rsidP="00EF3662">
      <w:pPr>
        <w:ind w:firstLine="567"/>
        <w:jc w:val="both"/>
        <w:rPr>
          <w:rFonts w:ascii="GHEA Grapalat" w:hAnsi="GHEA Grapalat"/>
          <w:szCs w:val="22"/>
          <w:lang w:val="af-ZA"/>
        </w:rPr>
      </w:pPr>
      <w:r w:rsidRPr="00712340">
        <w:rPr>
          <w:rFonts w:ascii="GHEA Grapalat" w:hAnsi="GHEA Grapalat"/>
          <w:szCs w:val="22"/>
          <w:lang w:val="af-ZA"/>
        </w:rPr>
        <w:t xml:space="preserve"> </w:t>
      </w:r>
    </w:p>
    <w:p w:rsidR="00096865" w:rsidRPr="00712340" w:rsidRDefault="00096865" w:rsidP="00EF3662">
      <w:pPr>
        <w:ind w:firstLine="567"/>
        <w:jc w:val="both"/>
        <w:rPr>
          <w:rFonts w:ascii="GHEA Grapalat" w:hAnsi="GHEA Grapalat" w:cs="Sylfaen"/>
          <w:sz w:val="20"/>
          <w:lang w:val="af-ZA"/>
        </w:rPr>
      </w:pPr>
      <w:r w:rsidRPr="00712340">
        <w:rPr>
          <w:rFonts w:ascii="GHEA Grapalat" w:hAnsi="GHEA Grapalat" w:cs="Sylfaen"/>
          <w:sz w:val="20"/>
          <w:lang w:val="af-ZA"/>
        </w:rPr>
        <w:t xml:space="preserve">1.1 </w:t>
      </w:r>
      <w:r w:rsidRPr="00712340">
        <w:rPr>
          <w:rFonts w:ascii="GHEA Grapalat" w:hAnsi="GHEA Grapalat" w:cs="Sylfaen"/>
          <w:sz w:val="20"/>
          <w:lang w:val="ru-RU"/>
        </w:rPr>
        <w:t>Սույն</w:t>
      </w:r>
      <w:r w:rsidRPr="00712340">
        <w:rPr>
          <w:rFonts w:ascii="GHEA Grapalat" w:hAnsi="GHEA Grapalat" w:cs="Sylfaen"/>
          <w:sz w:val="20"/>
          <w:lang w:val="af-ZA"/>
        </w:rPr>
        <w:t xml:space="preserve"> </w:t>
      </w:r>
      <w:r w:rsidRPr="00712340">
        <w:rPr>
          <w:rFonts w:ascii="GHEA Grapalat" w:hAnsi="GHEA Grapalat" w:cs="Sylfaen"/>
          <w:sz w:val="20"/>
          <w:lang w:val="ru-RU"/>
        </w:rPr>
        <w:t>հրահանգը</w:t>
      </w:r>
      <w:r w:rsidRPr="00712340">
        <w:rPr>
          <w:rFonts w:ascii="GHEA Grapalat" w:hAnsi="GHEA Grapalat" w:cs="Sylfaen"/>
          <w:sz w:val="20"/>
          <w:lang w:val="af-ZA"/>
        </w:rPr>
        <w:t xml:space="preserve"> </w:t>
      </w:r>
      <w:r w:rsidRPr="00712340">
        <w:rPr>
          <w:rFonts w:ascii="GHEA Grapalat" w:hAnsi="GHEA Grapalat" w:cs="Sylfaen"/>
          <w:sz w:val="20"/>
          <w:lang w:val="ru-RU"/>
        </w:rPr>
        <w:t>նպատակ</w:t>
      </w:r>
      <w:r w:rsidRPr="00712340">
        <w:rPr>
          <w:rFonts w:ascii="GHEA Grapalat" w:hAnsi="GHEA Grapalat" w:cs="Sylfaen"/>
          <w:sz w:val="20"/>
          <w:lang w:val="af-ZA"/>
        </w:rPr>
        <w:t xml:space="preserve"> </w:t>
      </w:r>
      <w:r w:rsidRPr="00712340">
        <w:rPr>
          <w:rFonts w:ascii="GHEA Grapalat" w:hAnsi="GHEA Grapalat" w:cs="Sylfaen"/>
          <w:sz w:val="20"/>
          <w:lang w:val="ru-RU"/>
        </w:rPr>
        <w:t>ունի</w:t>
      </w:r>
      <w:r w:rsidRPr="00712340">
        <w:rPr>
          <w:rFonts w:ascii="GHEA Grapalat" w:hAnsi="GHEA Grapalat" w:cs="Sylfaen"/>
          <w:sz w:val="20"/>
          <w:lang w:val="af-ZA"/>
        </w:rPr>
        <w:t xml:space="preserve"> </w:t>
      </w:r>
      <w:r w:rsidRPr="00712340">
        <w:rPr>
          <w:rFonts w:ascii="GHEA Grapalat" w:hAnsi="GHEA Grapalat" w:cs="Sylfaen"/>
          <w:sz w:val="20"/>
          <w:lang w:val="ru-RU"/>
        </w:rPr>
        <w:t>օժանդակել</w:t>
      </w:r>
      <w:r w:rsidRPr="00712340">
        <w:rPr>
          <w:rFonts w:ascii="GHEA Grapalat" w:hAnsi="GHEA Grapalat" w:cs="Sylfaen"/>
          <w:sz w:val="20"/>
          <w:lang w:val="af-ZA"/>
        </w:rPr>
        <w:t xml:space="preserve"> </w:t>
      </w:r>
      <w:r w:rsidR="000F4B86" w:rsidRPr="00712340">
        <w:rPr>
          <w:rFonts w:ascii="GHEA Grapalat" w:hAnsi="GHEA Grapalat" w:cs="Sylfaen"/>
          <w:sz w:val="20"/>
          <w:lang w:val="af-ZA"/>
        </w:rPr>
        <w:t>մ</w:t>
      </w:r>
      <w:r w:rsidRPr="00712340">
        <w:rPr>
          <w:rFonts w:ascii="GHEA Grapalat" w:hAnsi="GHEA Grapalat" w:cs="Sylfaen"/>
          <w:sz w:val="20"/>
          <w:lang w:val="ru-RU"/>
        </w:rPr>
        <w:t>ասնակիցներին</w:t>
      </w:r>
      <w:r w:rsidRPr="00712340">
        <w:rPr>
          <w:rFonts w:ascii="GHEA Grapalat" w:hAnsi="GHEA Grapalat" w:cs="Sylfaen"/>
          <w:sz w:val="20"/>
          <w:lang w:val="af-ZA"/>
        </w:rPr>
        <w:t xml:space="preserve"> </w:t>
      </w:r>
      <w:r w:rsidRPr="00712340">
        <w:rPr>
          <w:rFonts w:ascii="GHEA Grapalat" w:hAnsi="GHEA Grapalat" w:cs="Sylfaen"/>
          <w:sz w:val="20"/>
          <w:lang w:val="ru-RU"/>
        </w:rPr>
        <w:t>հայտը</w:t>
      </w:r>
      <w:r w:rsidRPr="00712340">
        <w:rPr>
          <w:rFonts w:ascii="GHEA Grapalat" w:hAnsi="GHEA Grapalat" w:cs="Sylfaen"/>
          <w:sz w:val="20"/>
          <w:lang w:val="af-ZA"/>
        </w:rPr>
        <w:t xml:space="preserve"> </w:t>
      </w:r>
      <w:r w:rsidRPr="00712340">
        <w:rPr>
          <w:rFonts w:ascii="GHEA Grapalat" w:hAnsi="GHEA Grapalat" w:cs="Sylfaen"/>
          <w:sz w:val="20"/>
          <w:lang w:val="ru-RU"/>
        </w:rPr>
        <w:t>պատրաստելիս</w:t>
      </w:r>
      <w:r w:rsidR="004D5671" w:rsidRPr="00712340">
        <w:rPr>
          <w:rFonts w:ascii="GHEA Grapalat" w:hAnsi="GHEA Grapalat" w:cs="Sylfaen"/>
          <w:sz w:val="20"/>
          <w:lang w:val="ru-RU"/>
        </w:rPr>
        <w:t>։</w:t>
      </w:r>
    </w:p>
    <w:p w:rsidR="00096865" w:rsidRPr="00712340" w:rsidRDefault="00096865" w:rsidP="00EF3662">
      <w:pPr>
        <w:ind w:firstLine="567"/>
        <w:jc w:val="both"/>
        <w:rPr>
          <w:rFonts w:ascii="GHEA Grapalat" w:hAnsi="GHEA Grapalat" w:cs="Sylfaen"/>
          <w:sz w:val="20"/>
          <w:lang w:val="af-ZA"/>
        </w:rPr>
      </w:pPr>
      <w:r w:rsidRPr="00712340">
        <w:rPr>
          <w:rFonts w:ascii="GHEA Grapalat" w:hAnsi="GHEA Grapalat" w:cs="Sylfaen"/>
          <w:sz w:val="20"/>
          <w:lang w:val="af-ZA"/>
        </w:rPr>
        <w:t xml:space="preserve">1.2 </w:t>
      </w:r>
      <w:r w:rsidRPr="00712340">
        <w:rPr>
          <w:rFonts w:ascii="GHEA Grapalat" w:hAnsi="GHEA Grapalat" w:cs="Sylfaen"/>
          <w:sz w:val="20"/>
          <w:lang w:val="ru-RU"/>
        </w:rPr>
        <w:t>Նպատակահարմարության</w:t>
      </w:r>
      <w:r w:rsidRPr="00712340">
        <w:rPr>
          <w:rFonts w:ascii="GHEA Grapalat" w:hAnsi="GHEA Grapalat" w:cs="Sylfaen"/>
          <w:sz w:val="20"/>
          <w:lang w:val="af-ZA"/>
        </w:rPr>
        <w:t xml:space="preserve"> </w:t>
      </w:r>
      <w:r w:rsidRPr="00712340">
        <w:rPr>
          <w:rFonts w:ascii="GHEA Grapalat" w:hAnsi="GHEA Grapalat" w:cs="Sylfaen"/>
          <w:sz w:val="20"/>
          <w:lang w:val="ru-RU"/>
        </w:rPr>
        <w:t>դեպքում</w:t>
      </w:r>
      <w:r w:rsidRPr="00712340">
        <w:rPr>
          <w:rFonts w:ascii="GHEA Grapalat" w:hAnsi="GHEA Grapalat" w:cs="Sylfaen"/>
          <w:sz w:val="20"/>
          <w:lang w:val="af-ZA"/>
        </w:rPr>
        <w:t xml:space="preserve"> </w:t>
      </w:r>
      <w:r w:rsidR="000F4B86" w:rsidRPr="00712340">
        <w:rPr>
          <w:rFonts w:ascii="GHEA Grapalat" w:hAnsi="GHEA Grapalat" w:cs="Sylfaen"/>
          <w:sz w:val="20"/>
          <w:lang w:val="af-ZA"/>
        </w:rPr>
        <w:t>մ</w:t>
      </w:r>
      <w:r w:rsidRPr="00712340">
        <w:rPr>
          <w:rFonts w:ascii="GHEA Grapalat" w:hAnsi="GHEA Grapalat" w:cs="Sylfaen"/>
          <w:sz w:val="20"/>
          <w:lang w:val="ru-RU"/>
        </w:rPr>
        <w:t>ասնակիցը</w:t>
      </w:r>
      <w:r w:rsidRPr="00712340">
        <w:rPr>
          <w:rFonts w:ascii="GHEA Grapalat" w:hAnsi="GHEA Grapalat" w:cs="Sylfaen"/>
          <w:sz w:val="20"/>
          <w:lang w:val="af-ZA"/>
        </w:rPr>
        <w:t xml:space="preserve"> </w:t>
      </w:r>
      <w:r w:rsidRPr="00712340">
        <w:rPr>
          <w:rFonts w:ascii="GHEA Grapalat" w:hAnsi="GHEA Grapalat" w:cs="Sylfaen"/>
          <w:sz w:val="20"/>
          <w:lang w:val="ru-RU"/>
        </w:rPr>
        <w:t>պահանջվող</w:t>
      </w:r>
      <w:r w:rsidRPr="00712340">
        <w:rPr>
          <w:rFonts w:ascii="GHEA Grapalat" w:hAnsi="GHEA Grapalat" w:cs="Sylfaen"/>
          <w:sz w:val="20"/>
          <w:lang w:val="af-ZA"/>
        </w:rPr>
        <w:t xml:space="preserve"> </w:t>
      </w:r>
      <w:r w:rsidRPr="00712340">
        <w:rPr>
          <w:rFonts w:ascii="GHEA Grapalat" w:hAnsi="GHEA Grapalat" w:cs="Sylfaen"/>
          <w:sz w:val="20"/>
          <w:lang w:val="ru-RU"/>
        </w:rPr>
        <w:t>տեղեկությունները</w:t>
      </w:r>
      <w:r w:rsidRPr="00712340">
        <w:rPr>
          <w:rFonts w:ascii="GHEA Grapalat" w:hAnsi="GHEA Grapalat" w:cs="Sylfaen"/>
          <w:sz w:val="20"/>
          <w:lang w:val="af-ZA"/>
        </w:rPr>
        <w:t xml:space="preserve"> </w:t>
      </w:r>
      <w:r w:rsidRPr="00712340">
        <w:rPr>
          <w:rFonts w:ascii="GHEA Grapalat" w:hAnsi="GHEA Grapalat" w:cs="Sylfaen"/>
          <w:sz w:val="20"/>
          <w:lang w:val="ru-RU"/>
        </w:rPr>
        <w:t>կարող</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ներկայացնել</w:t>
      </w:r>
      <w:r w:rsidRPr="00712340">
        <w:rPr>
          <w:rFonts w:ascii="GHEA Grapalat" w:hAnsi="GHEA Grapalat" w:cs="Sylfaen"/>
          <w:sz w:val="20"/>
          <w:lang w:val="af-ZA"/>
        </w:rPr>
        <w:t xml:space="preserve"> </w:t>
      </w:r>
      <w:r w:rsidRPr="00712340">
        <w:rPr>
          <w:rFonts w:ascii="GHEA Grapalat" w:hAnsi="GHEA Grapalat" w:cs="Sylfaen"/>
          <w:sz w:val="20"/>
          <w:lang w:val="ru-RU"/>
        </w:rPr>
        <w:t>սույն</w:t>
      </w:r>
      <w:r w:rsidRPr="00712340">
        <w:rPr>
          <w:rFonts w:ascii="GHEA Grapalat" w:hAnsi="GHEA Grapalat" w:cs="Sylfaen"/>
          <w:sz w:val="20"/>
          <w:lang w:val="af-ZA"/>
        </w:rPr>
        <w:t xml:space="preserve"> </w:t>
      </w:r>
      <w:r w:rsidRPr="00712340">
        <w:rPr>
          <w:rFonts w:ascii="GHEA Grapalat" w:hAnsi="GHEA Grapalat" w:cs="Sylfaen"/>
          <w:sz w:val="20"/>
          <w:lang w:val="ru-RU"/>
        </w:rPr>
        <w:t>հրահանգով</w:t>
      </w:r>
      <w:r w:rsidRPr="00712340">
        <w:rPr>
          <w:rFonts w:ascii="GHEA Grapalat" w:hAnsi="GHEA Grapalat" w:cs="Sylfaen"/>
          <w:sz w:val="20"/>
          <w:lang w:val="af-ZA"/>
        </w:rPr>
        <w:t xml:space="preserve"> </w:t>
      </w:r>
      <w:r w:rsidRPr="00712340">
        <w:rPr>
          <w:rFonts w:ascii="GHEA Grapalat" w:hAnsi="GHEA Grapalat" w:cs="Sylfaen"/>
          <w:sz w:val="20"/>
          <w:lang w:val="ru-RU"/>
        </w:rPr>
        <w:t>առաջարկվող</w:t>
      </w:r>
      <w:r w:rsidRPr="00712340">
        <w:rPr>
          <w:rFonts w:ascii="GHEA Grapalat" w:hAnsi="GHEA Grapalat" w:cs="Sylfaen"/>
          <w:sz w:val="20"/>
          <w:lang w:val="af-ZA"/>
        </w:rPr>
        <w:t xml:space="preserve"> </w:t>
      </w:r>
      <w:r w:rsidRPr="00712340">
        <w:rPr>
          <w:rFonts w:ascii="GHEA Grapalat" w:hAnsi="GHEA Grapalat" w:cs="Sylfaen"/>
          <w:sz w:val="20"/>
          <w:lang w:val="ru-RU"/>
        </w:rPr>
        <w:t>ձևերից</w:t>
      </w:r>
      <w:r w:rsidRPr="00712340">
        <w:rPr>
          <w:rFonts w:ascii="GHEA Grapalat" w:hAnsi="GHEA Grapalat" w:cs="Sylfaen"/>
          <w:sz w:val="20"/>
          <w:lang w:val="af-ZA"/>
        </w:rPr>
        <w:t xml:space="preserve"> </w:t>
      </w:r>
      <w:r w:rsidRPr="00712340">
        <w:rPr>
          <w:rFonts w:ascii="GHEA Grapalat" w:hAnsi="GHEA Grapalat" w:cs="Sylfaen"/>
          <w:sz w:val="20"/>
          <w:lang w:val="ru-RU"/>
        </w:rPr>
        <w:t>տարբերվող</w:t>
      </w:r>
      <w:r w:rsidRPr="00712340">
        <w:rPr>
          <w:rFonts w:ascii="GHEA Grapalat" w:hAnsi="GHEA Grapalat" w:cs="Sylfaen"/>
          <w:sz w:val="20"/>
          <w:lang w:val="af-ZA"/>
        </w:rPr>
        <w:t xml:space="preserve">` </w:t>
      </w:r>
      <w:r w:rsidRPr="00712340">
        <w:rPr>
          <w:rFonts w:ascii="GHEA Grapalat" w:hAnsi="GHEA Grapalat" w:cs="Sylfaen"/>
          <w:sz w:val="20"/>
          <w:lang w:val="ru-RU"/>
        </w:rPr>
        <w:t>այլ</w:t>
      </w:r>
      <w:r w:rsidRPr="00712340">
        <w:rPr>
          <w:rFonts w:ascii="GHEA Grapalat" w:hAnsi="GHEA Grapalat" w:cs="Sylfaen"/>
          <w:sz w:val="20"/>
          <w:lang w:val="af-ZA"/>
        </w:rPr>
        <w:t xml:space="preserve"> </w:t>
      </w:r>
      <w:r w:rsidRPr="00712340">
        <w:rPr>
          <w:rFonts w:ascii="GHEA Grapalat" w:hAnsi="GHEA Grapalat" w:cs="Sylfaen"/>
          <w:sz w:val="20"/>
          <w:lang w:val="ru-RU"/>
        </w:rPr>
        <w:t>ձևերով</w:t>
      </w:r>
      <w:r w:rsidRPr="00712340">
        <w:rPr>
          <w:rFonts w:ascii="GHEA Grapalat" w:hAnsi="GHEA Grapalat" w:cs="Sylfaen"/>
          <w:sz w:val="20"/>
          <w:lang w:val="af-ZA"/>
        </w:rPr>
        <w:t xml:space="preserve">` </w:t>
      </w:r>
      <w:r w:rsidRPr="00712340">
        <w:rPr>
          <w:rFonts w:ascii="GHEA Grapalat" w:hAnsi="GHEA Grapalat" w:cs="Sylfaen"/>
          <w:sz w:val="20"/>
          <w:lang w:val="ru-RU"/>
        </w:rPr>
        <w:t>պահպանելով</w:t>
      </w:r>
      <w:r w:rsidRPr="00712340">
        <w:rPr>
          <w:rFonts w:ascii="GHEA Grapalat" w:hAnsi="GHEA Grapalat" w:cs="Sylfaen"/>
          <w:sz w:val="20"/>
          <w:lang w:val="af-ZA"/>
        </w:rPr>
        <w:t xml:space="preserve"> </w:t>
      </w:r>
      <w:r w:rsidRPr="00712340">
        <w:rPr>
          <w:rFonts w:ascii="GHEA Grapalat" w:hAnsi="GHEA Grapalat" w:cs="Sylfaen"/>
          <w:sz w:val="20"/>
          <w:lang w:val="ru-RU"/>
        </w:rPr>
        <w:t>պահանջվող</w:t>
      </w:r>
      <w:r w:rsidRPr="00712340">
        <w:rPr>
          <w:rFonts w:ascii="GHEA Grapalat" w:hAnsi="GHEA Grapalat" w:cs="Sylfaen"/>
          <w:sz w:val="20"/>
          <w:lang w:val="af-ZA"/>
        </w:rPr>
        <w:t xml:space="preserve"> </w:t>
      </w:r>
      <w:r w:rsidRPr="00712340">
        <w:rPr>
          <w:rFonts w:ascii="GHEA Grapalat" w:hAnsi="GHEA Grapalat" w:cs="Sylfaen"/>
          <w:sz w:val="20"/>
          <w:lang w:val="ru-RU"/>
        </w:rPr>
        <w:t>վավերապայմանները</w:t>
      </w:r>
      <w:r w:rsidR="004D5671" w:rsidRPr="00712340">
        <w:rPr>
          <w:rFonts w:ascii="GHEA Grapalat" w:hAnsi="GHEA Grapalat" w:cs="Sylfaen"/>
          <w:sz w:val="20"/>
          <w:lang w:val="ru-RU"/>
        </w:rPr>
        <w:t>։</w:t>
      </w:r>
    </w:p>
    <w:p w:rsidR="00096865" w:rsidRPr="00712340" w:rsidRDefault="00096865" w:rsidP="00EF3662">
      <w:pPr>
        <w:ind w:firstLine="567"/>
        <w:jc w:val="both"/>
        <w:rPr>
          <w:rFonts w:ascii="GHEA Grapalat" w:hAnsi="GHEA Grapalat" w:cs="Sylfaen"/>
          <w:sz w:val="20"/>
          <w:lang w:val="af-ZA"/>
        </w:rPr>
      </w:pPr>
      <w:r w:rsidRPr="00712340">
        <w:rPr>
          <w:rFonts w:ascii="GHEA Grapalat" w:hAnsi="GHEA Grapalat" w:cs="Sylfaen"/>
          <w:sz w:val="20"/>
          <w:lang w:val="af-ZA"/>
        </w:rPr>
        <w:t xml:space="preserve">1.3 </w:t>
      </w:r>
      <w:r w:rsidRPr="00712340">
        <w:rPr>
          <w:rFonts w:ascii="GHEA Grapalat" w:hAnsi="GHEA Grapalat" w:cs="Sylfaen"/>
          <w:sz w:val="20"/>
          <w:lang w:val="ru-RU"/>
        </w:rPr>
        <w:t>Հայտերը</w:t>
      </w:r>
      <w:r w:rsidR="00AE679C" w:rsidRPr="00712340">
        <w:rPr>
          <w:rFonts w:ascii="GHEA Grapalat" w:hAnsi="GHEA Grapalat" w:cs="Sylfaen"/>
          <w:sz w:val="20"/>
          <w:lang w:val="af-ZA"/>
        </w:rPr>
        <w:t>,</w:t>
      </w:r>
      <w:r w:rsidRPr="00712340">
        <w:rPr>
          <w:rFonts w:ascii="GHEA Grapalat" w:hAnsi="GHEA Grapalat" w:cs="Sylfaen"/>
          <w:sz w:val="20"/>
          <w:lang w:val="af-ZA"/>
        </w:rPr>
        <w:t xml:space="preserve"> </w:t>
      </w:r>
      <w:r w:rsidR="005D71EF" w:rsidRPr="00712340">
        <w:rPr>
          <w:rFonts w:ascii="GHEA Grapalat" w:hAnsi="GHEA Grapalat" w:cs="Sylfaen"/>
          <w:sz w:val="20"/>
          <w:lang w:val="ru-RU"/>
        </w:rPr>
        <w:t>հայերենից</w:t>
      </w:r>
      <w:r w:rsidR="005D71EF" w:rsidRPr="00712340">
        <w:rPr>
          <w:rFonts w:ascii="GHEA Grapalat" w:hAnsi="GHEA Grapalat" w:cs="Sylfaen"/>
          <w:sz w:val="20"/>
          <w:lang w:val="af-ZA"/>
        </w:rPr>
        <w:t xml:space="preserve"> </w:t>
      </w:r>
      <w:r w:rsidR="005D71EF" w:rsidRPr="00712340">
        <w:rPr>
          <w:rFonts w:ascii="GHEA Grapalat" w:hAnsi="GHEA Grapalat" w:cs="Sylfaen"/>
          <w:sz w:val="20"/>
          <w:lang w:val="ru-RU"/>
        </w:rPr>
        <w:t>բացի</w:t>
      </w:r>
      <w:r w:rsidR="005D71EF" w:rsidRPr="00712340">
        <w:rPr>
          <w:rFonts w:ascii="GHEA Grapalat" w:hAnsi="GHEA Grapalat" w:cs="Sylfaen"/>
          <w:sz w:val="20"/>
          <w:lang w:val="af-ZA"/>
        </w:rPr>
        <w:t xml:space="preserve">, </w:t>
      </w:r>
      <w:r w:rsidR="005D71EF" w:rsidRPr="00712340">
        <w:rPr>
          <w:rFonts w:ascii="GHEA Grapalat" w:hAnsi="GHEA Grapalat" w:cs="Sylfaen"/>
          <w:sz w:val="20"/>
          <w:lang w:val="ru-RU"/>
        </w:rPr>
        <w:t>կարող</w:t>
      </w:r>
      <w:r w:rsidR="005D71EF" w:rsidRPr="00712340">
        <w:rPr>
          <w:rFonts w:ascii="GHEA Grapalat" w:hAnsi="GHEA Grapalat" w:cs="Sylfaen"/>
          <w:sz w:val="20"/>
          <w:lang w:val="af-ZA"/>
        </w:rPr>
        <w:t xml:space="preserve"> </w:t>
      </w:r>
      <w:r w:rsidR="005D71EF" w:rsidRPr="00712340">
        <w:rPr>
          <w:rFonts w:ascii="GHEA Grapalat" w:hAnsi="GHEA Grapalat" w:cs="Sylfaen"/>
          <w:sz w:val="20"/>
          <w:lang w:val="ru-RU"/>
        </w:rPr>
        <w:t>են</w:t>
      </w:r>
      <w:r w:rsidR="005D71EF" w:rsidRPr="00712340">
        <w:rPr>
          <w:rFonts w:ascii="GHEA Grapalat" w:hAnsi="GHEA Grapalat" w:cs="Sylfaen"/>
          <w:sz w:val="20"/>
          <w:lang w:val="af-ZA"/>
        </w:rPr>
        <w:t xml:space="preserve"> </w:t>
      </w:r>
      <w:r w:rsidR="005D71EF" w:rsidRPr="00712340">
        <w:rPr>
          <w:rFonts w:ascii="GHEA Grapalat" w:hAnsi="GHEA Grapalat" w:cs="Sylfaen"/>
          <w:sz w:val="20"/>
          <w:lang w:val="ru-RU"/>
        </w:rPr>
        <w:t>ներկայացվել</w:t>
      </w:r>
      <w:r w:rsidR="005D71EF" w:rsidRPr="00712340">
        <w:rPr>
          <w:rFonts w:ascii="GHEA Grapalat" w:hAnsi="GHEA Grapalat" w:cs="Sylfaen"/>
          <w:sz w:val="20"/>
          <w:lang w:val="af-ZA"/>
        </w:rPr>
        <w:t xml:space="preserve"> </w:t>
      </w:r>
      <w:r w:rsidR="005D71EF" w:rsidRPr="00712340">
        <w:rPr>
          <w:rFonts w:ascii="GHEA Grapalat" w:hAnsi="GHEA Grapalat" w:cs="Sylfaen"/>
          <w:sz w:val="20"/>
          <w:lang w:val="ru-RU"/>
        </w:rPr>
        <w:t>նաև</w:t>
      </w:r>
      <w:r w:rsidR="005D71EF" w:rsidRPr="00712340">
        <w:rPr>
          <w:rFonts w:ascii="GHEA Grapalat" w:hAnsi="GHEA Grapalat" w:cs="Sylfaen"/>
          <w:sz w:val="20"/>
          <w:lang w:val="af-ZA"/>
        </w:rPr>
        <w:t xml:space="preserve"> </w:t>
      </w:r>
      <w:r w:rsidR="005D71EF" w:rsidRPr="00712340">
        <w:rPr>
          <w:rFonts w:ascii="GHEA Grapalat" w:hAnsi="GHEA Grapalat" w:cs="Sylfaen"/>
          <w:sz w:val="20"/>
          <w:lang w:val="ru-RU"/>
        </w:rPr>
        <w:t>անգլերեն</w:t>
      </w:r>
      <w:r w:rsidR="005D71EF" w:rsidRPr="00712340">
        <w:rPr>
          <w:rFonts w:ascii="GHEA Grapalat" w:hAnsi="GHEA Grapalat" w:cs="Sylfaen"/>
          <w:sz w:val="20"/>
          <w:lang w:val="af-ZA"/>
        </w:rPr>
        <w:t xml:space="preserve"> </w:t>
      </w:r>
      <w:r w:rsidR="005D71EF" w:rsidRPr="00712340">
        <w:rPr>
          <w:rFonts w:ascii="GHEA Grapalat" w:hAnsi="GHEA Grapalat" w:cs="Sylfaen"/>
          <w:sz w:val="20"/>
          <w:lang w:val="ru-RU"/>
        </w:rPr>
        <w:t>կամ</w:t>
      </w:r>
      <w:r w:rsidR="005D71EF" w:rsidRPr="00712340">
        <w:rPr>
          <w:rFonts w:ascii="GHEA Grapalat" w:hAnsi="GHEA Grapalat" w:cs="Sylfaen"/>
          <w:sz w:val="20"/>
          <w:lang w:val="af-ZA"/>
        </w:rPr>
        <w:t xml:space="preserve"> </w:t>
      </w:r>
      <w:r w:rsidR="005D71EF" w:rsidRPr="00712340">
        <w:rPr>
          <w:rFonts w:ascii="GHEA Grapalat" w:hAnsi="GHEA Grapalat" w:cs="Sylfaen"/>
          <w:sz w:val="20"/>
          <w:lang w:val="ru-RU"/>
        </w:rPr>
        <w:t>ռուսերեն</w:t>
      </w:r>
      <w:r w:rsidR="004D5671" w:rsidRPr="00712340">
        <w:rPr>
          <w:rFonts w:ascii="GHEA Grapalat" w:hAnsi="GHEA Grapalat" w:cs="Sylfaen"/>
          <w:sz w:val="20"/>
          <w:lang w:val="ru-RU"/>
        </w:rPr>
        <w:t>։</w:t>
      </w:r>
      <w:r w:rsidRPr="00712340">
        <w:rPr>
          <w:rFonts w:ascii="GHEA Grapalat" w:hAnsi="GHEA Grapalat" w:cs="Sylfaen"/>
          <w:sz w:val="20"/>
          <w:lang w:val="af-ZA"/>
        </w:rPr>
        <w:t xml:space="preserve"> </w:t>
      </w:r>
    </w:p>
    <w:p w:rsidR="00096865" w:rsidRPr="00712340" w:rsidRDefault="00096865" w:rsidP="00EF3662">
      <w:pPr>
        <w:jc w:val="center"/>
        <w:rPr>
          <w:rFonts w:ascii="GHEA Grapalat" w:hAnsi="GHEA Grapalat"/>
          <w:b/>
          <w:szCs w:val="22"/>
          <w:lang w:val="af-ZA"/>
        </w:rPr>
      </w:pPr>
    </w:p>
    <w:p w:rsidR="00096865" w:rsidRPr="00712340" w:rsidRDefault="008D5016" w:rsidP="00EF3662">
      <w:pPr>
        <w:jc w:val="center"/>
        <w:rPr>
          <w:rFonts w:ascii="GHEA Grapalat" w:hAnsi="GHEA Grapalat"/>
          <w:b/>
          <w:sz w:val="20"/>
          <w:lang w:val="af-ZA"/>
        </w:rPr>
      </w:pPr>
      <w:r w:rsidRPr="00712340">
        <w:rPr>
          <w:rFonts w:ascii="GHEA Grapalat" w:hAnsi="GHEA Grapalat"/>
          <w:b/>
          <w:sz w:val="20"/>
          <w:lang w:val="af-ZA"/>
        </w:rPr>
        <w:t xml:space="preserve">2. </w:t>
      </w:r>
      <w:r w:rsidRPr="00712340">
        <w:rPr>
          <w:rFonts w:ascii="GHEA Grapalat" w:hAnsi="GHEA Grapalat" w:cs="Sylfaen"/>
          <w:b/>
          <w:sz w:val="20"/>
          <w:lang w:val="es-ES"/>
        </w:rPr>
        <w:t>ԸՆԹԱՑԱԿԱՐԳԻ</w:t>
      </w:r>
      <w:r w:rsidRPr="00712340">
        <w:rPr>
          <w:rFonts w:ascii="GHEA Grapalat" w:hAnsi="GHEA Grapalat"/>
          <w:b/>
          <w:sz w:val="20"/>
          <w:lang w:val="af-ZA"/>
        </w:rPr>
        <w:t xml:space="preserve"> </w:t>
      </w:r>
      <w:r w:rsidRPr="00712340">
        <w:rPr>
          <w:rFonts w:ascii="GHEA Grapalat" w:hAnsi="GHEA Grapalat" w:cs="Sylfaen"/>
          <w:b/>
          <w:sz w:val="20"/>
          <w:lang w:val="es-ES"/>
        </w:rPr>
        <w:t>ՀԱՅՏԸ</w:t>
      </w:r>
    </w:p>
    <w:p w:rsidR="00096865" w:rsidRPr="00712340" w:rsidRDefault="00096865" w:rsidP="00EF3662">
      <w:pPr>
        <w:ind w:firstLine="720"/>
        <w:jc w:val="center"/>
        <w:rPr>
          <w:rFonts w:ascii="GHEA Grapalat" w:hAnsi="GHEA Grapalat"/>
          <w:szCs w:val="22"/>
          <w:lang w:val="af-ZA"/>
        </w:rPr>
      </w:pPr>
    </w:p>
    <w:p w:rsidR="00960BE9" w:rsidRPr="00712340" w:rsidRDefault="00960BE9" w:rsidP="00960BE9">
      <w:pPr>
        <w:ind w:firstLine="567"/>
        <w:jc w:val="both"/>
        <w:rPr>
          <w:rFonts w:ascii="GHEA Grapalat" w:hAnsi="GHEA Grapalat"/>
          <w:sz w:val="20"/>
          <w:szCs w:val="20"/>
          <w:lang w:val="es-ES"/>
        </w:rPr>
      </w:pPr>
      <w:r w:rsidRPr="00712340">
        <w:rPr>
          <w:rFonts w:ascii="GHEA Grapalat" w:hAnsi="GHEA Grapalat"/>
          <w:sz w:val="20"/>
          <w:szCs w:val="20"/>
          <w:lang w:val="hy-AM"/>
        </w:rPr>
        <w:t xml:space="preserve">Ընթացակարգին մասնակցելու համար </w:t>
      </w:r>
      <w:r w:rsidRPr="00712340">
        <w:rPr>
          <w:rFonts w:ascii="GHEA Grapalat" w:hAnsi="GHEA Grapalat"/>
          <w:sz w:val="20"/>
          <w:szCs w:val="20"/>
        </w:rPr>
        <w:t>մ</w:t>
      </w:r>
      <w:r w:rsidRPr="00712340">
        <w:rPr>
          <w:rFonts w:ascii="GHEA Grapalat" w:hAnsi="GHEA Grapalat"/>
          <w:sz w:val="20"/>
          <w:szCs w:val="20"/>
          <w:lang w:val="hy-AM"/>
        </w:rPr>
        <w:t xml:space="preserve">ասնակիցը </w:t>
      </w:r>
      <w:r w:rsidRPr="00712340">
        <w:rPr>
          <w:rFonts w:ascii="GHEA Grapalat" w:hAnsi="GHEA Grapalat"/>
          <w:sz w:val="20"/>
          <w:szCs w:val="20"/>
        </w:rPr>
        <w:t>սույն</w:t>
      </w:r>
      <w:r w:rsidRPr="00712340">
        <w:rPr>
          <w:rFonts w:ascii="GHEA Grapalat" w:hAnsi="GHEA Grapalat"/>
          <w:sz w:val="20"/>
          <w:szCs w:val="20"/>
          <w:lang w:val="af-ZA"/>
        </w:rPr>
        <w:t xml:space="preserve"> </w:t>
      </w:r>
      <w:r w:rsidRPr="00712340">
        <w:rPr>
          <w:rFonts w:ascii="GHEA Grapalat" w:hAnsi="GHEA Grapalat"/>
          <w:sz w:val="20"/>
          <w:szCs w:val="20"/>
        </w:rPr>
        <w:t>հրավերի</w:t>
      </w:r>
      <w:r w:rsidRPr="00712340">
        <w:rPr>
          <w:rFonts w:ascii="GHEA Grapalat" w:hAnsi="GHEA Grapalat"/>
          <w:sz w:val="20"/>
          <w:szCs w:val="20"/>
          <w:lang w:val="af-ZA"/>
        </w:rPr>
        <w:t xml:space="preserve"> 2-</w:t>
      </w:r>
      <w:r w:rsidRPr="00712340">
        <w:rPr>
          <w:rFonts w:ascii="GHEA Grapalat" w:hAnsi="GHEA Grapalat"/>
          <w:sz w:val="20"/>
          <w:szCs w:val="20"/>
        </w:rPr>
        <w:t>րդ</w:t>
      </w:r>
      <w:r w:rsidRPr="00712340">
        <w:rPr>
          <w:rFonts w:ascii="GHEA Grapalat" w:hAnsi="GHEA Grapalat"/>
          <w:sz w:val="20"/>
          <w:szCs w:val="20"/>
          <w:lang w:val="af-ZA"/>
        </w:rPr>
        <w:t xml:space="preserve"> </w:t>
      </w:r>
      <w:r w:rsidRPr="00712340">
        <w:rPr>
          <w:rFonts w:ascii="GHEA Grapalat" w:hAnsi="GHEA Grapalat"/>
          <w:sz w:val="20"/>
          <w:szCs w:val="20"/>
        </w:rPr>
        <w:t>մասի</w:t>
      </w:r>
      <w:r w:rsidRPr="00712340">
        <w:rPr>
          <w:rFonts w:ascii="GHEA Grapalat" w:hAnsi="GHEA Grapalat"/>
          <w:sz w:val="20"/>
          <w:szCs w:val="20"/>
          <w:lang w:val="af-ZA"/>
        </w:rPr>
        <w:t xml:space="preserve"> 3-</w:t>
      </w:r>
      <w:r w:rsidRPr="00712340">
        <w:rPr>
          <w:rFonts w:ascii="GHEA Grapalat" w:hAnsi="GHEA Grapalat"/>
          <w:sz w:val="20"/>
          <w:szCs w:val="20"/>
        </w:rPr>
        <w:t>րդ</w:t>
      </w:r>
      <w:r w:rsidRPr="00712340">
        <w:rPr>
          <w:rFonts w:ascii="GHEA Grapalat" w:hAnsi="GHEA Grapalat"/>
          <w:sz w:val="20"/>
          <w:szCs w:val="20"/>
          <w:lang w:val="af-ZA"/>
        </w:rPr>
        <w:t xml:space="preserve"> </w:t>
      </w:r>
      <w:r w:rsidRPr="00712340">
        <w:rPr>
          <w:rFonts w:ascii="GHEA Grapalat" w:hAnsi="GHEA Grapalat"/>
          <w:sz w:val="20"/>
          <w:szCs w:val="20"/>
        </w:rPr>
        <w:t>բաժնով</w:t>
      </w:r>
      <w:r w:rsidRPr="00712340">
        <w:rPr>
          <w:rFonts w:ascii="GHEA Grapalat" w:hAnsi="GHEA Grapalat"/>
          <w:sz w:val="20"/>
          <w:szCs w:val="20"/>
          <w:lang w:val="af-ZA"/>
        </w:rPr>
        <w:t xml:space="preserve"> </w:t>
      </w:r>
      <w:r w:rsidRPr="00712340">
        <w:rPr>
          <w:rFonts w:ascii="GHEA Grapalat" w:hAnsi="GHEA Grapalat"/>
          <w:sz w:val="20"/>
          <w:szCs w:val="20"/>
        </w:rPr>
        <w:t>սահմանված</w:t>
      </w:r>
      <w:r w:rsidRPr="00712340">
        <w:rPr>
          <w:rFonts w:ascii="GHEA Grapalat" w:hAnsi="GHEA Grapalat"/>
          <w:sz w:val="20"/>
          <w:szCs w:val="20"/>
          <w:lang w:val="af-ZA"/>
        </w:rPr>
        <w:t xml:space="preserve"> </w:t>
      </w:r>
      <w:r w:rsidRPr="00712340">
        <w:rPr>
          <w:rFonts w:ascii="GHEA Grapalat" w:hAnsi="GHEA Grapalat"/>
          <w:sz w:val="20"/>
          <w:szCs w:val="20"/>
        </w:rPr>
        <w:t>կարգով</w:t>
      </w:r>
      <w:r w:rsidRPr="00712340">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712340">
        <w:rPr>
          <w:rFonts w:ascii="GHEA Grapalat" w:hAnsi="GHEA Grapalat"/>
          <w:sz w:val="20"/>
          <w:szCs w:val="20"/>
          <w:lang w:val="es-ES"/>
        </w:rPr>
        <w:t>ը (տեղեկությունները):</w:t>
      </w:r>
    </w:p>
    <w:p w:rsidR="002D5CF0" w:rsidRPr="00712340" w:rsidRDefault="0078387F" w:rsidP="00EF3662">
      <w:pPr>
        <w:ind w:firstLine="567"/>
        <w:jc w:val="both"/>
        <w:rPr>
          <w:rFonts w:ascii="GHEA Grapalat" w:hAnsi="GHEA Grapalat" w:cs="Sylfaen"/>
          <w:sz w:val="20"/>
          <w:lang w:val="es-ES"/>
        </w:rPr>
      </w:pPr>
      <w:r w:rsidRPr="00712340">
        <w:rPr>
          <w:rFonts w:ascii="GHEA Grapalat" w:hAnsi="GHEA Grapalat" w:cs="Sylfaen"/>
          <w:sz w:val="20"/>
        </w:rPr>
        <w:t>Մասնակիցը</w:t>
      </w:r>
      <w:r w:rsidRPr="00712340">
        <w:rPr>
          <w:rFonts w:ascii="GHEA Grapalat" w:hAnsi="GHEA Grapalat" w:cs="Sylfaen"/>
          <w:sz w:val="20"/>
          <w:lang w:val="es-ES"/>
        </w:rPr>
        <w:t xml:space="preserve"> </w:t>
      </w:r>
      <w:r w:rsidR="002240AB" w:rsidRPr="00712340">
        <w:rPr>
          <w:rFonts w:ascii="GHEA Grapalat" w:hAnsi="GHEA Grapalat" w:cs="Sylfaen"/>
          <w:sz w:val="20"/>
        </w:rPr>
        <w:t>հայտով</w:t>
      </w:r>
      <w:r w:rsidR="002240AB" w:rsidRPr="00712340">
        <w:rPr>
          <w:rFonts w:ascii="GHEA Grapalat" w:hAnsi="GHEA Grapalat" w:cs="Sylfaen"/>
          <w:sz w:val="20"/>
          <w:lang w:val="es-ES"/>
        </w:rPr>
        <w:t xml:space="preserve"> </w:t>
      </w:r>
      <w:r w:rsidRPr="00712340">
        <w:rPr>
          <w:rFonts w:ascii="GHEA Grapalat" w:hAnsi="GHEA Grapalat" w:cs="Sylfaen"/>
          <w:sz w:val="20"/>
        </w:rPr>
        <w:t>ներկայացնում</w:t>
      </w:r>
      <w:r w:rsidRPr="00712340">
        <w:rPr>
          <w:rFonts w:ascii="GHEA Grapalat" w:hAnsi="GHEA Grapalat" w:cs="Sylfaen"/>
          <w:sz w:val="20"/>
          <w:lang w:val="es-ES"/>
        </w:rPr>
        <w:t xml:space="preserve"> </w:t>
      </w:r>
      <w:r w:rsidRPr="00712340">
        <w:rPr>
          <w:rFonts w:ascii="GHEA Grapalat" w:hAnsi="GHEA Grapalat" w:cs="Sylfaen"/>
          <w:sz w:val="20"/>
        </w:rPr>
        <w:t>է</w:t>
      </w:r>
      <w:r w:rsidRPr="00712340">
        <w:rPr>
          <w:rFonts w:ascii="GHEA Grapalat" w:hAnsi="GHEA Grapalat" w:cs="Sylfaen"/>
          <w:sz w:val="20"/>
          <w:lang w:val="es-ES"/>
        </w:rPr>
        <w:t xml:space="preserve"> </w:t>
      </w:r>
      <w:r w:rsidRPr="00712340">
        <w:rPr>
          <w:rFonts w:ascii="GHEA Grapalat" w:hAnsi="GHEA Grapalat" w:cs="Sylfaen"/>
          <w:sz w:val="20"/>
        </w:rPr>
        <w:t>իր</w:t>
      </w:r>
      <w:r w:rsidRPr="00712340">
        <w:rPr>
          <w:rFonts w:ascii="GHEA Grapalat" w:hAnsi="GHEA Grapalat" w:cs="Sylfaen"/>
          <w:sz w:val="20"/>
          <w:lang w:val="es-ES"/>
        </w:rPr>
        <w:t xml:space="preserve"> </w:t>
      </w:r>
      <w:r w:rsidRPr="00712340">
        <w:rPr>
          <w:rFonts w:ascii="GHEA Grapalat" w:hAnsi="GHEA Grapalat" w:cs="Sylfaen"/>
          <w:sz w:val="20"/>
        </w:rPr>
        <w:t>կողմից</w:t>
      </w:r>
      <w:r w:rsidRPr="00712340">
        <w:rPr>
          <w:rFonts w:ascii="GHEA Grapalat" w:hAnsi="GHEA Grapalat" w:cs="Sylfaen"/>
          <w:sz w:val="20"/>
          <w:lang w:val="es-ES"/>
        </w:rPr>
        <w:t xml:space="preserve"> </w:t>
      </w:r>
      <w:r w:rsidRPr="00712340">
        <w:rPr>
          <w:rFonts w:ascii="GHEA Grapalat" w:hAnsi="GHEA Grapalat" w:cs="Sylfaen"/>
          <w:sz w:val="20"/>
        </w:rPr>
        <w:t>հաստատված</w:t>
      </w:r>
      <w:r w:rsidRPr="00712340">
        <w:rPr>
          <w:rFonts w:ascii="GHEA Grapalat" w:hAnsi="GHEA Grapalat" w:cs="Sylfaen"/>
          <w:sz w:val="20"/>
          <w:lang w:val="es-ES"/>
        </w:rPr>
        <w:t>`</w:t>
      </w:r>
    </w:p>
    <w:p w:rsidR="00096865" w:rsidRPr="00712340" w:rsidRDefault="002D5CF0" w:rsidP="00EF3662">
      <w:pPr>
        <w:ind w:firstLine="567"/>
        <w:jc w:val="both"/>
        <w:rPr>
          <w:rFonts w:ascii="GHEA Grapalat" w:hAnsi="GHEA Grapalat" w:cs="Sylfaen"/>
          <w:sz w:val="20"/>
          <w:lang w:val="es-ES"/>
        </w:rPr>
      </w:pPr>
      <w:r w:rsidRPr="00712340">
        <w:rPr>
          <w:rFonts w:ascii="GHEA Grapalat" w:hAnsi="GHEA Grapalat" w:cs="Sylfaen"/>
          <w:sz w:val="20"/>
          <w:lang w:val="es-ES"/>
        </w:rPr>
        <w:t>2.</w:t>
      </w:r>
      <w:r w:rsidR="00D76BBA" w:rsidRPr="00712340">
        <w:rPr>
          <w:rFonts w:ascii="GHEA Grapalat" w:hAnsi="GHEA Grapalat" w:cs="Sylfaen"/>
          <w:sz w:val="20"/>
          <w:lang w:val="es-ES"/>
        </w:rPr>
        <w:t>1</w:t>
      </w:r>
      <w:r w:rsidRPr="00712340">
        <w:rPr>
          <w:rFonts w:ascii="GHEA Grapalat" w:hAnsi="GHEA Grapalat" w:cs="Sylfaen"/>
          <w:sz w:val="20"/>
          <w:lang w:val="es-ES"/>
        </w:rPr>
        <w:t xml:space="preserve"> </w:t>
      </w:r>
      <w:r w:rsidR="00096865" w:rsidRPr="00712340">
        <w:rPr>
          <w:rFonts w:ascii="GHEA Grapalat" w:hAnsi="GHEA Grapalat" w:cs="Sylfaen"/>
          <w:sz w:val="20"/>
          <w:lang w:val="ru-RU"/>
        </w:rPr>
        <w:t>ընթացակարգին</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մասնակցելու</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դիմում</w:t>
      </w:r>
      <w:r w:rsidR="00EF4630" w:rsidRPr="00712340">
        <w:rPr>
          <w:rFonts w:ascii="GHEA Grapalat" w:hAnsi="GHEA Grapalat" w:cs="Sylfaen"/>
          <w:sz w:val="20"/>
          <w:lang w:val="es-ES"/>
        </w:rPr>
        <w:t>-</w:t>
      </w:r>
      <w:r w:rsidR="00EF4630" w:rsidRPr="00712340">
        <w:rPr>
          <w:rFonts w:ascii="GHEA Grapalat" w:hAnsi="GHEA Grapalat" w:cs="Sylfaen"/>
          <w:sz w:val="20"/>
        </w:rPr>
        <w:t>հայտարարություն</w:t>
      </w:r>
      <w:r w:rsidR="00096865" w:rsidRPr="00712340">
        <w:rPr>
          <w:rFonts w:ascii="GHEA Grapalat" w:hAnsi="GHEA Grapalat" w:cs="Sylfaen"/>
          <w:sz w:val="20"/>
          <w:lang w:val="af-ZA"/>
        </w:rPr>
        <w:t xml:space="preserve">` </w:t>
      </w:r>
      <w:r w:rsidR="006F49AA" w:rsidRPr="00712340">
        <w:rPr>
          <w:rFonts w:ascii="GHEA Grapalat" w:hAnsi="GHEA Grapalat" w:cs="Sylfaen"/>
          <w:sz w:val="20"/>
          <w:lang w:val="af-ZA"/>
        </w:rPr>
        <w:t>համաձայն հ</w:t>
      </w:r>
      <w:r w:rsidR="00096865" w:rsidRPr="00712340">
        <w:rPr>
          <w:rFonts w:ascii="GHEA Grapalat" w:hAnsi="GHEA Grapalat" w:cs="Sylfaen"/>
          <w:sz w:val="20"/>
          <w:lang w:val="ru-RU"/>
        </w:rPr>
        <w:t>ավելված</w:t>
      </w:r>
      <w:r w:rsidR="00096865" w:rsidRPr="00712340">
        <w:rPr>
          <w:rFonts w:ascii="GHEA Grapalat" w:hAnsi="GHEA Grapalat" w:cs="Sylfaen"/>
          <w:sz w:val="20"/>
          <w:lang w:val="af-ZA"/>
        </w:rPr>
        <w:t xml:space="preserve"> N 1</w:t>
      </w:r>
      <w:r w:rsidR="006F49AA" w:rsidRPr="00712340">
        <w:rPr>
          <w:rFonts w:ascii="GHEA Grapalat" w:hAnsi="GHEA Grapalat" w:cs="Sylfaen"/>
          <w:sz w:val="20"/>
          <w:lang w:val="af-ZA"/>
        </w:rPr>
        <w:t>-ի</w:t>
      </w:r>
      <w:r w:rsidR="00BC6807" w:rsidRPr="00712340">
        <w:rPr>
          <w:rFonts w:ascii="GHEA Grapalat" w:hAnsi="GHEA Grapalat" w:cs="Sylfaen"/>
          <w:sz w:val="20"/>
          <w:lang w:val="es-ES"/>
        </w:rPr>
        <w:t>.</w:t>
      </w:r>
    </w:p>
    <w:p w:rsidR="00EF4630" w:rsidRPr="00712340" w:rsidRDefault="00096865" w:rsidP="00EF4630">
      <w:pPr>
        <w:pStyle w:val="norm"/>
        <w:spacing w:line="276" w:lineRule="auto"/>
        <w:ind w:firstLine="567"/>
        <w:rPr>
          <w:rFonts w:ascii="GHEA Grapalat" w:hAnsi="GHEA Grapalat" w:cs="Sylfaen"/>
          <w:sz w:val="20"/>
          <w:szCs w:val="24"/>
          <w:lang w:val="af-ZA" w:eastAsia="en-US"/>
        </w:rPr>
      </w:pPr>
      <w:r w:rsidRPr="00712340">
        <w:rPr>
          <w:rFonts w:ascii="GHEA Grapalat" w:hAnsi="GHEA Grapalat" w:cs="Sylfaen"/>
          <w:sz w:val="20"/>
          <w:lang w:val="af-ZA"/>
        </w:rPr>
        <w:t>2.</w:t>
      </w:r>
      <w:r w:rsidR="00180EE9" w:rsidRPr="00712340">
        <w:rPr>
          <w:rFonts w:ascii="GHEA Grapalat" w:hAnsi="GHEA Grapalat" w:cs="Sylfaen"/>
          <w:sz w:val="20"/>
          <w:lang w:val="af-ZA"/>
        </w:rPr>
        <w:t>2</w:t>
      </w:r>
      <w:r w:rsidRPr="00712340">
        <w:rPr>
          <w:rFonts w:ascii="GHEA Grapalat" w:hAnsi="GHEA Grapalat" w:cs="Sylfaen"/>
          <w:sz w:val="20"/>
          <w:lang w:val="af-ZA"/>
        </w:rPr>
        <w:t xml:space="preserve"> </w:t>
      </w:r>
      <w:r w:rsidR="00EF4630" w:rsidRPr="00712340">
        <w:rPr>
          <w:rFonts w:ascii="GHEA Grapalat" w:hAnsi="GHEA Grapalat" w:cs="Sylfaen"/>
          <w:sz w:val="20"/>
          <w:szCs w:val="24"/>
          <w:lang w:eastAsia="en-US"/>
        </w:rPr>
        <w:t>գործակալության</w:t>
      </w:r>
      <w:r w:rsidR="00EF4630" w:rsidRPr="00712340">
        <w:rPr>
          <w:rFonts w:ascii="GHEA Grapalat" w:hAnsi="GHEA Grapalat" w:cs="Sylfaen"/>
          <w:sz w:val="20"/>
          <w:szCs w:val="24"/>
          <w:lang w:val="af-ZA" w:eastAsia="en-US"/>
        </w:rPr>
        <w:t xml:space="preserve"> </w:t>
      </w:r>
      <w:r w:rsidR="00EF4630" w:rsidRPr="00712340">
        <w:rPr>
          <w:rFonts w:ascii="GHEA Grapalat" w:hAnsi="GHEA Grapalat" w:cs="Sylfaen"/>
          <w:sz w:val="20"/>
          <w:szCs w:val="24"/>
          <w:lang w:eastAsia="en-US"/>
        </w:rPr>
        <w:t>պայմանագրի</w:t>
      </w:r>
      <w:r w:rsidR="00EF4630" w:rsidRPr="00712340">
        <w:rPr>
          <w:rFonts w:ascii="GHEA Grapalat" w:hAnsi="GHEA Grapalat" w:cs="Sylfaen"/>
          <w:sz w:val="20"/>
          <w:szCs w:val="24"/>
          <w:lang w:val="af-ZA" w:eastAsia="en-US"/>
        </w:rPr>
        <w:t xml:space="preserve"> </w:t>
      </w:r>
      <w:r w:rsidR="00EF4630" w:rsidRPr="00712340">
        <w:rPr>
          <w:rFonts w:ascii="GHEA Grapalat" w:hAnsi="GHEA Grapalat" w:cs="Sylfaen"/>
          <w:sz w:val="20"/>
          <w:szCs w:val="24"/>
          <w:lang w:eastAsia="en-US"/>
        </w:rPr>
        <w:t>պատճենը</w:t>
      </w:r>
      <w:r w:rsidR="00EF4630" w:rsidRPr="00712340">
        <w:rPr>
          <w:rFonts w:ascii="GHEA Grapalat" w:hAnsi="GHEA Grapalat" w:cs="Sylfaen"/>
          <w:sz w:val="20"/>
          <w:szCs w:val="24"/>
          <w:lang w:val="af-ZA" w:eastAsia="en-US"/>
        </w:rPr>
        <w:t xml:space="preserve"> </w:t>
      </w:r>
      <w:r w:rsidR="00EF4630" w:rsidRPr="00712340">
        <w:rPr>
          <w:rFonts w:ascii="GHEA Grapalat" w:hAnsi="GHEA Grapalat" w:cs="Sylfaen"/>
          <w:sz w:val="20"/>
          <w:szCs w:val="24"/>
          <w:lang w:eastAsia="en-US"/>
        </w:rPr>
        <w:t>և</w:t>
      </w:r>
      <w:r w:rsidR="00EF4630" w:rsidRPr="00712340">
        <w:rPr>
          <w:rFonts w:ascii="GHEA Grapalat" w:hAnsi="GHEA Grapalat" w:cs="Sylfaen"/>
          <w:sz w:val="20"/>
          <w:szCs w:val="24"/>
          <w:lang w:val="af-ZA" w:eastAsia="en-US"/>
        </w:rPr>
        <w:t xml:space="preserve"> </w:t>
      </w:r>
      <w:r w:rsidR="00EF4630" w:rsidRPr="00712340">
        <w:rPr>
          <w:rFonts w:ascii="GHEA Grapalat" w:hAnsi="GHEA Grapalat" w:cs="Sylfaen"/>
          <w:sz w:val="20"/>
          <w:szCs w:val="24"/>
          <w:lang w:eastAsia="en-US"/>
        </w:rPr>
        <w:t>դրա</w:t>
      </w:r>
      <w:r w:rsidR="00EF4630" w:rsidRPr="00712340">
        <w:rPr>
          <w:rFonts w:ascii="GHEA Grapalat" w:hAnsi="GHEA Grapalat" w:cs="Sylfaen"/>
          <w:sz w:val="20"/>
          <w:szCs w:val="24"/>
          <w:lang w:val="af-ZA" w:eastAsia="en-US"/>
        </w:rPr>
        <w:t xml:space="preserve"> </w:t>
      </w:r>
      <w:r w:rsidR="00EF4630" w:rsidRPr="00712340">
        <w:rPr>
          <w:rFonts w:ascii="GHEA Grapalat" w:hAnsi="GHEA Grapalat" w:cs="Sylfaen"/>
          <w:sz w:val="20"/>
          <w:szCs w:val="24"/>
          <w:lang w:eastAsia="en-US"/>
        </w:rPr>
        <w:t>կողմ</w:t>
      </w:r>
      <w:r w:rsidR="00EF4630" w:rsidRPr="00712340">
        <w:rPr>
          <w:rFonts w:ascii="GHEA Grapalat" w:hAnsi="GHEA Grapalat" w:cs="Sylfaen"/>
          <w:sz w:val="20"/>
          <w:szCs w:val="24"/>
          <w:lang w:val="af-ZA" w:eastAsia="en-US"/>
        </w:rPr>
        <w:t xml:space="preserve"> </w:t>
      </w:r>
      <w:r w:rsidR="00EF4630" w:rsidRPr="00712340">
        <w:rPr>
          <w:rFonts w:ascii="GHEA Grapalat" w:hAnsi="GHEA Grapalat" w:cs="Sylfaen"/>
          <w:sz w:val="20"/>
          <w:szCs w:val="24"/>
          <w:lang w:eastAsia="en-US"/>
        </w:rPr>
        <w:t>հանդիսացող</w:t>
      </w:r>
      <w:r w:rsidR="00EF4630" w:rsidRPr="00712340">
        <w:rPr>
          <w:rFonts w:ascii="GHEA Grapalat" w:hAnsi="GHEA Grapalat" w:cs="Sylfaen"/>
          <w:sz w:val="20"/>
          <w:szCs w:val="24"/>
          <w:lang w:val="af-ZA" w:eastAsia="en-US"/>
        </w:rPr>
        <w:t xml:space="preserve"> </w:t>
      </w:r>
      <w:r w:rsidR="00EF4630" w:rsidRPr="00712340">
        <w:rPr>
          <w:rFonts w:ascii="GHEA Grapalat" w:hAnsi="GHEA Grapalat" w:cs="Sylfaen"/>
          <w:sz w:val="20"/>
          <w:szCs w:val="24"/>
          <w:lang w:eastAsia="en-US"/>
        </w:rPr>
        <w:t>անձի</w:t>
      </w:r>
      <w:r w:rsidR="00EF4630" w:rsidRPr="00712340">
        <w:rPr>
          <w:rFonts w:ascii="GHEA Grapalat" w:hAnsi="GHEA Grapalat" w:cs="Sylfaen"/>
          <w:sz w:val="20"/>
          <w:szCs w:val="24"/>
          <w:lang w:val="af-ZA" w:eastAsia="en-US"/>
        </w:rPr>
        <w:t xml:space="preserve"> </w:t>
      </w:r>
      <w:r w:rsidR="00EF4630" w:rsidRPr="00712340">
        <w:rPr>
          <w:rFonts w:ascii="GHEA Grapalat" w:hAnsi="GHEA Grapalat" w:cs="Sylfaen"/>
          <w:sz w:val="20"/>
          <w:szCs w:val="24"/>
          <w:lang w:eastAsia="en-US"/>
        </w:rPr>
        <w:t>տվյալները</w:t>
      </w:r>
      <w:r w:rsidR="00EF4630" w:rsidRPr="00712340">
        <w:rPr>
          <w:rFonts w:ascii="GHEA Grapalat" w:hAnsi="GHEA Grapalat" w:cs="Sylfaen"/>
          <w:sz w:val="20"/>
          <w:szCs w:val="24"/>
          <w:lang w:val="af-ZA" w:eastAsia="en-US"/>
        </w:rPr>
        <w:t xml:space="preserve">, </w:t>
      </w:r>
      <w:r w:rsidR="00EF4630" w:rsidRPr="00712340">
        <w:rPr>
          <w:rFonts w:ascii="GHEA Grapalat" w:hAnsi="GHEA Grapalat" w:cs="Sylfaen"/>
          <w:sz w:val="20"/>
          <w:szCs w:val="24"/>
          <w:lang w:eastAsia="en-US"/>
        </w:rPr>
        <w:t>եթե</w:t>
      </w:r>
      <w:r w:rsidR="00EF4630" w:rsidRPr="00712340">
        <w:rPr>
          <w:rFonts w:ascii="GHEA Grapalat" w:hAnsi="GHEA Grapalat" w:cs="Sylfaen"/>
          <w:sz w:val="20"/>
          <w:szCs w:val="24"/>
          <w:lang w:val="af-ZA" w:eastAsia="en-US"/>
        </w:rPr>
        <w:t xml:space="preserve"> </w:t>
      </w:r>
      <w:r w:rsidR="00EF4630" w:rsidRPr="00712340">
        <w:rPr>
          <w:rFonts w:ascii="GHEA Grapalat" w:hAnsi="GHEA Grapalat" w:cs="Sylfaen"/>
          <w:sz w:val="20"/>
          <w:szCs w:val="24"/>
          <w:lang w:eastAsia="en-US"/>
        </w:rPr>
        <w:t>պայմանագիրն</w:t>
      </w:r>
      <w:r w:rsidR="00EF4630" w:rsidRPr="00712340">
        <w:rPr>
          <w:rFonts w:ascii="GHEA Grapalat" w:hAnsi="GHEA Grapalat" w:cs="Sylfaen"/>
          <w:sz w:val="20"/>
          <w:szCs w:val="24"/>
          <w:lang w:val="af-ZA" w:eastAsia="en-US"/>
        </w:rPr>
        <w:t xml:space="preserve"> </w:t>
      </w:r>
      <w:r w:rsidR="00EF4630" w:rsidRPr="00712340">
        <w:rPr>
          <w:rFonts w:ascii="GHEA Grapalat" w:hAnsi="GHEA Grapalat" w:cs="Sylfaen"/>
          <w:sz w:val="20"/>
          <w:szCs w:val="24"/>
          <w:lang w:eastAsia="en-US"/>
        </w:rPr>
        <w:t>իրականացվելու</w:t>
      </w:r>
      <w:r w:rsidR="00EF4630" w:rsidRPr="00712340">
        <w:rPr>
          <w:rFonts w:ascii="GHEA Grapalat" w:hAnsi="GHEA Grapalat" w:cs="Sylfaen"/>
          <w:sz w:val="20"/>
          <w:szCs w:val="24"/>
          <w:lang w:val="af-ZA" w:eastAsia="en-US"/>
        </w:rPr>
        <w:t xml:space="preserve"> </w:t>
      </w:r>
      <w:r w:rsidR="00EF4630" w:rsidRPr="00712340">
        <w:rPr>
          <w:rFonts w:ascii="GHEA Grapalat" w:hAnsi="GHEA Grapalat" w:cs="Sylfaen"/>
          <w:sz w:val="20"/>
          <w:szCs w:val="24"/>
          <w:lang w:eastAsia="en-US"/>
        </w:rPr>
        <w:t>է</w:t>
      </w:r>
      <w:r w:rsidR="00EF4630" w:rsidRPr="00712340">
        <w:rPr>
          <w:rFonts w:ascii="GHEA Grapalat" w:hAnsi="GHEA Grapalat" w:cs="Sylfaen"/>
          <w:sz w:val="20"/>
          <w:szCs w:val="24"/>
          <w:lang w:val="af-ZA" w:eastAsia="en-US"/>
        </w:rPr>
        <w:t xml:space="preserve"> </w:t>
      </w:r>
      <w:r w:rsidR="00EF4630" w:rsidRPr="00712340">
        <w:rPr>
          <w:rFonts w:ascii="GHEA Grapalat" w:hAnsi="GHEA Grapalat" w:cs="Sylfaen"/>
          <w:sz w:val="20"/>
          <w:szCs w:val="24"/>
          <w:lang w:eastAsia="en-US"/>
        </w:rPr>
        <w:t>գործակալության</w:t>
      </w:r>
      <w:r w:rsidR="00EF4630" w:rsidRPr="00712340">
        <w:rPr>
          <w:rFonts w:ascii="GHEA Grapalat" w:hAnsi="GHEA Grapalat" w:cs="Sylfaen"/>
          <w:sz w:val="20"/>
          <w:szCs w:val="24"/>
          <w:lang w:val="af-ZA" w:eastAsia="en-US"/>
        </w:rPr>
        <w:t xml:space="preserve"> </w:t>
      </w:r>
      <w:r w:rsidR="00EF4630" w:rsidRPr="00712340">
        <w:rPr>
          <w:rFonts w:ascii="GHEA Grapalat" w:hAnsi="GHEA Grapalat" w:cs="Sylfaen"/>
          <w:sz w:val="20"/>
          <w:szCs w:val="24"/>
          <w:lang w:eastAsia="en-US"/>
        </w:rPr>
        <w:t>միջոցով</w:t>
      </w:r>
      <w:r w:rsidR="00EF4630" w:rsidRPr="00712340">
        <w:rPr>
          <w:rFonts w:ascii="GHEA Grapalat" w:hAnsi="GHEA Grapalat" w:cs="Sylfaen"/>
          <w:sz w:val="20"/>
          <w:szCs w:val="24"/>
          <w:lang w:val="af-ZA" w:eastAsia="en-US"/>
        </w:rPr>
        <w:t>.</w:t>
      </w:r>
    </w:p>
    <w:p w:rsidR="00EF4630" w:rsidRPr="007B2F09" w:rsidRDefault="00EF4630" w:rsidP="00505AD4">
      <w:pPr>
        <w:pStyle w:val="norm"/>
        <w:spacing w:line="240" w:lineRule="auto"/>
        <w:ind w:firstLine="567"/>
        <w:rPr>
          <w:rFonts w:ascii="GHEA Grapalat" w:hAnsi="GHEA Grapalat" w:cs="Sylfaen"/>
          <w:color w:val="FFFFFF"/>
          <w:sz w:val="20"/>
          <w:szCs w:val="24"/>
          <w:lang w:val="af-ZA" w:eastAsia="en-US"/>
        </w:rPr>
      </w:pPr>
      <w:r w:rsidRPr="00712340">
        <w:rPr>
          <w:rFonts w:ascii="GHEA Grapalat" w:hAnsi="GHEA Grapalat" w:cs="Sylfaen"/>
          <w:sz w:val="20"/>
          <w:szCs w:val="24"/>
          <w:lang w:val="af-ZA" w:eastAsia="en-US"/>
        </w:rPr>
        <w:t xml:space="preserve">2.3 </w:t>
      </w:r>
      <w:r w:rsidRPr="00712340">
        <w:rPr>
          <w:rFonts w:ascii="GHEA Grapalat" w:hAnsi="GHEA Grapalat" w:cs="Sylfaen"/>
          <w:sz w:val="20"/>
          <w:szCs w:val="24"/>
          <w:lang w:eastAsia="en-US"/>
        </w:rPr>
        <w:t>համատեղ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գործունեության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պայմանագիրը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եթե</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մասնակիցները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գնման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ընթացակարգին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մասնակցում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են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համատեղ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գործունեության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կարգով</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կոնսորցիումով</w:t>
      </w:r>
      <w:r w:rsidRPr="00712340">
        <w:rPr>
          <w:rFonts w:ascii="GHEA Grapalat" w:hAnsi="GHEA Grapalat" w:cs="Sylfaen"/>
          <w:sz w:val="20"/>
          <w:szCs w:val="24"/>
          <w:lang w:val="af-ZA" w:eastAsia="en-US"/>
        </w:rPr>
        <w:t>).</w:t>
      </w:r>
      <w:r w:rsidR="0094544B">
        <w:rPr>
          <w:rFonts w:ascii="GHEA Grapalat" w:hAnsi="GHEA Grapalat" w:cs="Sylfaen"/>
          <w:sz w:val="20"/>
          <w:szCs w:val="24"/>
          <w:vertAlign w:val="superscript"/>
          <w:lang w:val="af-ZA" w:eastAsia="en-US"/>
        </w:rPr>
        <w:t>14</w:t>
      </w:r>
      <w:r w:rsidR="00E02338">
        <w:rPr>
          <w:rFonts w:ascii="GHEA Grapalat" w:hAnsi="GHEA Grapalat" w:cs="Sylfaen"/>
          <w:sz w:val="20"/>
          <w:szCs w:val="24"/>
          <w:lang w:val="af-ZA" w:eastAsia="en-US"/>
        </w:rPr>
        <w:t xml:space="preserve"> </w:t>
      </w:r>
      <w:r w:rsidR="00E02338" w:rsidRPr="007B2F09">
        <w:rPr>
          <w:rFonts w:ascii="GHEA Grapalat" w:hAnsi="GHEA Grapalat" w:cs="Sylfaen"/>
          <w:color w:val="FFFFFF"/>
          <w:sz w:val="20"/>
          <w:szCs w:val="24"/>
          <w:lang w:val="af-ZA" w:eastAsia="en-US"/>
        </w:rPr>
        <w:t xml:space="preserve">  </w:t>
      </w:r>
      <w:r w:rsidRPr="007B2F09">
        <w:rPr>
          <w:rStyle w:val="FootnoteReference"/>
          <w:rFonts w:ascii="GHEA Grapalat" w:hAnsi="GHEA Grapalat" w:cs="Sylfaen"/>
          <w:color w:val="FFFFFF"/>
          <w:sz w:val="20"/>
          <w:szCs w:val="24"/>
          <w:lang w:val="af-ZA" w:eastAsia="en-US"/>
        </w:rPr>
        <w:footnoteReference w:id="2"/>
      </w:r>
    </w:p>
    <w:p w:rsidR="00C1569A" w:rsidRDefault="00C1569A" w:rsidP="00C1569A">
      <w:pPr>
        <w:ind w:firstLine="567"/>
        <w:jc w:val="both"/>
        <w:rPr>
          <w:rFonts w:ascii="GHEA Grapalat" w:hAnsi="GHEA Grapalat" w:cs="Sylfaen"/>
          <w:sz w:val="20"/>
          <w:lang w:val="hy-AM"/>
        </w:rPr>
      </w:pPr>
      <w:r w:rsidRPr="00B56A92">
        <w:rPr>
          <w:rFonts w:ascii="GHEA Grapalat" w:hAnsi="GHEA Grapalat" w:cs="Sylfaen"/>
          <w:sz w:val="20"/>
          <w:lang w:val="af-ZA"/>
        </w:rPr>
        <w:t xml:space="preserve">2.4 </w:t>
      </w:r>
      <w:r>
        <w:rPr>
          <w:rFonts w:ascii="GHEA Grapalat" w:hAnsi="GHEA Grapalat" w:cs="Sylfaen"/>
          <w:sz w:val="20"/>
          <w:lang w:val="hy-AM"/>
        </w:rPr>
        <w:t xml:space="preserve">նախկինում կատարված նմանատիպ պայմանագիր </w:t>
      </w:r>
    </w:p>
    <w:p w:rsidR="00C1569A" w:rsidRPr="00C434DE" w:rsidRDefault="00C1569A" w:rsidP="00C1569A">
      <w:pPr>
        <w:ind w:firstLine="567"/>
        <w:jc w:val="both"/>
        <w:rPr>
          <w:rFonts w:ascii="GHEA Grapalat" w:hAnsi="GHEA Grapalat"/>
          <w:sz w:val="20"/>
          <w:vertAlign w:val="superscript"/>
          <w:lang w:val="hy-AM"/>
        </w:rPr>
      </w:pPr>
      <w:r>
        <w:rPr>
          <w:rFonts w:ascii="GHEA Grapalat" w:hAnsi="GHEA Grapalat" w:cs="Sylfaen"/>
          <w:sz w:val="20"/>
          <w:lang w:val="hy-AM"/>
        </w:rPr>
        <w:t>2.5 աշխատանքային ռեսուրսներ՝ հավելված 3</w:t>
      </w:r>
    </w:p>
    <w:p w:rsidR="002E11D1" w:rsidRPr="00712340" w:rsidRDefault="00096865" w:rsidP="00EF3662">
      <w:pPr>
        <w:ind w:firstLine="567"/>
        <w:jc w:val="both"/>
        <w:rPr>
          <w:rFonts w:ascii="GHEA Grapalat" w:hAnsi="GHEA Grapalat" w:cs="Sylfaen"/>
          <w:sz w:val="20"/>
          <w:lang w:val="af-ZA"/>
        </w:rPr>
      </w:pPr>
      <w:r w:rsidRPr="00712340">
        <w:rPr>
          <w:rFonts w:ascii="GHEA Grapalat" w:hAnsi="GHEA Grapalat" w:cs="Sylfaen"/>
          <w:sz w:val="20"/>
          <w:lang w:val="af-ZA"/>
        </w:rPr>
        <w:t>2.</w:t>
      </w:r>
      <w:r w:rsidR="00C1569A">
        <w:rPr>
          <w:rFonts w:ascii="GHEA Grapalat" w:hAnsi="GHEA Grapalat" w:cs="Sylfaen"/>
          <w:sz w:val="20"/>
          <w:lang w:val="af-ZA"/>
        </w:rPr>
        <w:t>6</w:t>
      </w:r>
      <w:r w:rsidR="00E02338">
        <w:rPr>
          <w:rFonts w:ascii="GHEA Grapalat" w:hAnsi="GHEA Grapalat" w:cs="Sylfaen"/>
          <w:sz w:val="20"/>
          <w:lang w:val="af-ZA"/>
        </w:rPr>
        <w:t xml:space="preserve"> </w:t>
      </w:r>
      <w:r w:rsidR="00E67BA7" w:rsidRPr="00712340">
        <w:rPr>
          <w:rFonts w:ascii="GHEA Grapalat" w:hAnsi="GHEA Grapalat" w:cs="Sylfaen"/>
          <w:sz w:val="20"/>
          <w:lang w:val="hy-AM"/>
        </w:rPr>
        <w:t>գնային</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hy-AM"/>
        </w:rPr>
        <w:t>առաջարկ</w:t>
      </w:r>
      <w:r w:rsidR="00294FFF" w:rsidRPr="00712340">
        <w:rPr>
          <w:rFonts w:ascii="GHEA Grapalat" w:hAnsi="GHEA Grapalat" w:cs="Sylfaen"/>
          <w:sz w:val="20"/>
          <w:lang w:val="af-ZA"/>
        </w:rPr>
        <w:t xml:space="preserve">` </w:t>
      </w:r>
      <w:r w:rsidR="00294FFF" w:rsidRPr="00712340">
        <w:rPr>
          <w:rFonts w:ascii="GHEA Grapalat" w:hAnsi="GHEA Grapalat" w:cs="Sylfaen"/>
          <w:sz w:val="20"/>
          <w:lang w:val="hy-AM"/>
        </w:rPr>
        <w:t>համաձայն</w:t>
      </w:r>
      <w:r w:rsidR="00294FFF" w:rsidRPr="00712340">
        <w:rPr>
          <w:rFonts w:ascii="GHEA Grapalat" w:hAnsi="GHEA Grapalat" w:cs="Sylfaen"/>
          <w:sz w:val="20"/>
          <w:lang w:val="af-ZA"/>
        </w:rPr>
        <w:t xml:space="preserve"> </w:t>
      </w:r>
      <w:r w:rsidR="00294FFF" w:rsidRPr="00712340">
        <w:rPr>
          <w:rFonts w:ascii="GHEA Grapalat" w:hAnsi="GHEA Grapalat" w:cs="Sylfaen"/>
          <w:sz w:val="20"/>
          <w:lang w:val="hy-AM"/>
        </w:rPr>
        <w:t>հավելված</w:t>
      </w:r>
      <w:r w:rsidR="00294FFF" w:rsidRPr="00712340">
        <w:rPr>
          <w:rFonts w:ascii="GHEA Grapalat" w:hAnsi="GHEA Grapalat" w:cs="Sylfaen"/>
          <w:sz w:val="20"/>
          <w:lang w:val="af-ZA"/>
        </w:rPr>
        <w:t xml:space="preserve"> N </w:t>
      </w:r>
      <w:r w:rsidR="004D557A" w:rsidRPr="00712340">
        <w:rPr>
          <w:rFonts w:ascii="GHEA Grapalat" w:hAnsi="GHEA Grapalat" w:cs="Sylfaen"/>
          <w:sz w:val="20"/>
          <w:lang w:val="af-ZA"/>
        </w:rPr>
        <w:t>2</w:t>
      </w:r>
      <w:r w:rsidR="00294FFF" w:rsidRPr="00712340">
        <w:rPr>
          <w:rFonts w:ascii="GHEA Grapalat" w:hAnsi="GHEA Grapalat" w:cs="Sylfaen"/>
          <w:sz w:val="20"/>
          <w:lang w:val="af-ZA"/>
        </w:rPr>
        <w:t>-</w:t>
      </w:r>
      <w:r w:rsidR="00294FFF" w:rsidRPr="00712340">
        <w:rPr>
          <w:rFonts w:ascii="GHEA Grapalat" w:hAnsi="GHEA Grapalat" w:cs="Sylfaen"/>
          <w:sz w:val="20"/>
          <w:lang w:val="hy-AM"/>
        </w:rPr>
        <w:t>ի</w:t>
      </w:r>
      <w:r w:rsidR="00294FFF" w:rsidRPr="00712340">
        <w:rPr>
          <w:rFonts w:ascii="GHEA Grapalat" w:hAnsi="GHEA Grapalat" w:cs="Sylfaen"/>
          <w:sz w:val="20"/>
          <w:lang w:val="af-ZA"/>
        </w:rPr>
        <w:t>: Գնային առաջարկը</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hy-AM"/>
        </w:rPr>
        <w:t>ներկայացվում</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hy-AM"/>
        </w:rPr>
        <w:t>է</w:t>
      </w:r>
      <w:r w:rsidR="00E67BA7" w:rsidRPr="00712340">
        <w:rPr>
          <w:rFonts w:ascii="GHEA Grapalat" w:hAnsi="GHEA Grapalat" w:cs="Sylfaen"/>
          <w:sz w:val="20"/>
          <w:lang w:val="af-ZA"/>
        </w:rPr>
        <w:t xml:space="preserve"> </w:t>
      </w:r>
      <w:r w:rsidR="005A1D54" w:rsidRPr="00712340">
        <w:rPr>
          <w:rFonts w:ascii="GHEA Grapalat" w:hAnsi="GHEA Grapalat" w:cs="Sylfaen"/>
          <w:sz w:val="20"/>
          <w:szCs w:val="20"/>
          <w:lang w:val="hy-AM"/>
        </w:rPr>
        <w:t xml:space="preserve">արժեք, </w:t>
      </w:r>
      <w:r w:rsidR="00842BB1" w:rsidRPr="00A27D90">
        <w:rPr>
          <w:rFonts w:ascii="GHEA Grapalat" w:hAnsi="GHEA Grapalat" w:cs="Sylfaen"/>
          <w:sz w:val="20"/>
          <w:lang w:val="af-ZA"/>
        </w:rPr>
        <w:t xml:space="preserve">(ինքնարժեքի և կանխատեսվող շահույթի հանրագումարը) </w:t>
      </w:r>
      <w:r w:rsidR="00E67BA7" w:rsidRPr="00712340">
        <w:rPr>
          <w:rFonts w:ascii="GHEA Grapalat" w:hAnsi="GHEA Grapalat" w:cs="Sylfaen"/>
          <w:sz w:val="20"/>
          <w:lang w:val="hy-AM"/>
        </w:rPr>
        <w:t>և</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hy-AM"/>
        </w:rPr>
        <w:t>ավելացված</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hy-AM"/>
        </w:rPr>
        <w:t>արժեքի</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hy-AM"/>
        </w:rPr>
        <w:t>հարկ</w:t>
      </w:r>
      <w:r w:rsidR="00E67BA7" w:rsidRPr="00712340" w:rsidDel="001A1F55">
        <w:rPr>
          <w:rFonts w:ascii="GHEA Grapalat" w:hAnsi="GHEA Grapalat" w:cs="Sylfaen"/>
          <w:sz w:val="20"/>
          <w:lang w:val="af-ZA"/>
        </w:rPr>
        <w:t xml:space="preserve"> </w:t>
      </w:r>
      <w:r w:rsidR="00E67BA7" w:rsidRPr="00712340">
        <w:rPr>
          <w:rFonts w:ascii="GHEA Grapalat" w:hAnsi="GHEA Grapalat" w:cs="Sylfaen"/>
          <w:sz w:val="20"/>
          <w:lang w:val="hy-AM"/>
        </w:rPr>
        <w:t>ընդհանրական</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hy-AM"/>
        </w:rPr>
        <w:t>բաղադրիչներից</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hy-AM"/>
        </w:rPr>
        <w:t>բաղկացած</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hy-AM"/>
        </w:rPr>
        <w:t>հաշվարկի</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hy-AM"/>
        </w:rPr>
        <w:t>ձևով։</w:t>
      </w:r>
      <w:r w:rsidR="00E67BA7" w:rsidRPr="00712340">
        <w:rPr>
          <w:rFonts w:ascii="GHEA Grapalat" w:hAnsi="GHEA Grapalat" w:cs="Sylfaen"/>
          <w:sz w:val="20"/>
          <w:lang w:val="af-ZA"/>
        </w:rPr>
        <w:t xml:space="preserve"> </w:t>
      </w:r>
      <w:r w:rsidR="00B02990">
        <w:rPr>
          <w:rFonts w:ascii="GHEA Grapalat" w:hAnsi="GHEA Grapalat" w:cs="Sylfaen"/>
          <w:sz w:val="20"/>
        </w:rPr>
        <w:t>Ա</w:t>
      </w:r>
      <w:r w:rsidR="005A1D54" w:rsidRPr="00712340">
        <w:rPr>
          <w:rFonts w:ascii="GHEA Grapalat" w:hAnsi="GHEA Grapalat" w:cs="Sylfaen"/>
          <w:sz w:val="20"/>
          <w:lang w:val="hy-AM"/>
        </w:rPr>
        <w:t>րժեքի</w:t>
      </w:r>
      <w:r w:rsidR="005A1D54" w:rsidRPr="00712340">
        <w:rPr>
          <w:rFonts w:ascii="GHEA Grapalat" w:hAnsi="GHEA Grapalat" w:cs="Sylfaen"/>
          <w:sz w:val="20"/>
          <w:lang w:val="af-ZA"/>
        </w:rPr>
        <w:t xml:space="preserve"> </w:t>
      </w:r>
      <w:r w:rsidR="00E67BA7" w:rsidRPr="00712340">
        <w:rPr>
          <w:rFonts w:ascii="GHEA Grapalat" w:hAnsi="GHEA Grapalat" w:cs="Sylfaen"/>
          <w:sz w:val="20"/>
          <w:lang w:val="ru-RU"/>
        </w:rPr>
        <w:t>բաղադրիչների</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ru-RU"/>
        </w:rPr>
        <w:t>հաշվարկ</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ru-RU"/>
        </w:rPr>
        <w:t>բացվածք</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ru-RU"/>
        </w:rPr>
        <w:t>կամ</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ru-RU"/>
        </w:rPr>
        <w:t>այլ</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ru-RU"/>
        </w:rPr>
        <w:t>մանրամասներ</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ru-RU"/>
        </w:rPr>
        <w:t>չեն</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ru-RU"/>
        </w:rPr>
        <w:t>պահանջվում</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ru-RU"/>
        </w:rPr>
        <w:t>և</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ru-RU"/>
        </w:rPr>
        <w:t>ներկայացվում</w:t>
      </w:r>
      <w:r w:rsidR="00AD2FAF" w:rsidRPr="00E81BDB">
        <w:rPr>
          <w:rFonts w:ascii="GHEA Grapalat" w:hAnsi="GHEA Grapalat" w:cs="Sylfaen"/>
          <w:sz w:val="20"/>
          <w:lang w:val="af-ZA"/>
        </w:rPr>
        <w:t>:</w:t>
      </w:r>
    </w:p>
    <w:p w:rsidR="00E67BA7" w:rsidRPr="00712340" w:rsidRDefault="00E67BA7" w:rsidP="00EF3662">
      <w:pPr>
        <w:ind w:firstLine="567"/>
        <w:jc w:val="both"/>
        <w:rPr>
          <w:rFonts w:ascii="GHEA Grapalat" w:hAnsi="GHEA Grapalat" w:cs="Sylfaen"/>
          <w:sz w:val="20"/>
          <w:lang w:val="af-ZA"/>
        </w:rPr>
      </w:pPr>
    </w:p>
    <w:p w:rsidR="00960BE9" w:rsidRPr="00712340" w:rsidRDefault="00960BE9" w:rsidP="00960BE9">
      <w:pPr>
        <w:jc w:val="center"/>
        <w:rPr>
          <w:rFonts w:ascii="GHEA Grapalat" w:hAnsi="GHEA Grapalat" w:cs="Sylfaen"/>
          <w:b/>
          <w:sz w:val="20"/>
          <w:lang w:val="es-ES"/>
        </w:rPr>
      </w:pPr>
      <w:r w:rsidRPr="00712340">
        <w:rPr>
          <w:rFonts w:ascii="GHEA Grapalat" w:hAnsi="GHEA Grapalat"/>
          <w:b/>
          <w:sz w:val="20"/>
          <w:lang w:val="es-ES"/>
        </w:rPr>
        <w:t xml:space="preserve">3. </w:t>
      </w:r>
      <w:r w:rsidRPr="00712340">
        <w:rPr>
          <w:rFonts w:ascii="GHEA Grapalat" w:hAnsi="GHEA Grapalat" w:cs="Sylfaen"/>
          <w:b/>
          <w:sz w:val="20"/>
          <w:lang w:val="es-ES"/>
        </w:rPr>
        <w:t>ՀԱՅՏԸ</w:t>
      </w:r>
      <w:r w:rsidRPr="00712340">
        <w:rPr>
          <w:rFonts w:ascii="GHEA Grapalat" w:hAnsi="GHEA Grapalat" w:cs="Arial"/>
          <w:b/>
          <w:sz w:val="20"/>
          <w:lang w:val="es-ES"/>
        </w:rPr>
        <w:t xml:space="preserve">  </w:t>
      </w:r>
      <w:r w:rsidRPr="00712340">
        <w:rPr>
          <w:rFonts w:ascii="GHEA Grapalat" w:hAnsi="GHEA Grapalat" w:cs="Sylfaen"/>
          <w:b/>
          <w:sz w:val="20"/>
          <w:lang w:val="es-ES"/>
        </w:rPr>
        <w:t>ՊԱՏՐԱՍՏԵԼՈՒ</w:t>
      </w:r>
      <w:r w:rsidRPr="00712340">
        <w:rPr>
          <w:rFonts w:ascii="GHEA Grapalat" w:hAnsi="GHEA Grapalat" w:cs="Arial"/>
          <w:b/>
          <w:sz w:val="20"/>
          <w:lang w:val="es-ES"/>
        </w:rPr>
        <w:t xml:space="preserve">  </w:t>
      </w:r>
      <w:r w:rsidRPr="00712340">
        <w:rPr>
          <w:rFonts w:ascii="GHEA Grapalat" w:hAnsi="GHEA Grapalat" w:cs="Sylfaen"/>
          <w:b/>
          <w:sz w:val="20"/>
          <w:lang w:val="es-ES"/>
        </w:rPr>
        <w:t>ԿԱՐԳԸ</w:t>
      </w:r>
    </w:p>
    <w:p w:rsidR="00960BE9" w:rsidRPr="00712340" w:rsidRDefault="00960BE9" w:rsidP="00960BE9">
      <w:pPr>
        <w:jc w:val="center"/>
        <w:rPr>
          <w:rFonts w:ascii="GHEA Grapalat" w:hAnsi="GHEA Grapalat" w:cs="Sylfaen"/>
          <w:b/>
          <w:sz w:val="20"/>
          <w:lang w:val="es-ES"/>
        </w:rPr>
      </w:pPr>
    </w:p>
    <w:p w:rsidR="00960BE9" w:rsidRPr="00712340" w:rsidRDefault="00960BE9" w:rsidP="00960BE9">
      <w:pPr>
        <w:ind w:firstLine="567"/>
        <w:jc w:val="both"/>
        <w:rPr>
          <w:rFonts w:ascii="GHEA Grapalat" w:hAnsi="GHEA Grapalat" w:cs="Sylfaen"/>
          <w:sz w:val="20"/>
          <w:szCs w:val="20"/>
          <w:lang w:val="es-ES"/>
        </w:rPr>
      </w:pPr>
      <w:r w:rsidRPr="00712340">
        <w:rPr>
          <w:rFonts w:ascii="GHEA Grapalat" w:hAnsi="GHEA Grapalat"/>
          <w:sz w:val="20"/>
          <w:szCs w:val="20"/>
          <w:lang w:val="es-ES"/>
        </w:rPr>
        <w:t xml:space="preserve">3.1 </w:t>
      </w:r>
      <w:r w:rsidRPr="00712340">
        <w:rPr>
          <w:rFonts w:ascii="GHEA Grapalat" w:hAnsi="GHEA Grapalat" w:cs="Sylfaen"/>
          <w:sz w:val="20"/>
          <w:szCs w:val="20"/>
          <w:lang w:val="ru-RU"/>
        </w:rPr>
        <w:t>Մասնակիցը</w:t>
      </w:r>
      <w:r w:rsidRPr="00712340">
        <w:rPr>
          <w:rFonts w:ascii="GHEA Grapalat" w:hAnsi="GHEA Grapalat" w:cs="Sylfaen"/>
          <w:sz w:val="20"/>
          <w:szCs w:val="20"/>
          <w:lang w:val="es-ES"/>
        </w:rPr>
        <w:t xml:space="preserve"> </w:t>
      </w:r>
      <w:r w:rsidRPr="00712340">
        <w:rPr>
          <w:rFonts w:ascii="GHEA Grapalat" w:hAnsi="GHEA Grapalat" w:cs="Sylfaen"/>
          <w:sz w:val="20"/>
          <w:szCs w:val="20"/>
          <w:lang w:val="ru-RU"/>
        </w:rPr>
        <w:t>հայտը</w:t>
      </w:r>
      <w:r w:rsidRPr="00712340">
        <w:rPr>
          <w:rFonts w:ascii="GHEA Grapalat" w:hAnsi="GHEA Grapalat" w:cs="Sylfaen"/>
          <w:sz w:val="20"/>
          <w:szCs w:val="20"/>
          <w:lang w:val="es-ES"/>
        </w:rPr>
        <w:t xml:space="preserve"> </w:t>
      </w:r>
      <w:r w:rsidRPr="00712340">
        <w:rPr>
          <w:rFonts w:ascii="GHEA Grapalat" w:hAnsi="GHEA Grapalat" w:cs="Sylfaen"/>
          <w:sz w:val="20"/>
          <w:szCs w:val="20"/>
          <w:lang w:val="ru-RU"/>
        </w:rPr>
        <w:t>ներկայացնում</w:t>
      </w:r>
      <w:r w:rsidRPr="00712340">
        <w:rPr>
          <w:rFonts w:ascii="GHEA Grapalat" w:hAnsi="GHEA Grapalat" w:cs="Sylfaen"/>
          <w:sz w:val="20"/>
          <w:szCs w:val="20"/>
          <w:lang w:val="es-ES"/>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es-ES"/>
        </w:rPr>
        <w:t xml:space="preserve"> </w:t>
      </w:r>
      <w:r w:rsidRPr="00712340">
        <w:rPr>
          <w:rFonts w:ascii="GHEA Grapalat" w:hAnsi="GHEA Grapalat" w:cs="Sylfaen"/>
          <w:sz w:val="20"/>
          <w:szCs w:val="20"/>
          <w:lang w:val="ru-RU"/>
        </w:rPr>
        <w:t>սույն</w:t>
      </w:r>
      <w:r w:rsidRPr="00712340">
        <w:rPr>
          <w:rFonts w:ascii="GHEA Grapalat" w:hAnsi="GHEA Grapalat" w:cs="Sylfaen"/>
          <w:sz w:val="20"/>
          <w:szCs w:val="20"/>
          <w:lang w:val="es-ES"/>
        </w:rPr>
        <w:t xml:space="preserve"> </w:t>
      </w:r>
      <w:r w:rsidRPr="00712340">
        <w:rPr>
          <w:rFonts w:ascii="GHEA Grapalat" w:hAnsi="GHEA Grapalat" w:cs="Sylfaen"/>
          <w:sz w:val="20"/>
          <w:szCs w:val="20"/>
          <w:lang w:val="ru-RU"/>
        </w:rPr>
        <w:t>հրավերով</w:t>
      </w:r>
      <w:r w:rsidRPr="00712340">
        <w:rPr>
          <w:rFonts w:ascii="GHEA Grapalat" w:hAnsi="GHEA Grapalat" w:cs="Sylfaen"/>
          <w:sz w:val="20"/>
          <w:szCs w:val="20"/>
          <w:lang w:val="es-ES"/>
        </w:rPr>
        <w:t xml:space="preserve"> </w:t>
      </w:r>
      <w:r w:rsidRPr="00712340">
        <w:rPr>
          <w:rFonts w:ascii="GHEA Grapalat" w:hAnsi="GHEA Grapalat" w:cs="Sylfaen"/>
          <w:sz w:val="20"/>
          <w:szCs w:val="20"/>
          <w:lang w:val="ru-RU"/>
        </w:rPr>
        <w:t>սահմանված</w:t>
      </w:r>
      <w:r w:rsidRPr="00712340">
        <w:rPr>
          <w:rFonts w:ascii="GHEA Grapalat" w:hAnsi="GHEA Grapalat" w:cs="Sylfaen"/>
          <w:sz w:val="20"/>
          <w:szCs w:val="20"/>
          <w:lang w:val="es-ES"/>
        </w:rPr>
        <w:t xml:space="preserve"> </w:t>
      </w:r>
      <w:r w:rsidRPr="00712340">
        <w:rPr>
          <w:rFonts w:ascii="GHEA Grapalat" w:hAnsi="GHEA Grapalat" w:cs="Sylfaen"/>
          <w:sz w:val="20"/>
          <w:szCs w:val="20"/>
          <w:lang w:val="ru-RU"/>
        </w:rPr>
        <w:t>կարգով։</w:t>
      </w:r>
      <w:r w:rsidRPr="00712340">
        <w:rPr>
          <w:rFonts w:ascii="GHEA Grapalat" w:hAnsi="GHEA Grapalat" w:cs="Sylfaen"/>
          <w:sz w:val="20"/>
          <w:szCs w:val="20"/>
          <w:lang w:val="es-ES"/>
        </w:rPr>
        <w:t xml:space="preserve"> </w:t>
      </w:r>
    </w:p>
    <w:p w:rsidR="00960BE9" w:rsidRPr="00712340" w:rsidRDefault="00960BE9" w:rsidP="00960BE9">
      <w:pPr>
        <w:ind w:firstLine="567"/>
        <w:jc w:val="both"/>
        <w:rPr>
          <w:rFonts w:ascii="GHEA Grapalat" w:hAnsi="GHEA Grapalat" w:cs="Sylfaen"/>
          <w:sz w:val="20"/>
          <w:lang w:val="af-ZA"/>
        </w:rPr>
      </w:pPr>
      <w:r w:rsidRPr="00712340">
        <w:rPr>
          <w:rFonts w:ascii="GHEA Grapalat" w:hAnsi="GHEA Grapalat"/>
          <w:sz w:val="20"/>
          <w:szCs w:val="20"/>
        </w:rPr>
        <w:t>Մ</w:t>
      </w:r>
      <w:r w:rsidRPr="00712340">
        <w:rPr>
          <w:rFonts w:ascii="GHEA Grapalat" w:hAnsi="GHEA Grapalat" w:cs="Sylfaen"/>
          <w:sz w:val="20"/>
          <w:szCs w:val="20"/>
        </w:rPr>
        <w:t>ասնակցի</w:t>
      </w:r>
      <w:r w:rsidRPr="00712340">
        <w:rPr>
          <w:rFonts w:ascii="GHEA Grapalat" w:hAnsi="GHEA Grapalat"/>
          <w:sz w:val="20"/>
          <w:szCs w:val="20"/>
          <w:lang w:val="es-ES"/>
        </w:rPr>
        <w:t xml:space="preserve"> </w:t>
      </w:r>
      <w:r w:rsidRPr="00712340">
        <w:rPr>
          <w:rFonts w:ascii="GHEA Grapalat" w:hAnsi="GHEA Grapalat" w:cs="Sylfaen"/>
          <w:sz w:val="20"/>
          <w:szCs w:val="20"/>
        </w:rPr>
        <w:t>առաջարկները</w:t>
      </w:r>
      <w:r w:rsidRPr="00712340">
        <w:rPr>
          <w:rFonts w:ascii="GHEA Grapalat" w:hAnsi="GHEA Grapalat"/>
          <w:sz w:val="20"/>
          <w:szCs w:val="20"/>
          <w:lang w:val="es-ES"/>
        </w:rPr>
        <w:t xml:space="preserve">, </w:t>
      </w:r>
      <w:r w:rsidRPr="00712340">
        <w:rPr>
          <w:rFonts w:ascii="GHEA Grapalat" w:hAnsi="GHEA Grapalat" w:cs="Sylfaen"/>
          <w:sz w:val="20"/>
          <w:szCs w:val="20"/>
        </w:rPr>
        <w:t>դրանց</w:t>
      </w:r>
      <w:r w:rsidRPr="00712340">
        <w:rPr>
          <w:rFonts w:ascii="GHEA Grapalat" w:hAnsi="GHEA Grapalat"/>
          <w:sz w:val="20"/>
          <w:szCs w:val="20"/>
          <w:lang w:val="es-ES"/>
        </w:rPr>
        <w:t xml:space="preserve"> </w:t>
      </w:r>
      <w:r w:rsidRPr="00712340">
        <w:rPr>
          <w:rFonts w:ascii="GHEA Grapalat" w:hAnsi="GHEA Grapalat" w:cs="Sylfaen"/>
          <w:sz w:val="20"/>
          <w:szCs w:val="20"/>
        </w:rPr>
        <w:t>վերաբերող</w:t>
      </w:r>
      <w:r w:rsidRPr="00712340">
        <w:rPr>
          <w:rFonts w:ascii="GHEA Grapalat" w:hAnsi="GHEA Grapalat"/>
          <w:sz w:val="20"/>
          <w:szCs w:val="20"/>
          <w:lang w:val="es-ES"/>
        </w:rPr>
        <w:t xml:space="preserve"> </w:t>
      </w:r>
      <w:r w:rsidRPr="00712340">
        <w:rPr>
          <w:rFonts w:ascii="GHEA Grapalat" w:hAnsi="GHEA Grapalat" w:cs="Sylfaen"/>
          <w:sz w:val="20"/>
          <w:szCs w:val="20"/>
        </w:rPr>
        <w:t>փաստաթղթերը</w:t>
      </w:r>
      <w:r w:rsidRPr="00712340">
        <w:rPr>
          <w:rFonts w:ascii="GHEA Grapalat" w:hAnsi="GHEA Grapalat"/>
          <w:sz w:val="20"/>
          <w:szCs w:val="20"/>
          <w:lang w:val="es-ES"/>
        </w:rPr>
        <w:t xml:space="preserve"> </w:t>
      </w:r>
      <w:r w:rsidRPr="00712340">
        <w:rPr>
          <w:rFonts w:ascii="GHEA Grapalat" w:hAnsi="GHEA Grapalat" w:cs="Sylfaen"/>
          <w:sz w:val="20"/>
          <w:szCs w:val="20"/>
        </w:rPr>
        <w:t>դրվում</w:t>
      </w:r>
      <w:r w:rsidRPr="00712340">
        <w:rPr>
          <w:rFonts w:ascii="GHEA Grapalat" w:hAnsi="GHEA Grapalat"/>
          <w:sz w:val="20"/>
          <w:szCs w:val="20"/>
          <w:lang w:val="es-ES"/>
        </w:rPr>
        <w:t xml:space="preserve"> </w:t>
      </w:r>
      <w:r w:rsidRPr="00712340">
        <w:rPr>
          <w:rFonts w:ascii="GHEA Grapalat" w:hAnsi="GHEA Grapalat" w:cs="Sylfaen"/>
          <w:sz w:val="20"/>
          <w:szCs w:val="20"/>
        </w:rPr>
        <w:t>են</w:t>
      </w:r>
      <w:r w:rsidRPr="00712340">
        <w:rPr>
          <w:rFonts w:ascii="GHEA Grapalat" w:hAnsi="GHEA Grapalat"/>
          <w:sz w:val="20"/>
          <w:szCs w:val="20"/>
          <w:lang w:val="es-ES"/>
        </w:rPr>
        <w:t xml:space="preserve"> </w:t>
      </w:r>
      <w:r w:rsidRPr="00712340">
        <w:rPr>
          <w:rFonts w:ascii="GHEA Grapalat" w:hAnsi="GHEA Grapalat" w:cs="Sylfaen"/>
          <w:sz w:val="20"/>
          <w:szCs w:val="20"/>
        </w:rPr>
        <w:t>ծրարի</w:t>
      </w:r>
      <w:r w:rsidRPr="00712340">
        <w:rPr>
          <w:rFonts w:ascii="GHEA Grapalat" w:hAnsi="GHEA Grapalat"/>
          <w:sz w:val="20"/>
          <w:szCs w:val="20"/>
          <w:lang w:val="es-ES"/>
        </w:rPr>
        <w:t xml:space="preserve"> </w:t>
      </w:r>
      <w:r w:rsidRPr="00712340">
        <w:rPr>
          <w:rFonts w:ascii="GHEA Grapalat" w:hAnsi="GHEA Grapalat" w:cs="Sylfaen"/>
          <w:sz w:val="20"/>
          <w:szCs w:val="20"/>
        </w:rPr>
        <w:t>մեջ</w:t>
      </w:r>
      <w:r w:rsidRPr="00712340">
        <w:rPr>
          <w:rFonts w:ascii="GHEA Grapalat" w:hAnsi="GHEA Grapalat"/>
          <w:sz w:val="20"/>
          <w:szCs w:val="20"/>
          <w:lang w:val="es-ES"/>
        </w:rPr>
        <w:t xml:space="preserve">, </w:t>
      </w:r>
      <w:r w:rsidRPr="00712340">
        <w:rPr>
          <w:rFonts w:ascii="GHEA Grapalat" w:hAnsi="GHEA Grapalat" w:cs="Sylfaen"/>
          <w:sz w:val="20"/>
          <w:szCs w:val="20"/>
        </w:rPr>
        <w:t>որը</w:t>
      </w:r>
      <w:r w:rsidRPr="00712340">
        <w:rPr>
          <w:rFonts w:ascii="GHEA Grapalat" w:hAnsi="GHEA Grapalat"/>
          <w:sz w:val="20"/>
          <w:szCs w:val="20"/>
          <w:lang w:val="es-ES"/>
        </w:rPr>
        <w:t xml:space="preserve"> </w:t>
      </w:r>
      <w:r w:rsidRPr="00712340">
        <w:rPr>
          <w:rFonts w:ascii="GHEA Grapalat" w:hAnsi="GHEA Grapalat" w:cs="Sylfaen"/>
          <w:sz w:val="20"/>
          <w:szCs w:val="20"/>
        </w:rPr>
        <w:t>սոսնձում</w:t>
      </w:r>
      <w:r w:rsidRPr="00712340">
        <w:rPr>
          <w:rFonts w:ascii="GHEA Grapalat" w:hAnsi="GHEA Grapalat"/>
          <w:sz w:val="20"/>
          <w:szCs w:val="20"/>
          <w:lang w:val="es-ES"/>
        </w:rPr>
        <w:t xml:space="preserve"> </w:t>
      </w:r>
      <w:r w:rsidRPr="00712340">
        <w:rPr>
          <w:rFonts w:ascii="GHEA Grapalat" w:hAnsi="GHEA Grapalat" w:cs="Sylfaen"/>
          <w:sz w:val="20"/>
          <w:szCs w:val="20"/>
        </w:rPr>
        <w:t>է</w:t>
      </w:r>
      <w:r w:rsidRPr="00712340">
        <w:rPr>
          <w:rFonts w:ascii="GHEA Grapalat" w:hAnsi="GHEA Grapalat"/>
          <w:sz w:val="20"/>
          <w:szCs w:val="20"/>
          <w:lang w:val="es-ES"/>
        </w:rPr>
        <w:t xml:space="preserve"> </w:t>
      </w:r>
      <w:r w:rsidRPr="00712340">
        <w:rPr>
          <w:rFonts w:ascii="GHEA Grapalat" w:hAnsi="GHEA Grapalat" w:cs="Sylfaen"/>
          <w:sz w:val="20"/>
          <w:szCs w:val="20"/>
        </w:rPr>
        <w:t>այն</w:t>
      </w:r>
      <w:r w:rsidRPr="00712340">
        <w:rPr>
          <w:rFonts w:ascii="GHEA Grapalat" w:hAnsi="GHEA Grapalat"/>
          <w:sz w:val="20"/>
          <w:szCs w:val="20"/>
          <w:lang w:val="es-ES"/>
        </w:rPr>
        <w:t xml:space="preserve"> </w:t>
      </w:r>
      <w:r w:rsidRPr="00712340">
        <w:rPr>
          <w:rFonts w:ascii="GHEA Grapalat" w:hAnsi="GHEA Grapalat" w:cs="Sylfaen"/>
          <w:sz w:val="20"/>
          <w:szCs w:val="20"/>
        </w:rPr>
        <w:t>ներկայացնողը</w:t>
      </w:r>
      <w:r w:rsidRPr="00712340">
        <w:rPr>
          <w:rFonts w:ascii="GHEA Grapalat" w:hAnsi="GHEA Grapalat"/>
          <w:sz w:val="20"/>
          <w:szCs w:val="20"/>
          <w:lang w:val="es-ES"/>
        </w:rPr>
        <w:t xml:space="preserve">: </w:t>
      </w:r>
      <w:r w:rsidRPr="00712340">
        <w:rPr>
          <w:rFonts w:ascii="GHEA Grapalat" w:hAnsi="GHEA Grapalat" w:cs="Sylfaen"/>
          <w:sz w:val="20"/>
          <w:szCs w:val="20"/>
        </w:rPr>
        <w:t>Ծրարում</w:t>
      </w:r>
      <w:r w:rsidRPr="00712340">
        <w:rPr>
          <w:rFonts w:ascii="GHEA Grapalat" w:hAnsi="GHEA Grapalat"/>
          <w:sz w:val="20"/>
          <w:szCs w:val="20"/>
          <w:lang w:val="es-ES"/>
        </w:rPr>
        <w:t xml:space="preserve"> </w:t>
      </w:r>
      <w:r w:rsidRPr="00712340">
        <w:rPr>
          <w:rFonts w:ascii="GHEA Grapalat" w:hAnsi="GHEA Grapalat" w:cs="Sylfaen"/>
          <w:sz w:val="20"/>
          <w:szCs w:val="20"/>
        </w:rPr>
        <w:t>ներառված</w:t>
      </w:r>
      <w:r w:rsidRPr="00712340">
        <w:rPr>
          <w:rFonts w:ascii="GHEA Grapalat" w:hAnsi="GHEA Grapalat"/>
          <w:sz w:val="20"/>
          <w:szCs w:val="20"/>
          <w:lang w:val="es-ES"/>
        </w:rPr>
        <w:t xml:space="preserve"> </w:t>
      </w:r>
      <w:r w:rsidRPr="00712340">
        <w:rPr>
          <w:rFonts w:ascii="GHEA Grapalat" w:hAnsi="GHEA Grapalat" w:cs="Sylfaen"/>
          <w:sz w:val="20"/>
          <w:szCs w:val="20"/>
        </w:rPr>
        <w:t>փաստաթղթերը</w:t>
      </w:r>
      <w:r w:rsidRPr="00712340">
        <w:rPr>
          <w:rFonts w:ascii="GHEA Grapalat" w:hAnsi="GHEA Grapalat" w:cs="Sylfaen"/>
          <w:sz w:val="20"/>
          <w:szCs w:val="20"/>
          <w:lang w:val="es-ES"/>
        </w:rPr>
        <w:t xml:space="preserve">, </w:t>
      </w:r>
      <w:r w:rsidRPr="00712340">
        <w:rPr>
          <w:rFonts w:ascii="GHEA Grapalat" w:hAnsi="GHEA Grapalat" w:cs="Sylfaen"/>
          <w:sz w:val="20"/>
          <w:szCs w:val="20"/>
        </w:rPr>
        <w:t>կազմվում</w:t>
      </w:r>
      <w:r w:rsidRPr="00712340">
        <w:rPr>
          <w:rFonts w:ascii="GHEA Grapalat" w:hAnsi="GHEA Grapalat"/>
          <w:sz w:val="20"/>
          <w:szCs w:val="20"/>
          <w:lang w:val="es-ES"/>
        </w:rPr>
        <w:t xml:space="preserve"> </w:t>
      </w:r>
      <w:r w:rsidRPr="00712340">
        <w:rPr>
          <w:rFonts w:ascii="GHEA Grapalat" w:hAnsi="GHEA Grapalat" w:cs="Sylfaen"/>
          <w:sz w:val="20"/>
          <w:szCs w:val="20"/>
        </w:rPr>
        <w:t>են</w:t>
      </w:r>
      <w:r w:rsidRPr="00712340">
        <w:rPr>
          <w:rFonts w:ascii="GHEA Grapalat" w:hAnsi="GHEA Grapalat"/>
          <w:sz w:val="20"/>
          <w:szCs w:val="20"/>
          <w:lang w:val="es-ES"/>
        </w:rPr>
        <w:t xml:space="preserve"> </w:t>
      </w:r>
      <w:r w:rsidRPr="00712340">
        <w:rPr>
          <w:rFonts w:ascii="GHEA Grapalat" w:hAnsi="GHEA Grapalat" w:cs="Sylfaen"/>
          <w:sz w:val="20"/>
          <w:szCs w:val="20"/>
        </w:rPr>
        <w:t>բնօրինակից</w:t>
      </w:r>
      <w:r w:rsidRPr="00712340">
        <w:rPr>
          <w:rFonts w:ascii="GHEA Grapalat" w:hAnsi="GHEA Grapalat"/>
          <w:sz w:val="20"/>
          <w:szCs w:val="20"/>
          <w:lang w:val="es-ES"/>
        </w:rPr>
        <w:t xml:space="preserve"> </w:t>
      </w:r>
      <w:r w:rsidRPr="00712340">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712340">
        <w:rPr>
          <w:rFonts w:ascii="GHEA Grapalat" w:hAnsi="GHEA Grapalat" w:cs="Sylfaen"/>
          <w:sz w:val="20"/>
          <w:szCs w:val="20"/>
        </w:rPr>
        <w:t>և</w:t>
      </w:r>
      <w:r w:rsidRPr="00712340">
        <w:rPr>
          <w:rFonts w:ascii="GHEA Grapalat" w:hAnsi="GHEA Grapalat"/>
          <w:sz w:val="20"/>
          <w:szCs w:val="20"/>
          <w:lang w:val="es-ES"/>
        </w:rPr>
        <w:t xml:space="preserve"> </w:t>
      </w:r>
      <w:r w:rsidR="00C1569A">
        <w:rPr>
          <w:rFonts w:ascii="GHEA Grapalat" w:hAnsi="GHEA Grapalat"/>
          <w:sz w:val="20"/>
          <w:szCs w:val="20"/>
          <w:lang w:val="es-ES"/>
        </w:rPr>
        <w:t xml:space="preserve">1 </w:t>
      </w:r>
      <w:r w:rsidRPr="00712340">
        <w:rPr>
          <w:rFonts w:ascii="GHEA Grapalat" w:hAnsi="GHEA Grapalat"/>
          <w:sz w:val="20"/>
          <w:szCs w:val="20"/>
        </w:rPr>
        <w:t>օրինակ</w:t>
      </w:r>
      <w:r w:rsidRPr="00712340">
        <w:rPr>
          <w:rFonts w:ascii="GHEA Grapalat" w:hAnsi="GHEA Grapalat"/>
          <w:sz w:val="20"/>
          <w:szCs w:val="20"/>
          <w:lang w:val="es-ES"/>
        </w:rPr>
        <w:t xml:space="preserve"> </w:t>
      </w:r>
      <w:r w:rsidRPr="00712340">
        <w:rPr>
          <w:rFonts w:ascii="GHEA Grapalat" w:hAnsi="GHEA Grapalat" w:cs="Sylfaen"/>
          <w:sz w:val="20"/>
          <w:szCs w:val="20"/>
        </w:rPr>
        <w:t>պատճեններից</w:t>
      </w:r>
      <w:r w:rsidRPr="00712340">
        <w:rPr>
          <w:rFonts w:ascii="GHEA Grapalat" w:hAnsi="GHEA Grapalat"/>
          <w:sz w:val="20"/>
          <w:szCs w:val="20"/>
          <w:lang w:val="es-ES"/>
        </w:rPr>
        <w:t xml:space="preserve">: </w:t>
      </w:r>
      <w:r w:rsidRPr="00712340">
        <w:rPr>
          <w:rFonts w:ascii="GHEA Grapalat" w:hAnsi="GHEA Grapalat" w:cs="Sylfaen"/>
          <w:sz w:val="20"/>
          <w:szCs w:val="20"/>
        </w:rPr>
        <w:t>Փաստաթղթերի</w:t>
      </w:r>
      <w:r w:rsidRPr="00712340">
        <w:rPr>
          <w:rFonts w:ascii="GHEA Grapalat" w:hAnsi="GHEA Grapalat"/>
          <w:sz w:val="20"/>
          <w:szCs w:val="20"/>
          <w:lang w:val="es-ES"/>
        </w:rPr>
        <w:t xml:space="preserve"> </w:t>
      </w:r>
      <w:r w:rsidRPr="00712340">
        <w:rPr>
          <w:rFonts w:ascii="GHEA Grapalat" w:hAnsi="GHEA Grapalat" w:cs="Sylfaen"/>
          <w:sz w:val="20"/>
          <w:szCs w:val="20"/>
        </w:rPr>
        <w:t>փաթեթների</w:t>
      </w:r>
      <w:r w:rsidRPr="00712340">
        <w:rPr>
          <w:rFonts w:ascii="GHEA Grapalat" w:hAnsi="GHEA Grapalat"/>
          <w:sz w:val="20"/>
          <w:szCs w:val="20"/>
          <w:lang w:val="es-ES"/>
        </w:rPr>
        <w:t xml:space="preserve"> </w:t>
      </w:r>
      <w:r w:rsidRPr="00712340">
        <w:rPr>
          <w:rFonts w:ascii="GHEA Grapalat" w:hAnsi="GHEA Grapalat" w:cs="Sylfaen"/>
          <w:sz w:val="20"/>
          <w:szCs w:val="20"/>
        </w:rPr>
        <w:t>վրա</w:t>
      </w:r>
      <w:r w:rsidRPr="00712340">
        <w:rPr>
          <w:rFonts w:ascii="GHEA Grapalat" w:hAnsi="GHEA Grapalat"/>
          <w:sz w:val="20"/>
          <w:szCs w:val="20"/>
          <w:lang w:val="es-ES"/>
        </w:rPr>
        <w:t xml:space="preserve"> </w:t>
      </w:r>
      <w:r w:rsidRPr="00712340">
        <w:rPr>
          <w:rFonts w:ascii="GHEA Grapalat" w:hAnsi="GHEA Grapalat" w:cs="Sylfaen"/>
          <w:sz w:val="20"/>
          <w:szCs w:val="20"/>
        </w:rPr>
        <w:t>համապատասխանաբար</w:t>
      </w:r>
      <w:r w:rsidRPr="00712340">
        <w:rPr>
          <w:rFonts w:ascii="GHEA Grapalat" w:hAnsi="GHEA Grapalat"/>
          <w:sz w:val="20"/>
          <w:szCs w:val="20"/>
          <w:lang w:val="es-ES"/>
        </w:rPr>
        <w:t xml:space="preserve"> </w:t>
      </w:r>
      <w:r w:rsidRPr="00712340">
        <w:rPr>
          <w:rFonts w:ascii="GHEA Grapalat" w:hAnsi="GHEA Grapalat" w:cs="Sylfaen"/>
          <w:sz w:val="20"/>
          <w:szCs w:val="20"/>
        </w:rPr>
        <w:t>գրվում</w:t>
      </w:r>
      <w:r w:rsidRPr="00712340">
        <w:rPr>
          <w:rFonts w:ascii="GHEA Grapalat" w:hAnsi="GHEA Grapalat"/>
          <w:sz w:val="20"/>
          <w:szCs w:val="20"/>
          <w:lang w:val="es-ES"/>
        </w:rPr>
        <w:t xml:space="preserve"> </w:t>
      </w:r>
      <w:r w:rsidRPr="00712340">
        <w:rPr>
          <w:rFonts w:ascii="GHEA Grapalat" w:hAnsi="GHEA Grapalat" w:cs="Sylfaen"/>
          <w:sz w:val="20"/>
          <w:szCs w:val="20"/>
        </w:rPr>
        <w:t>են</w:t>
      </w:r>
      <w:r w:rsidRPr="00712340">
        <w:rPr>
          <w:rFonts w:ascii="GHEA Grapalat" w:hAnsi="GHEA Grapalat"/>
          <w:sz w:val="20"/>
          <w:szCs w:val="20"/>
          <w:lang w:val="es-ES"/>
        </w:rPr>
        <w:t xml:space="preserve"> «</w:t>
      </w:r>
      <w:r w:rsidRPr="00712340">
        <w:rPr>
          <w:rFonts w:ascii="GHEA Grapalat" w:hAnsi="GHEA Grapalat" w:cs="Sylfaen"/>
          <w:sz w:val="20"/>
          <w:szCs w:val="20"/>
        </w:rPr>
        <w:t>բնօրինակ</w:t>
      </w:r>
      <w:r w:rsidRPr="00712340">
        <w:rPr>
          <w:rFonts w:ascii="GHEA Grapalat" w:hAnsi="GHEA Grapalat"/>
          <w:sz w:val="20"/>
          <w:szCs w:val="20"/>
          <w:lang w:val="es-ES"/>
        </w:rPr>
        <w:t xml:space="preserve">» </w:t>
      </w:r>
      <w:r w:rsidRPr="00712340">
        <w:rPr>
          <w:rFonts w:ascii="GHEA Grapalat" w:hAnsi="GHEA Grapalat" w:cs="Sylfaen"/>
          <w:sz w:val="20"/>
          <w:szCs w:val="20"/>
        </w:rPr>
        <w:t>և</w:t>
      </w:r>
      <w:r w:rsidRPr="00712340">
        <w:rPr>
          <w:rFonts w:ascii="GHEA Grapalat" w:hAnsi="GHEA Grapalat"/>
          <w:sz w:val="20"/>
          <w:szCs w:val="20"/>
          <w:lang w:val="es-ES"/>
        </w:rPr>
        <w:t xml:space="preserve"> «</w:t>
      </w:r>
      <w:r w:rsidRPr="00712340">
        <w:rPr>
          <w:rFonts w:ascii="GHEA Grapalat" w:hAnsi="GHEA Grapalat" w:cs="Sylfaen"/>
          <w:sz w:val="20"/>
          <w:szCs w:val="20"/>
        </w:rPr>
        <w:t>պատճեն</w:t>
      </w:r>
      <w:r w:rsidRPr="00712340">
        <w:rPr>
          <w:rFonts w:ascii="GHEA Grapalat" w:hAnsi="GHEA Grapalat"/>
          <w:sz w:val="20"/>
          <w:szCs w:val="20"/>
          <w:lang w:val="es-ES"/>
        </w:rPr>
        <w:t xml:space="preserve">» </w:t>
      </w:r>
      <w:r w:rsidRPr="00712340">
        <w:rPr>
          <w:rFonts w:ascii="GHEA Grapalat" w:hAnsi="GHEA Grapalat" w:cs="Sylfaen"/>
          <w:sz w:val="20"/>
          <w:szCs w:val="20"/>
        </w:rPr>
        <w:t>բառերը</w:t>
      </w:r>
      <w:r w:rsidRPr="00712340">
        <w:rPr>
          <w:rFonts w:ascii="GHEA Grapalat" w:hAnsi="GHEA Grapalat"/>
          <w:sz w:val="20"/>
          <w:szCs w:val="20"/>
          <w:lang w:val="es-ES"/>
        </w:rPr>
        <w:t xml:space="preserve">: </w:t>
      </w:r>
      <w:r w:rsidRPr="00712340">
        <w:rPr>
          <w:rFonts w:ascii="GHEA Grapalat" w:hAnsi="GHEA Grapalat" w:cs="Sylfaen"/>
          <w:sz w:val="20"/>
          <w:lang w:val="ru-RU"/>
        </w:rPr>
        <w:t>Հայտում</w:t>
      </w:r>
      <w:r w:rsidRPr="00712340">
        <w:rPr>
          <w:rFonts w:ascii="GHEA Grapalat" w:hAnsi="GHEA Grapalat" w:cs="Sylfaen"/>
          <w:sz w:val="20"/>
          <w:lang w:val="af-ZA"/>
        </w:rPr>
        <w:t xml:space="preserve"> </w:t>
      </w:r>
      <w:r w:rsidRPr="00712340">
        <w:rPr>
          <w:rFonts w:ascii="GHEA Grapalat" w:hAnsi="GHEA Grapalat" w:cs="Sylfaen"/>
          <w:sz w:val="20"/>
          <w:lang w:val="ru-RU"/>
        </w:rPr>
        <w:t>ներառվող</w:t>
      </w:r>
      <w:r w:rsidRPr="00712340">
        <w:rPr>
          <w:rFonts w:ascii="GHEA Grapalat" w:hAnsi="GHEA Grapalat" w:cs="Sylfaen"/>
          <w:sz w:val="20"/>
          <w:lang w:val="af-ZA"/>
        </w:rPr>
        <w:t xml:space="preserve"> </w:t>
      </w:r>
      <w:r w:rsidRPr="00712340">
        <w:rPr>
          <w:rFonts w:ascii="GHEA Grapalat" w:hAnsi="GHEA Grapalat" w:cs="Sylfaen"/>
          <w:sz w:val="20"/>
          <w:lang w:val="ru-RU"/>
        </w:rPr>
        <w:t>բնօրինակ</w:t>
      </w:r>
      <w:r w:rsidRPr="00712340">
        <w:rPr>
          <w:rFonts w:ascii="GHEA Grapalat" w:hAnsi="GHEA Grapalat" w:cs="Sylfaen"/>
          <w:sz w:val="20"/>
          <w:lang w:val="af-ZA"/>
        </w:rPr>
        <w:t xml:space="preserve"> </w:t>
      </w:r>
      <w:r w:rsidRPr="00712340">
        <w:rPr>
          <w:rFonts w:ascii="GHEA Grapalat" w:hAnsi="GHEA Grapalat" w:cs="Sylfaen"/>
          <w:sz w:val="20"/>
          <w:lang w:val="ru-RU"/>
        </w:rPr>
        <w:t>փաստաթղթերի</w:t>
      </w:r>
      <w:r w:rsidRPr="00712340">
        <w:rPr>
          <w:rFonts w:ascii="GHEA Grapalat" w:hAnsi="GHEA Grapalat" w:cs="Sylfaen"/>
          <w:sz w:val="20"/>
          <w:lang w:val="af-ZA"/>
        </w:rPr>
        <w:t xml:space="preserve"> </w:t>
      </w:r>
      <w:r w:rsidRPr="00712340">
        <w:rPr>
          <w:rFonts w:ascii="GHEA Grapalat" w:hAnsi="GHEA Grapalat" w:cs="Sylfaen"/>
          <w:sz w:val="20"/>
          <w:lang w:val="ru-RU"/>
        </w:rPr>
        <w:t>փոխարեն</w:t>
      </w:r>
      <w:r w:rsidRPr="00712340">
        <w:rPr>
          <w:rFonts w:ascii="GHEA Grapalat" w:hAnsi="GHEA Grapalat" w:cs="Sylfaen"/>
          <w:sz w:val="20"/>
          <w:lang w:val="af-ZA"/>
        </w:rPr>
        <w:t xml:space="preserve"> </w:t>
      </w:r>
      <w:r w:rsidRPr="00712340">
        <w:rPr>
          <w:rFonts w:ascii="GHEA Grapalat" w:hAnsi="GHEA Grapalat" w:cs="Sylfaen"/>
          <w:sz w:val="20"/>
          <w:lang w:val="ru-RU"/>
        </w:rPr>
        <w:t>կարող</w:t>
      </w:r>
      <w:r w:rsidRPr="00712340">
        <w:rPr>
          <w:rFonts w:ascii="GHEA Grapalat" w:hAnsi="GHEA Grapalat" w:cs="Sylfaen"/>
          <w:sz w:val="20"/>
          <w:lang w:val="af-ZA"/>
        </w:rPr>
        <w:t xml:space="preserve"> </w:t>
      </w:r>
      <w:r w:rsidRPr="00712340">
        <w:rPr>
          <w:rFonts w:ascii="GHEA Grapalat" w:hAnsi="GHEA Grapalat" w:cs="Sylfaen"/>
          <w:sz w:val="20"/>
          <w:lang w:val="ru-RU"/>
        </w:rPr>
        <w:t>են</w:t>
      </w:r>
      <w:r w:rsidRPr="00712340">
        <w:rPr>
          <w:rFonts w:ascii="GHEA Grapalat" w:hAnsi="GHEA Grapalat" w:cs="Sylfaen"/>
          <w:sz w:val="20"/>
          <w:lang w:val="af-ZA"/>
        </w:rPr>
        <w:t xml:space="preserve"> </w:t>
      </w:r>
      <w:r w:rsidRPr="00712340">
        <w:rPr>
          <w:rFonts w:ascii="GHEA Grapalat" w:hAnsi="GHEA Grapalat" w:cs="Sylfaen"/>
          <w:sz w:val="20"/>
          <w:lang w:val="ru-RU"/>
        </w:rPr>
        <w:t>ներկայացվել</w:t>
      </w:r>
      <w:r w:rsidRPr="00712340">
        <w:rPr>
          <w:rFonts w:ascii="GHEA Grapalat" w:hAnsi="GHEA Grapalat" w:cs="Sylfaen"/>
          <w:sz w:val="20"/>
          <w:lang w:val="af-ZA"/>
        </w:rPr>
        <w:t xml:space="preserve"> </w:t>
      </w:r>
      <w:r w:rsidRPr="00712340">
        <w:rPr>
          <w:rFonts w:ascii="GHEA Grapalat" w:hAnsi="GHEA Grapalat" w:cs="Sylfaen"/>
          <w:sz w:val="20"/>
          <w:lang w:val="ru-RU"/>
        </w:rPr>
        <w:t>դրանց</w:t>
      </w:r>
      <w:r w:rsidRPr="00712340">
        <w:rPr>
          <w:rFonts w:ascii="GHEA Grapalat" w:hAnsi="GHEA Grapalat" w:cs="Sylfaen"/>
          <w:sz w:val="20"/>
          <w:lang w:val="af-ZA"/>
        </w:rPr>
        <w:t xml:space="preserve"> </w:t>
      </w:r>
      <w:r w:rsidRPr="00712340">
        <w:rPr>
          <w:rFonts w:ascii="GHEA Grapalat" w:hAnsi="GHEA Grapalat" w:cs="Sylfaen"/>
          <w:sz w:val="20"/>
          <w:lang w:val="ru-RU"/>
        </w:rPr>
        <w:t>նոտարական</w:t>
      </w:r>
      <w:r w:rsidRPr="00712340">
        <w:rPr>
          <w:rFonts w:ascii="GHEA Grapalat" w:hAnsi="GHEA Grapalat" w:cs="Sylfaen"/>
          <w:sz w:val="20"/>
          <w:lang w:val="af-ZA"/>
        </w:rPr>
        <w:t xml:space="preserve"> </w:t>
      </w:r>
      <w:r w:rsidRPr="00712340">
        <w:rPr>
          <w:rFonts w:ascii="GHEA Grapalat" w:hAnsi="GHEA Grapalat" w:cs="Sylfaen"/>
          <w:sz w:val="20"/>
          <w:lang w:val="ru-RU"/>
        </w:rPr>
        <w:t>կարգով</w:t>
      </w:r>
      <w:r w:rsidRPr="00712340">
        <w:rPr>
          <w:rFonts w:ascii="GHEA Grapalat" w:hAnsi="GHEA Grapalat" w:cs="Sylfaen"/>
          <w:sz w:val="20"/>
          <w:lang w:val="af-ZA"/>
        </w:rPr>
        <w:t xml:space="preserve"> </w:t>
      </w:r>
      <w:r w:rsidRPr="00712340">
        <w:rPr>
          <w:rFonts w:ascii="GHEA Grapalat" w:hAnsi="GHEA Grapalat" w:cs="Sylfaen"/>
          <w:sz w:val="20"/>
          <w:lang w:val="ru-RU"/>
        </w:rPr>
        <w:t>վավերացված</w:t>
      </w:r>
      <w:r w:rsidRPr="00712340">
        <w:rPr>
          <w:rFonts w:ascii="GHEA Grapalat" w:hAnsi="GHEA Grapalat" w:cs="Sylfaen"/>
          <w:sz w:val="20"/>
          <w:lang w:val="af-ZA"/>
        </w:rPr>
        <w:t xml:space="preserve"> </w:t>
      </w:r>
      <w:r w:rsidRPr="00712340">
        <w:rPr>
          <w:rFonts w:ascii="GHEA Grapalat" w:hAnsi="GHEA Grapalat" w:cs="Sylfaen"/>
          <w:sz w:val="20"/>
          <w:lang w:val="ru-RU"/>
        </w:rPr>
        <w:t>օրինակները։</w:t>
      </w:r>
    </w:p>
    <w:p w:rsidR="00960BE9" w:rsidRPr="00712340" w:rsidRDefault="00960BE9" w:rsidP="00960BE9">
      <w:pPr>
        <w:ind w:firstLine="720"/>
        <w:jc w:val="both"/>
        <w:rPr>
          <w:rFonts w:ascii="GHEA Grapalat" w:hAnsi="GHEA Grapalat"/>
          <w:sz w:val="20"/>
          <w:szCs w:val="20"/>
          <w:lang w:val="af-ZA"/>
        </w:rPr>
      </w:pPr>
      <w:r w:rsidRPr="00712340">
        <w:rPr>
          <w:rFonts w:ascii="GHEA Grapalat" w:hAnsi="GHEA Grapalat" w:cs="Sylfaen"/>
          <w:sz w:val="20"/>
          <w:szCs w:val="20"/>
        </w:rPr>
        <w:t>Ծրարը</w:t>
      </w:r>
      <w:r w:rsidRPr="00712340">
        <w:rPr>
          <w:rFonts w:ascii="GHEA Grapalat" w:hAnsi="GHEA Grapalat"/>
          <w:sz w:val="20"/>
          <w:szCs w:val="20"/>
          <w:lang w:val="af-ZA"/>
        </w:rPr>
        <w:t xml:space="preserve"> </w:t>
      </w:r>
      <w:r w:rsidRPr="00712340">
        <w:rPr>
          <w:rFonts w:ascii="GHEA Grapalat" w:hAnsi="GHEA Grapalat" w:cs="Sylfaen"/>
          <w:sz w:val="20"/>
          <w:szCs w:val="20"/>
        </w:rPr>
        <w:t>և</w:t>
      </w:r>
      <w:r w:rsidRPr="00712340">
        <w:rPr>
          <w:rFonts w:ascii="GHEA Grapalat" w:hAnsi="GHEA Grapalat"/>
          <w:sz w:val="20"/>
          <w:szCs w:val="20"/>
          <w:lang w:val="af-ZA"/>
        </w:rPr>
        <w:t xml:space="preserve"> </w:t>
      </w:r>
      <w:r w:rsidRPr="00712340">
        <w:rPr>
          <w:rFonts w:ascii="GHEA Grapalat" w:hAnsi="GHEA Grapalat"/>
          <w:sz w:val="20"/>
          <w:szCs w:val="20"/>
        </w:rPr>
        <w:t>սույն</w:t>
      </w:r>
      <w:r w:rsidRPr="00712340">
        <w:rPr>
          <w:rFonts w:ascii="GHEA Grapalat" w:hAnsi="GHEA Grapalat"/>
          <w:sz w:val="20"/>
          <w:szCs w:val="20"/>
          <w:lang w:val="af-ZA"/>
        </w:rPr>
        <w:t xml:space="preserve"> </w:t>
      </w:r>
      <w:r w:rsidRPr="00712340">
        <w:rPr>
          <w:rFonts w:ascii="GHEA Grapalat" w:hAnsi="GHEA Grapalat" w:cs="Sylfaen"/>
          <w:sz w:val="20"/>
          <w:szCs w:val="20"/>
        </w:rPr>
        <w:t>հրավերով</w:t>
      </w:r>
      <w:r w:rsidRPr="00712340">
        <w:rPr>
          <w:rFonts w:ascii="GHEA Grapalat" w:hAnsi="GHEA Grapalat"/>
          <w:sz w:val="20"/>
          <w:szCs w:val="20"/>
          <w:lang w:val="af-ZA"/>
        </w:rPr>
        <w:t xml:space="preserve"> </w:t>
      </w:r>
      <w:r w:rsidRPr="00712340">
        <w:rPr>
          <w:rFonts w:ascii="GHEA Grapalat" w:hAnsi="GHEA Grapalat" w:cs="Sylfaen"/>
          <w:sz w:val="20"/>
          <w:szCs w:val="20"/>
        </w:rPr>
        <w:t>նախատեսված</w:t>
      </w:r>
      <w:r w:rsidRPr="00712340">
        <w:rPr>
          <w:rFonts w:ascii="GHEA Grapalat" w:hAnsi="GHEA Grapalat"/>
          <w:sz w:val="20"/>
          <w:szCs w:val="20"/>
          <w:lang w:val="af-ZA"/>
        </w:rPr>
        <w:t xml:space="preserve">` </w:t>
      </w:r>
      <w:r w:rsidRPr="00712340">
        <w:rPr>
          <w:rFonts w:ascii="GHEA Grapalat" w:hAnsi="GHEA Grapalat"/>
          <w:sz w:val="20"/>
          <w:szCs w:val="20"/>
        </w:rPr>
        <w:t>մ</w:t>
      </w:r>
      <w:r w:rsidRPr="00712340">
        <w:rPr>
          <w:rFonts w:ascii="GHEA Grapalat" w:hAnsi="GHEA Grapalat" w:cs="Sylfaen"/>
          <w:sz w:val="20"/>
          <w:szCs w:val="20"/>
        </w:rPr>
        <w:t>ասնակցի</w:t>
      </w:r>
      <w:r w:rsidRPr="00712340">
        <w:rPr>
          <w:rFonts w:ascii="GHEA Grapalat" w:hAnsi="GHEA Grapalat"/>
          <w:sz w:val="20"/>
          <w:szCs w:val="20"/>
          <w:lang w:val="af-ZA"/>
        </w:rPr>
        <w:t xml:space="preserve"> </w:t>
      </w:r>
      <w:r w:rsidRPr="00712340">
        <w:rPr>
          <w:rFonts w:ascii="GHEA Grapalat" w:hAnsi="GHEA Grapalat" w:cs="Sylfaen"/>
          <w:sz w:val="20"/>
          <w:szCs w:val="20"/>
        </w:rPr>
        <w:t>կազմած</w:t>
      </w:r>
      <w:r w:rsidRPr="00712340">
        <w:rPr>
          <w:rFonts w:ascii="GHEA Grapalat" w:hAnsi="GHEA Grapalat"/>
          <w:sz w:val="20"/>
          <w:szCs w:val="20"/>
          <w:lang w:val="af-ZA"/>
        </w:rPr>
        <w:t xml:space="preserve"> </w:t>
      </w:r>
      <w:r w:rsidRPr="00712340">
        <w:rPr>
          <w:rFonts w:ascii="GHEA Grapalat" w:hAnsi="GHEA Grapalat" w:cs="Sylfaen"/>
          <w:sz w:val="20"/>
          <w:szCs w:val="20"/>
        </w:rPr>
        <w:t>փաստաթղթերն</w:t>
      </w:r>
      <w:r w:rsidRPr="00712340">
        <w:rPr>
          <w:rFonts w:ascii="GHEA Grapalat" w:hAnsi="GHEA Grapalat"/>
          <w:sz w:val="20"/>
          <w:szCs w:val="20"/>
          <w:lang w:val="af-ZA"/>
        </w:rPr>
        <w:t xml:space="preserve"> </w:t>
      </w:r>
      <w:r w:rsidRPr="00712340">
        <w:rPr>
          <w:rFonts w:ascii="GHEA Grapalat" w:hAnsi="GHEA Grapalat" w:cs="Sylfaen"/>
          <w:sz w:val="20"/>
          <w:szCs w:val="20"/>
        </w:rPr>
        <w:t>ստորագրում</w:t>
      </w:r>
      <w:r w:rsidRPr="00712340">
        <w:rPr>
          <w:rFonts w:ascii="GHEA Grapalat" w:hAnsi="GHEA Grapalat"/>
          <w:sz w:val="20"/>
          <w:szCs w:val="20"/>
          <w:lang w:val="af-ZA"/>
        </w:rPr>
        <w:t xml:space="preserve"> </w:t>
      </w:r>
      <w:r w:rsidRPr="00712340">
        <w:rPr>
          <w:rFonts w:ascii="GHEA Grapalat" w:hAnsi="GHEA Grapalat" w:cs="Sylfaen"/>
          <w:sz w:val="20"/>
          <w:szCs w:val="20"/>
        </w:rPr>
        <w:t>է</w:t>
      </w:r>
      <w:r w:rsidRPr="00712340">
        <w:rPr>
          <w:rFonts w:ascii="GHEA Grapalat" w:hAnsi="GHEA Grapalat"/>
          <w:sz w:val="20"/>
          <w:szCs w:val="20"/>
          <w:lang w:val="af-ZA"/>
        </w:rPr>
        <w:t xml:space="preserve"> </w:t>
      </w:r>
      <w:r w:rsidRPr="00712340">
        <w:rPr>
          <w:rFonts w:ascii="GHEA Grapalat" w:hAnsi="GHEA Grapalat" w:cs="Sylfaen"/>
          <w:sz w:val="20"/>
          <w:szCs w:val="20"/>
        </w:rPr>
        <w:t>դրանք</w:t>
      </w:r>
      <w:r w:rsidRPr="00712340">
        <w:rPr>
          <w:rFonts w:ascii="GHEA Grapalat" w:hAnsi="GHEA Grapalat"/>
          <w:sz w:val="20"/>
          <w:szCs w:val="20"/>
          <w:lang w:val="af-ZA"/>
        </w:rPr>
        <w:t xml:space="preserve"> </w:t>
      </w:r>
      <w:r w:rsidRPr="00712340">
        <w:rPr>
          <w:rFonts w:ascii="GHEA Grapalat" w:hAnsi="GHEA Grapalat" w:cs="Sylfaen"/>
          <w:sz w:val="20"/>
          <w:szCs w:val="20"/>
        </w:rPr>
        <w:t>ներկայացնող</w:t>
      </w:r>
      <w:r w:rsidRPr="00712340">
        <w:rPr>
          <w:rFonts w:ascii="GHEA Grapalat" w:hAnsi="GHEA Grapalat"/>
          <w:sz w:val="20"/>
          <w:szCs w:val="20"/>
          <w:lang w:val="af-ZA"/>
        </w:rPr>
        <w:t xml:space="preserve"> </w:t>
      </w:r>
      <w:r w:rsidRPr="00712340">
        <w:rPr>
          <w:rFonts w:ascii="GHEA Grapalat" w:hAnsi="GHEA Grapalat" w:cs="Sylfaen"/>
          <w:sz w:val="20"/>
          <w:szCs w:val="20"/>
        </w:rPr>
        <w:t>անձը</w:t>
      </w:r>
      <w:r w:rsidRPr="00712340">
        <w:rPr>
          <w:rFonts w:ascii="GHEA Grapalat" w:hAnsi="GHEA Grapalat"/>
          <w:sz w:val="20"/>
          <w:szCs w:val="20"/>
          <w:lang w:val="af-ZA"/>
        </w:rPr>
        <w:t xml:space="preserve"> </w:t>
      </w:r>
      <w:r w:rsidRPr="00712340">
        <w:rPr>
          <w:rFonts w:ascii="GHEA Grapalat" w:hAnsi="GHEA Grapalat" w:cs="Sylfaen"/>
          <w:sz w:val="20"/>
          <w:szCs w:val="20"/>
        </w:rPr>
        <w:t>կամ</w:t>
      </w:r>
      <w:r w:rsidRPr="00712340">
        <w:rPr>
          <w:rFonts w:ascii="GHEA Grapalat" w:hAnsi="GHEA Grapalat"/>
          <w:sz w:val="20"/>
          <w:szCs w:val="20"/>
          <w:lang w:val="af-ZA"/>
        </w:rPr>
        <w:t xml:space="preserve"> </w:t>
      </w:r>
      <w:r w:rsidRPr="00712340">
        <w:rPr>
          <w:rFonts w:ascii="GHEA Grapalat" w:hAnsi="GHEA Grapalat" w:cs="Sylfaen"/>
          <w:sz w:val="20"/>
          <w:szCs w:val="20"/>
        </w:rPr>
        <w:t>վերջինիս</w:t>
      </w:r>
      <w:r w:rsidRPr="00712340">
        <w:rPr>
          <w:rFonts w:ascii="GHEA Grapalat" w:hAnsi="GHEA Grapalat"/>
          <w:sz w:val="20"/>
          <w:szCs w:val="20"/>
          <w:lang w:val="af-ZA"/>
        </w:rPr>
        <w:t xml:space="preserve"> </w:t>
      </w:r>
      <w:r w:rsidRPr="00712340">
        <w:rPr>
          <w:rFonts w:ascii="GHEA Grapalat" w:hAnsi="GHEA Grapalat" w:cs="Sylfaen"/>
          <w:sz w:val="20"/>
          <w:szCs w:val="20"/>
        </w:rPr>
        <w:t>լիազորված</w:t>
      </w:r>
      <w:r w:rsidRPr="00712340">
        <w:rPr>
          <w:rFonts w:ascii="GHEA Grapalat" w:hAnsi="GHEA Grapalat"/>
          <w:sz w:val="20"/>
          <w:szCs w:val="20"/>
          <w:lang w:val="af-ZA"/>
        </w:rPr>
        <w:t xml:space="preserve"> </w:t>
      </w:r>
      <w:r w:rsidRPr="00712340">
        <w:rPr>
          <w:rFonts w:ascii="GHEA Grapalat" w:hAnsi="GHEA Grapalat" w:cs="Sylfaen"/>
          <w:sz w:val="20"/>
          <w:szCs w:val="20"/>
        </w:rPr>
        <w:t>անձը</w:t>
      </w:r>
      <w:r w:rsidRPr="00712340">
        <w:rPr>
          <w:rFonts w:ascii="GHEA Grapalat" w:hAnsi="GHEA Grapalat"/>
          <w:sz w:val="20"/>
          <w:szCs w:val="20"/>
          <w:lang w:val="af-ZA"/>
        </w:rPr>
        <w:t xml:space="preserve"> (</w:t>
      </w:r>
      <w:r w:rsidRPr="00712340">
        <w:rPr>
          <w:rFonts w:ascii="GHEA Grapalat" w:hAnsi="GHEA Grapalat" w:cs="Sylfaen"/>
          <w:sz w:val="20"/>
          <w:szCs w:val="20"/>
        </w:rPr>
        <w:t>այսուհետ</w:t>
      </w:r>
      <w:r w:rsidRPr="00712340">
        <w:rPr>
          <w:rFonts w:ascii="GHEA Grapalat" w:hAnsi="GHEA Grapalat"/>
          <w:sz w:val="20"/>
          <w:szCs w:val="20"/>
          <w:lang w:val="af-ZA"/>
        </w:rPr>
        <w:t xml:space="preserve">` </w:t>
      </w:r>
      <w:r w:rsidRPr="00712340">
        <w:rPr>
          <w:rFonts w:ascii="GHEA Grapalat" w:hAnsi="GHEA Grapalat" w:cs="Sylfaen"/>
          <w:sz w:val="20"/>
          <w:szCs w:val="20"/>
        </w:rPr>
        <w:t>գործակալ</w:t>
      </w:r>
      <w:r w:rsidRPr="00712340">
        <w:rPr>
          <w:rFonts w:ascii="GHEA Grapalat" w:hAnsi="GHEA Grapalat"/>
          <w:sz w:val="20"/>
          <w:szCs w:val="20"/>
          <w:lang w:val="af-ZA"/>
        </w:rPr>
        <w:t xml:space="preserve">): </w:t>
      </w:r>
      <w:r w:rsidRPr="00712340">
        <w:rPr>
          <w:rFonts w:ascii="GHEA Grapalat" w:hAnsi="GHEA Grapalat" w:cs="Sylfaen"/>
          <w:sz w:val="20"/>
          <w:szCs w:val="20"/>
        </w:rPr>
        <w:t>Եթե</w:t>
      </w:r>
      <w:r w:rsidRPr="00712340">
        <w:rPr>
          <w:rFonts w:ascii="GHEA Grapalat" w:hAnsi="GHEA Grapalat"/>
          <w:sz w:val="20"/>
          <w:szCs w:val="20"/>
          <w:lang w:val="af-ZA"/>
        </w:rPr>
        <w:t xml:space="preserve"> </w:t>
      </w:r>
      <w:r w:rsidRPr="00712340">
        <w:rPr>
          <w:rFonts w:ascii="GHEA Grapalat" w:hAnsi="GHEA Grapalat" w:cs="Sylfaen"/>
          <w:sz w:val="20"/>
          <w:szCs w:val="20"/>
        </w:rPr>
        <w:t>հայտը</w:t>
      </w:r>
      <w:r w:rsidRPr="00712340">
        <w:rPr>
          <w:rFonts w:ascii="GHEA Grapalat" w:hAnsi="GHEA Grapalat"/>
          <w:sz w:val="20"/>
          <w:szCs w:val="20"/>
          <w:lang w:val="af-ZA"/>
        </w:rPr>
        <w:t xml:space="preserve"> </w:t>
      </w:r>
      <w:r w:rsidRPr="00712340">
        <w:rPr>
          <w:rFonts w:ascii="GHEA Grapalat" w:hAnsi="GHEA Grapalat" w:cs="Sylfaen"/>
          <w:sz w:val="20"/>
          <w:szCs w:val="20"/>
        </w:rPr>
        <w:t>ներկայացնում</w:t>
      </w:r>
      <w:r w:rsidRPr="00712340">
        <w:rPr>
          <w:rFonts w:ascii="GHEA Grapalat" w:hAnsi="GHEA Grapalat"/>
          <w:sz w:val="20"/>
          <w:szCs w:val="20"/>
          <w:lang w:val="af-ZA"/>
        </w:rPr>
        <w:t xml:space="preserve"> </w:t>
      </w:r>
      <w:r w:rsidRPr="00712340">
        <w:rPr>
          <w:rFonts w:ascii="GHEA Grapalat" w:hAnsi="GHEA Grapalat" w:cs="Sylfaen"/>
          <w:sz w:val="20"/>
          <w:szCs w:val="20"/>
        </w:rPr>
        <w:t>է</w:t>
      </w:r>
      <w:r w:rsidRPr="00712340">
        <w:rPr>
          <w:rFonts w:ascii="GHEA Grapalat" w:hAnsi="GHEA Grapalat"/>
          <w:sz w:val="20"/>
          <w:szCs w:val="20"/>
          <w:lang w:val="af-ZA"/>
        </w:rPr>
        <w:t xml:space="preserve"> </w:t>
      </w:r>
      <w:r w:rsidRPr="00712340">
        <w:rPr>
          <w:rFonts w:ascii="GHEA Grapalat" w:hAnsi="GHEA Grapalat" w:cs="Sylfaen"/>
          <w:sz w:val="20"/>
          <w:szCs w:val="20"/>
        </w:rPr>
        <w:t>գործակալը</w:t>
      </w:r>
      <w:r w:rsidRPr="00712340">
        <w:rPr>
          <w:rFonts w:ascii="GHEA Grapalat" w:hAnsi="GHEA Grapalat"/>
          <w:sz w:val="20"/>
          <w:szCs w:val="20"/>
          <w:lang w:val="af-ZA"/>
        </w:rPr>
        <w:t xml:space="preserve">, </w:t>
      </w:r>
      <w:r w:rsidRPr="00712340">
        <w:rPr>
          <w:rFonts w:ascii="GHEA Grapalat" w:hAnsi="GHEA Grapalat" w:cs="Sylfaen"/>
          <w:sz w:val="20"/>
          <w:szCs w:val="20"/>
        </w:rPr>
        <w:t>ապա</w:t>
      </w:r>
      <w:r w:rsidRPr="00712340">
        <w:rPr>
          <w:rFonts w:ascii="GHEA Grapalat" w:hAnsi="GHEA Grapalat"/>
          <w:sz w:val="20"/>
          <w:szCs w:val="20"/>
          <w:lang w:val="af-ZA"/>
        </w:rPr>
        <w:t xml:space="preserve"> </w:t>
      </w:r>
      <w:r w:rsidRPr="00712340">
        <w:rPr>
          <w:rFonts w:ascii="GHEA Grapalat" w:hAnsi="GHEA Grapalat" w:cs="Sylfaen"/>
          <w:sz w:val="20"/>
          <w:szCs w:val="20"/>
        </w:rPr>
        <w:t>հայտով</w:t>
      </w:r>
      <w:r w:rsidRPr="00712340">
        <w:rPr>
          <w:rFonts w:ascii="GHEA Grapalat" w:hAnsi="GHEA Grapalat"/>
          <w:sz w:val="20"/>
          <w:szCs w:val="20"/>
          <w:lang w:val="af-ZA"/>
        </w:rPr>
        <w:t xml:space="preserve"> </w:t>
      </w:r>
      <w:r w:rsidRPr="00712340">
        <w:rPr>
          <w:rFonts w:ascii="GHEA Grapalat" w:hAnsi="GHEA Grapalat" w:cs="Sylfaen"/>
          <w:sz w:val="20"/>
          <w:szCs w:val="20"/>
        </w:rPr>
        <w:t>ներկայացվում</w:t>
      </w:r>
      <w:r w:rsidRPr="00712340">
        <w:rPr>
          <w:rFonts w:ascii="GHEA Grapalat" w:hAnsi="GHEA Grapalat"/>
          <w:sz w:val="20"/>
          <w:szCs w:val="20"/>
          <w:lang w:val="af-ZA"/>
        </w:rPr>
        <w:t xml:space="preserve"> </w:t>
      </w:r>
      <w:r w:rsidRPr="00712340">
        <w:rPr>
          <w:rFonts w:ascii="GHEA Grapalat" w:hAnsi="GHEA Grapalat" w:cs="Sylfaen"/>
          <w:sz w:val="20"/>
          <w:szCs w:val="20"/>
        </w:rPr>
        <w:t>է</w:t>
      </w:r>
      <w:r w:rsidRPr="00712340">
        <w:rPr>
          <w:rFonts w:ascii="GHEA Grapalat" w:hAnsi="GHEA Grapalat"/>
          <w:sz w:val="20"/>
          <w:szCs w:val="20"/>
          <w:lang w:val="af-ZA"/>
        </w:rPr>
        <w:t xml:space="preserve"> </w:t>
      </w:r>
      <w:r w:rsidRPr="00712340">
        <w:rPr>
          <w:rFonts w:ascii="GHEA Grapalat" w:hAnsi="GHEA Grapalat" w:cs="Sylfaen"/>
          <w:sz w:val="20"/>
          <w:szCs w:val="20"/>
        </w:rPr>
        <w:t>վերջինիս</w:t>
      </w:r>
      <w:r w:rsidRPr="00712340">
        <w:rPr>
          <w:rFonts w:ascii="GHEA Grapalat" w:hAnsi="GHEA Grapalat"/>
          <w:sz w:val="20"/>
          <w:szCs w:val="20"/>
          <w:lang w:val="af-ZA"/>
        </w:rPr>
        <w:t xml:space="preserve"> </w:t>
      </w:r>
      <w:r w:rsidRPr="00712340">
        <w:rPr>
          <w:rFonts w:ascii="GHEA Grapalat" w:hAnsi="GHEA Grapalat" w:cs="Sylfaen"/>
          <w:sz w:val="20"/>
          <w:szCs w:val="20"/>
        </w:rPr>
        <w:t>այդ</w:t>
      </w:r>
      <w:r w:rsidRPr="00712340">
        <w:rPr>
          <w:rFonts w:ascii="GHEA Grapalat" w:hAnsi="GHEA Grapalat"/>
          <w:sz w:val="20"/>
          <w:szCs w:val="20"/>
          <w:lang w:val="af-ZA"/>
        </w:rPr>
        <w:t xml:space="preserve"> </w:t>
      </w:r>
      <w:r w:rsidRPr="00712340">
        <w:rPr>
          <w:rFonts w:ascii="GHEA Grapalat" w:hAnsi="GHEA Grapalat" w:cs="Sylfaen"/>
          <w:sz w:val="20"/>
          <w:szCs w:val="20"/>
        </w:rPr>
        <w:t>լիազորությունը</w:t>
      </w:r>
      <w:r w:rsidRPr="00712340">
        <w:rPr>
          <w:rFonts w:ascii="GHEA Grapalat" w:hAnsi="GHEA Grapalat"/>
          <w:sz w:val="20"/>
          <w:szCs w:val="20"/>
          <w:lang w:val="af-ZA"/>
        </w:rPr>
        <w:t xml:space="preserve"> </w:t>
      </w:r>
      <w:r w:rsidRPr="00712340">
        <w:rPr>
          <w:rFonts w:ascii="GHEA Grapalat" w:hAnsi="GHEA Grapalat" w:cs="Sylfaen"/>
          <w:sz w:val="20"/>
          <w:szCs w:val="20"/>
        </w:rPr>
        <w:t>վերապահված</w:t>
      </w:r>
      <w:r w:rsidRPr="00712340">
        <w:rPr>
          <w:rFonts w:ascii="GHEA Grapalat" w:hAnsi="GHEA Grapalat"/>
          <w:sz w:val="20"/>
          <w:szCs w:val="20"/>
          <w:lang w:val="af-ZA"/>
        </w:rPr>
        <w:t xml:space="preserve"> </w:t>
      </w:r>
      <w:r w:rsidRPr="00712340">
        <w:rPr>
          <w:rFonts w:ascii="GHEA Grapalat" w:hAnsi="GHEA Grapalat" w:cs="Sylfaen"/>
          <w:sz w:val="20"/>
          <w:szCs w:val="20"/>
        </w:rPr>
        <w:t>լինելու</w:t>
      </w:r>
      <w:r w:rsidRPr="00712340">
        <w:rPr>
          <w:rFonts w:ascii="GHEA Grapalat" w:hAnsi="GHEA Grapalat"/>
          <w:sz w:val="20"/>
          <w:szCs w:val="20"/>
          <w:lang w:val="af-ZA"/>
        </w:rPr>
        <w:t xml:space="preserve"> </w:t>
      </w:r>
      <w:r w:rsidRPr="00712340">
        <w:rPr>
          <w:rFonts w:ascii="GHEA Grapalat" w:hAnsi="GHEA Grapalat" w:cs="Sylfaen"/>
          <w:sz w:val="20"/>
          <w:szCs w:val="20"/>
        </w:rPr>
        <w:t>մասին</w:t>
      </w:r>
      <w:r w:rsidRPr="00712340">
        <w:rPr>
          <w:rFonts w:ascii="GHEA Grapalat" w:hAnsi="GHEA Grapalat" w:cs="Sylfaen"/>
          <w:sz w:val="20"/>
          <w:szCs w:val="20"/>
          <w:lang w:val="af-ZA"/>
        </w:rPr>
        <w:t xml:space="preserve"> </w:t>
      </w:r>
      <w:r w:rsidRPr="00712340">
        <w:rPr>
          <w:rFonts w:ascii="GHEA Grapalat" w:hAnsi="GHEA Grapalat" w:cs="Sylfaen"/>
          <w:sz w:val="20"/>
          <w:szCs w:val="20"/>
        </w:rPr>
        <w:t>փաստաթուղթ</w:t>
      </w:r>
      <w:r w:rsidRPr="00712340">
        <w:rPr>
          <w:rFonts w:ascii="GHEA Grapalat" w:hAnsi="GHEA Grapalat" w:cs="Sylfaen"/>
          <w:sz w:val="20"/>
          <w:szCs w:val="20"/>
          <w:lang w:val="af-ZA"/>
        </w:rPr>
        <w:t>:</w:t>
      </w:r>
    </w:p>
    <w:p w:rsidR="00960BE9" w:rsidRPr="00712340" w:rsidRDefault="00960BE9" w:rsidP="00960BE9">
      <w:pPr>
        <w:ind w:firstLine="720"/>
        <w:jc w:val="both"/>
        <w:rPr>
          <w:rFonts w:ascii="GHEA Grapalat" w:hAnsi="GHEA Grapalat"/>
          <w:sz w:val="20"/>
          <w:szCs w:val="20"/>
          <w:lang w:val="af-ZA"/>
        </w:rPr>
      </w:pPr>
      <w:r w:rsidRPr="00712340">
        <w:rPr>
          <w:rFonts w:ascii="GHEA Grapalat" w:hAnsi="GHEA Grapalat"/>
          <w:sz w:val="20"/>
          <w:szCs w:val="20"/>
          <w:lang w:val="af-ZA"/>
        </w:rPr>
        <w:t xml:space="preserve">3.2 </w:t>
      </w:r>
      <w:r w:rsidRPr="00712340">
        <w:rPr>
          <w:rFonts w:ascii="GHEA Grapalat" w:hAnsi="GHEA Grapalat" w:cs="Sylfaen"/>
          <w:sz w:val="20"/>
          <w:szCs w:val="20"/>
        </w:rPr>
        <w:t>Սույն</w:t>
      </w:r>
      <w:r w:rsidRPr="00712340">
        <w:rPr>
          <w:rFonts w:ascii="GHEA Grapalat" w:hAnsi="GHEA Grapalat"/>
          <w:sz w:val="20"/>
          <w:szCs w:val="20"/>
          <w:lang w:val="af-ZA"/>
        </w:rPr>
        <w:t xml:space="preserve"> </w:t>
      </w:r>
      <w:r w:rsidRPr="00712340">
        <w:rPr>
          <w:rFonts w:ascii="GHEA Grapalat" w:hAnsi="GHEA Grapalat"/>
          <w:sz w:val="20"/>
          <w:szCs w:val="20"/>
        </w:rPr>
        <w:t>հրահանգի</w:t>
      </w:r>
      <w:r w:rsidRPr="00712340">
        <w:rPr>
          <w:rFonts w:ascii="GHEA Grapalat" w:hAnsi="GHEA Grapalat"/>
          <w:sz w:val="20"/>
          <w:szCs w:val="20"/>
          <w:lang w:val="af-ZA"/>
        </w:rPr>
        <w:t xml:space="preserve"> 3.1 </w:t>
      </w:r>
      <w:r w:rsidRPr="00712340">
        <w:rPr>
          <w:rFonts w:ascii="GHEA Grapalat" w:hAnsi="GHEA Grapalat"/>
          <w:sz w:val="20"/>
          <w:szCs w:val="20"/>
        </w:rPr>
        <w:t>կետում</w:t>
      </w:r>
      <w:r w:rsidRPr="00712340">
        <w:rPr>
          <w:rFonts w:ascii="GHEA Grapalat" w:hAnsi="GHEA Grapalat"/>
          <w:sz w:val="20"/>
          <w:szCs w:val="20"/>
          <w:lang w:val="af-ZA"/>
        </w:rPr>
        <w:t xml:space="preserve"> </w:t>
      </w:r>
      <w:r w:rsidRPr="00712340">
        <w:rPr>
          <w:rFonts w:ascii="GHEA Grapalat" w:hAnsi="GHEA Grapalat" w:cs="Sylfaen"/>
          <w:sz w:val="20"/>
          <w:szCs w:val="20"/>
        </w:rPr>
        <w:t>նշված</w:t>
      </w:r>
      <w:r w:rsidRPr="00712340">
        <w:rPr>
          <w:rFonts w:ascii="GHEA Grapalat" w:hAnsi="GHEA Grapalat"/>
          <w:sz w:val="20"/>
          <w:szCs w:val="20"/>
          <w:lang w:val="af-ZA"/>
        </w:rPr>
        <w:t xml:space="preserve"> </w:t>
      </w:r>
      <w:r w:rsidRPr="00712340">
        <w:rPr>
          <w:rFonts w:ascii="GHEA Grapalat" w:hAnsi="GHEA Grapalat" w:cs="Sylfaen"/>
          <w:sz w:val="20"/>
          <w:szCs w:val="20"/>
        </w:rPr>
        <w:t>ծրարի</w:t>
      </w:r>
      <w:r w:rsidRPr="00712340">
        <w:rPr>
          <w:rFonts w:ascii="GHEA Grapalat" w:hAnsi="GHEA Grapalat"/>
          <w:sz w:val="20"/>
          <w:szCs w:val="20"/>
          <w:lang w:val="af-ZA"/>
        </w:rPr>
        <w:t xml:space="preserve"> </w:t>
      </w:r>
      <w:r w:rsidRPr="00712340">
        <w:rPr>
          <w:rFonts w:ascii="GHEA Grapalat" w:hAnsi="GHEA Grapalat" w:cs="Sylfaen"/>
          <w:sz w:val="20"/>
          <w:szCs w:val="20"/>
        </w:rPr>
        <w:t>վրա</w:t>
      </w:r>
      <w:r w:rsidRPr="00712340">
        <w:rPr>
          <w:rFonts w:ascii="GHEA Grapalat" w:hAnsi="GHEA Grapalat"/>
          <w:sz w:val="20"/>
          <w:szCs w:val="20"/>
          <w:lang w:val="af-ZA"/>
        </w:rPr>
        <w:t xml:space="preserve"> </w:t>
      </w:r>
      <w:r w:rsidRPr="00712340">
        <w:rPr>
          <w:rFonts w:ascii="GHEA Grapalat" w:hAnsi="GHEA Grapalat" w:cs="Sylfaen"/>
          <w:sz w:val="20"/>
          <w:szCs w:val="20"/>
        </w:rPr>
        <w:t>հայտը</w:t>
      </w:r>
      <w:r w:rsidRPr="00712340">
        <w:rPr>
          <w:rFonts w:ascii="GHEA Grapalat" w:hAnsi="GHEA Grapalat"/>
          <w:sz w:val="20"/>
          <w:szCs w:val="20"/>
          <w:lang w:val="af-ZA"/>
        </w:rPr>
        <w:t xml:space="preserve"> </w:t>
      </w:r>
      <w:r w:rsidRPr="00712340">
        <w:rPr>
          <w:rFonts w:ascii="GHEA Grapalat" w:hAnsi="GHEA Grapalat" w:cs="Sylfaen"/>
          <w:sz w:val="20"/>
          <w:szCs w:val="20"/>
        </w:rPr>
        <w:t>կազմելու</w:t>
      </w:r>
      <w:r w:rsidRPr="00712340">
        <w:rPr>
          <w:rFonts w:ascii="GHEA Grapalat" w:hAnsi="GHEA Grapalat"/>
          <w:sz w:val="20"/>
          <w:szCs w:val="20"/>
          <w:lang w:val="af-ZA"/>
        </w:rPr>
        <w:t xml:space="preserve"> </w:t>
      </w:r>
      <w:r w:rsidRPr="00712340">
        <w:rPr>
          <w:rFonts w:ascii="GHEA Grapalat" w:hAnsi="GHEA Grapalat" w:cs="Sylfaen"/>
          <w:sz w:val="20"/>
          <w:szCs w:val="20"/>
        </w:rPr>
        <w:t>լեզվով</w:t>
      </w:r>
      <w:r w:rsidRPr="00712340">
        <w:rPr>
          <w:rFonts w:ascii="GHEA Grapalat" w:hAnsi="GHEA Grapalat"/>
          <w:sz w:val="20"/>
          <w:szCs w:val="20"/>
          <w:lang w:val="af-ZA"/>
        </w:rPr>
        <w:t xml:space="preserve"> </w:t>
      </w:r>
      <w:r w:rsidRPr="00712340">
        <w:rPr>
          <w:rFonts w:ascii="GHEA Grapalat" w:hAnsi="GHEA Grapalat" w:cs="Sylfaen"/>
          <w:sz w:val="20"/>
          <w:szCs w:val="20"/>
        </w:rPr>
        <w:t>նշվում</w:t>
      </w:r>
      <w:r w:rsidRPr="00712340">
        <w:rPr>
          <w:rFonts w:ascii="GHEA Grapalat" w:hAnsi="GHEA Grapalat"/>
          <w:sz w:val="20"/>
          <w:szCs w:val="20"/>
          <w:lang w:val="af-ZA"/>
        </w:rPr>
        <w:t xml:space="preserve"> </w:t>
      </w:r>
      <w:r w:rsidRPr="00712340">
        <w:rPr>
          <w:rFonts w:ascii="GHEA Grapalat" w:hAnsi="GHEA Grapalat" w:cs="Sylfaen"/>
          <w:sz w:val="20"/>
          <w:szCs w:val="20"/>
        </w:rPr>
        <w:t>են</w:t>
      </w:r>
      <w:r w:rsidRPr="00712340">
        <w:rPr>
          <w:rFonts w:ascii="GHEA Grapalat" w:hAnsi="GHEA Grapalat"/>
          <w:sz w:val="20"/>
          <w:szCs w:val="20"/>
          <w:lang w:val="af-ZA"/>
        </w:rPr>
        <w:t xml:space="preserve">` </w:t>
      </w:r>
    </w:p>
    <w:p w:rsidR="00960BE9" w:rsidRPr="00712340" w:rsidRDefault="00960BE9" w:rsidP="00960BE9">
      <w:pPr>
        <w:ind w:firstLine="720"/>
        <w:rPr>
          <w:rFonts w:ascii="GHEA Grapalat" w:hAnsi="GHEA Grapalat"/>
          <w:sz w:val="20"/>
          <w:szCs w:val="20"/>
          <w:lang w:val="af-ZA"/>
        </w:rPr>
      </w:pPr>
      <w:r w:rsidRPr="00712340">
        <w:rPr>
          <w:rFonts w:ascii="GHEA Grapalat" w:hAnsi="GHEA Grapalat"/>
          <w:sz w:val="20"/>
          <w:szCs w:val="20"/>
          <w:lang w:val="af-ZA"/>
        </w:rPr>
        <w:t xml:space="preserve">1) </w:t>
      </w:r>
      <w:r w:rsidRPr="00712340">
        <w:rPr>
          <w:rFonts w:ascii="GHEA Grapalat" w:hAnsi="GHEA Grapalat"/>
          <w:sz w:val="20"/>
          <w:szCs w:val="20"/>
        </w:rPr>
        <w:t>պ</w:t>
      </w:r>
      <w:r w:rsidRPr="00712340">
        <w:rPr>
          <w:rFonts w:ascii="GHEA Grapalat" w:hAnsi="GHEA Grapalat" w:cs="Sylfaen"/>
          <w:sz w:val="20"/>
          <w:szCs w:val="20"/>
        </w:rPr>
        <w:t>ատվիրատուի</w:t>
      </w:r>
      <w:r w:rsidRPr="00712340">
        <w:rPr>
          <w:rFonts w:ascii="GHEA Grapalat" w:hAnsi="GHEA Grapalat"/>
          <w:sz w:val="20"/>
          <w:szCs w:val="20"/>
          <w:lang w:val="af-ZA"/>
        </w:rPr>
        <w:t xml:space="preserve"> </w:t>
      </w:r>
      <w:r w:rsidRPr="00712340">
        <w:rPr>
          <w:rFonts w:ascii="GHEA Grapalat" w:hAnsi="GHEA Grapalat" w:cs="Sylfaen"/>
          <w:sz w:val="20"/>
          <w:szCs w:val="20"/>
        </w:rPr>
        <w:t>անվանումը</w:t>
      </w:r>
      <w:r w:rsidRPr="00712340">
        <w:rPr>
          <w:rFonts w:ascii="GHEA Grapalat" w:hAnsi="GHEA Grapalat"/>
          <w:sz w:val="20"/>
          <w:szCs w:val="20"/>
          <w:lang w:val="af-ZA"/>
        </w:rPr>
        <w:t xml:space="preserve"> </w:t>
      </w:r>
      <w:r w:rsidRPr="00712340">
        <w:rPr>
          <w:rFonts w:ascii="GHEA Grapalat" w:hAnsi="GHEA Grapalat" w:cs="Sylfaen"/>
          <w:sz w:val="20"/>
          <w:szCs w:val="20"/>
        </w:rPr>
        <w:t>և</w:t>
      </w:r>
      <w:r w:rsidRPr="00712340">
        <w:rPr>
          <w:rFonts w:ascii="GHEA Grapalat" w:hAnsi="GHEA Grapalat"/>
          <w:sz w:val="20"/>
          <w:szCs w:val="20"/>
          <w:lang w:val="af-ZA"/>
        </w:rPr>
        <w:t xml:space="preserve"> </w:t>
      </w:r>
      <w:r w:rsidRPr="00712340">
        <w:rPr>
          <w:rFonts w:ascii="GHEA Grapalat" w:hAnsi="GHEA Grapalat" w:cs="Sylfaen"/>
          <w:sz w:val="20"/>
          <w:szCs w:val="20"/>
        </w:rPr>
        <w:t>հայտի</w:t>
      </w:r>
      <w:r w:rsidRPr="00712340">
        <w:rPr>
          <w:rFonts w:ascii="GHEA Grapalat" w:hAnsi="GHEA Grapalat"/>
          <w:sz w:val="20"/>
          <w:szCs w:val="20"/>
          <w:lang w:val="af-ZA"/>
        </w:rPr>
        <w:t xml:space="preserve"> </w:t>
      </w:r>
      <w:r w:rsidRPr="00712340">
        <w:rPr>
          <w:rFonts w:ascii="GHEA Grapalat" w:hAnsi="GHEA Grapalat" w:cs="Sylfaen"/>
          <w:sz w:val="20"/>
          <w:szCs w:val="20"/>
        </w:rPr>
        <w:t>ներկայացման</w:t>
      </w:r>
      <w:r w:rsidRPr="00712340">
        <w:rPr>
          <w:rFonts w:ascii="GHEA Grapalat" w:hAnsi="GHEA Grapalat"/>
          <w:sz w:val="20"/>
          <w:szCs w:val="20"/>
          <w:lang w:val="af-ZA"/>
        </w:rPr>
        <w:t xml:space="preserve"> </w:t>
      </w:r>
      <w:r w:rsidRPr="00712340">
        <w:rPr>
          <w:rFonts w:ascii="GHEA Grapalat" w:hAnsi="GHEA Grapalat" w:cs="Sylfaen"/>
          <w:sz w:val="20"/>
          <w:szCs w:val="20"/>
        </w:rPr>
        <w:t>վայրը</w:t>
      </w:r>
      <w:r w:rsidRPr="00712340">
        <w:rPr>
          <w:rFonts w:ascii="GHEA Grapalat" w:hAnsi="GHEA Grapalat"/>
          <w:sz w:val="20"/>
          <w:szCs w:val="20"/>
          <w:lang w:val="af-ZA"/>
        </w:rPr>
        <w:t xml:space="preserve"> (</w:t>
      </w:r>
      <w:r w:rsidRPr="00712340">
        <w:rPr>
          <w:rFonts w:ascii="GHEA Grapalat" w:hAnsi="GHEA Grapalat" w:cs="Sylfaen"/>
          <w:sz w:val="20"/>
          <w:szCs w:val="20"/>
        </w:rPr>
        <w:t>հասցեն</w:t>
      </w:r>
      <w:r w:rsidRPr="00712340">
        <w:rPr>
          <w:rFonts w:ascii="GHEA Grapalat" w:hAnsi="GHEA Grapalat"/>
          <w:sz w:val="20"/>
          <w:szCs w:val="20"/>
          <w:lang w:val="af-ZA"/>
        </w:rPr>
        <w:t>).</w:t>
      </w:r>
    </w:p>
    <w:p w:rsidR="00960BE9" w:rsidRPr="00712340" w:rsidRDefault="00960BE9" w:rsidP="00960BE9">
      <w:pPr>
        <w:ind w:firstLine="720"/>
        <w:rPr>
          <w:rFonts w:ascii="GHEA Grapalat" w:hAnsi="GHEA Grapalat"/>
          <w:sz w:val="20"/>
          <w:szCs w:val="20"/>
          <w:lang w:val="af-ZA"/>
        </w:rPr>
      </w:pPr>
      <w:r w:rsidRPr="00712340">
        <w:rPr>
          <w:rFonts w:ascii="GHEA Grapalat" w:hAnsi="GHEA Grapalat"/>
          <w:sz w:val="20"/>
          <w:szCs w:val="20"/>
          <w:lang w:val="af-ZA"/>
        </w:rPr>
        <w:t xml:space="preserve">2) </w:t>
      </w:r>
      <w:r w:rsidR="00D26727">
        <w:rPr>
          <w:rFonts w:ascii="GHEA Grapalat" w:hAnsi="GHEA Grapalat"/>
          <w:sz w:val="20"/>
          <w:szCs w:val="20"/>
        </w:rPr>
        <w:t>ընթացակարգի</w:t>
      </w:r>
      <w:r w:rsidRPr="00712340">
        <w:rPr>
          <w:rFonts w:ascii="GHEA Grapalat" w:hAnsi="GHEA Grapalat" w:cs="Sylfaen"/>
          <w:sz w:val="20"/>
          <w:szCs w:val="20"/>
          <w:lang w:val="af-ZA"/>
        </w:rPr>
        <w:t xml:space="preserve"> </w:t>
      </w:r>
      <w:r w:rsidRPr="00712340">
        <w:rPr>
          <w:rFonts w:ascii="GHEA Grapalat" w:hAnsi="GHEA Grapalat" w:cs="Sylfaen"/>
          <w:sz w:val="20"/>
          <w:szCs w:val="20"/>
        </w:rPr>
        <w:t>ծածկագիրը</w:t>
      </w:r>
      <w:r w:rsidRPr="00712340">
        <w:rPr>
          <w:rFonts w:ascii="GHEA Grapalat" w:hAnsi="GHEA Grapalat"/>
          <w:sz w:val="20"/>
          <w:szCs w:val="20"/>
          <w:lang w:val="af-ZA"/>
        </w:rPr>
        <w:t>.</w:t>
      </w:r>
    </w:p>
    <w:p w:rsidR="00960BE9" w:rsidRPr="00712340" w:rsidRDefault="00960BE9" w:rsidP="00960BE9">
      <w:pPr>
        <w:ind w:firstLine="720"/>
        <w:rPr>
          <w:rFonts w:ascii="GHEA Grapalat" w:hAnsi="GHEA Grapalat"/>
          <w:sz w:val="20"/>
          <w:szCs w:val="20"/>
          <w:lang w:val="af-ZA"/>
        </w:rPr>
      </w:pPr>
      <w:r w:rsidRPr="00712340">
        <w:rPr>
          <w:rFonts w:ascii="GHEA Grapalat" w:hAnsi="GHEA Grapalat"/>
          <w:sz w:val="20"/>
          <w:szCs w:val="20"/>
          <w:lang w:val="af-ZA"/>
        </w:rPr>
        <w:t>3) «</w:t>
      </w:r>
      <w:r w:rsidRPr="00712340">
        <w:rPr>
          <w:rFonts w:ascii="GHEA Grapalat" w:hAnsi="GHEA Grapalat" w:cs="Sylfaen"/>
          <w:sz w:val="20"/>
          <w:szCs w:val="20"/>
        </w:rPr>
        <w:t>չբացել</w:t>
      </w:r>
      <w:r w:rsidRPr="00712340">
        <w:rPr>
          <w:rFonts w:ascii="GHEA Grapalat" w:hAnsi="GHEA Grapalat"/>
          <w:sz w:val="20"/>
          <w:szCs w:val="20"/>
          <w:lang w:val="af-ZA"/>
        </w:rPr>
        <w:t xml:space="preserve"> </w:t>
      </w:r>
      <w:r w:rsidRPr="00712340">
        <w:rPr>
          <w:rFonts w:ascii="GHEA Grapalat" w:hAnsi="GHEA Grapalat" w:cs="Sylfaen"/>
          <w:sz w:val="20"/>
          <w:szCs w:val="20"/>
        </w:rPr>
        <w:t>մինչև</w:t>
      </w:r>
      <w:r w:rsidRPr="00712340">
        <w:rPr>
          <w:rFonts w:ascii="GHEA Grapalat" w:hAnsi="GHEA Grapalat"/>
          <w:sz w:val="20"/>
          <w:szCs w:val="20"/>
          <w:lang w:val="af-ZA"/>
        </w:rPr>
        <w:t xml:space="preserve"> </w:t>
      </w:r>
      <w:r w:rsidRPr="00712340">
        <w:rPr>
          <w:rFonts w:ascii="GHEA Grapalat" w:hAnsi="GHEA Grapalat" w:cs="Sylfaen"/>
          <w:sz w:val="20"/>
          <w:szCs w:val="20"/>
        </w:rPr>
        <w:t>հայտերի</w:t>
      </w:r>
      <w:r w:rsidRPr="00712340">
        <w:rPr>
          <w:rFonts w:ascii="GHEA Grapalat" w:hAnsi="GHEA Grapalat"/>
          <w:sz w:val="20"/>
          <w:szCs w:val="20"/>
          <w:lang w:val="af-ZA"/>
        </w:rPr>
        <w:t xml:space="preserve"> </w:t>
      </w:r>
      <w:r w:rsidRPr="00712340">
        <w:rPr>
          <w:rFonts w:ascii="GHEA Grapalat" w:hAnsi="GHEA Grapalat" w:cs="Sylfaen"/>
          <w:sz w:val="20"/>
          <w:szCs w:val="20"/>
        </w:rPr>
        <w:t>բացման</w:t>
      </w:r>
      <w:r w:rsidRPr="00712340">
        <w:rPr>
          <w:rFonts w:ascii="GHEA Grapalat" w:hAnsi="GHEA Grapalat"/>
          <w:sz w:val="20"/>
          <w:szCs w:val="20"/>
          <w:lang w:val="af-ZA"/>
        </w:rPr>
        <w:t xml:space="preserve"> </w:t>
      </w:r>
      <w:r w:rsidRPr="00712340">
        <w:rPr>
          <w:rFonts w:ascii="GHEA Grapalat" w:hAnsi="GHEA Grapalat" w:cs="Sylfaen"/>
          <w:sz w:val="20"/>
          <w:szCs w:val="20"/>
        </w:rPr>
        <w:t>նիստը</w:t>
      </w:r>
      <w:r w:rsidRPr="00712340">
        <w:rPr>
          <w:rFonts w:ascii="GHEA Grapalat" w:hAnsi="GHEA Grapalat"/>
          <w:sz w:val="20"/>
          <w:szCs w:val="20"/>
          <w:lang w:val="af-ZA"/>
        </w:rPr>
        <w:t xml:space="preserve">» </w:t>
      </w:r>
      <w:r w:rsidRPr="00712340">
        <w:rPr>
          <w:rFonts w:ascii="GHEA Grapalat" w:hAnsi="GHEA Grapalat" w:cs="Sylfaen"/>
          <w:sz w:val="20"/>
          <w:szCs w:val="20"/>
        </w:rPr>
        <w:t>բառերը</w:t>
      </w:r>
      <w:r w:rsidRPr="00712340">
        <w:rPr>
          <w:rFonts w:ascii="GHEA Grapalat" w:hAnsi="GHEA Grapalat"/>
          <w:sz w:val="20"/>
          <w:szCs w:val="20"/>
          <w:lang w:val="af-ZA"/>
        </w:rPr>
        <w:t>.</w:t>
      </w:r>
    </w:p>
    <w:p w:rsidR="00960BE9" w:rsidRPr="00712340" w:rsidRDefault="00960BE9" w:rsidP="00960BE9">
      <w:pPr>
        <w:ind w:firstLine="720"/>
        <w:rPr>
          <w:rFonts w:ascii="GHEA Grapalat" w:hAnsi="GHEA Grapalat"/>
          <w:sz w:val="20"/>
          <w:szCs w:val="20"/>
          <w:lang w:val="af-ZA"/>
        </w:rPr>
      </w:pPr>
      <w:r w:rsidRPr="00712340">
        <w:rPr>
          <w:rFonts w:ascii="GHEA Grapalat" w:hAnsi="GHEA Grapalat"/>
          <w:sz w:val="20"/>
          <w:szCs w:val="20"/>
          <w:lang w:val="af-ZA"/>
        </w:rPr>
        <w:t xml:space="preserve">4) </w:t>
      </w:r>
      <w:r w:rsidRPr="00712340">
        <w:rPr>
          <w:rFonts w:ascii="GHEA Grapalat" w:hAnsi="GHEA Grapalat"/>
          <w:sz w:val="20"/>
          <w:szCs w:val="20"/>
        </w:rPr>
        <w:t>մ</w:t>
      </w:r>
      <w:r w:rsidRPr="00712340">
        <w:rPr>
          <w:rFonts w:ascii="GHEA Grapalat" w:hAnsi="GHEA Grapalat" w:cs="Sylfaen"/>
          <w:sz w:val="20"/>
          <w:szCs w:val="20"/>
        </w:rPr>
        <w:t>ասնակցի</w:t>
      </w:r>
      <w:r w:rsidRPr="00712340">
        <w:rPr>
          <w:rFonts w:ascii="GHEA Grapalat" w:hAnsi="GHEA Grapalat"/>
          <w:sz w:val="20"/>
          <w:szCs w:val="20"/>
          <w:lang w:val="af-ZA"/>
        </w:rPr>
        <w:t xml:space="preserve"> </w:t>
      </w:r>
      <w:r w:rsidRPr="00712340">
        <w:rPr>
          <w:rFonts w:ascii="GHEA Grapalat" w:hAnsi="GHEA Grapalat" w:cs="Sylfaen"/>
          <w:sz w:val="20"/>
          <w:szCs w:val="20"/>
        </w:rPr>
        <w:t>անվանումը</w:t>
      </w:r>
      <w:r w:rsidRPr="00712340">
        <w:rPr>
          <w:rFonts w:ascii="GHEA Grapalat" w:hAnsi="GHEA Grapalat"/>
          <w:sz w:val="20"/>
          <w:szCs w:val="20"/>
          <w:lang w:val="af-ZA"/>
        </w:rPr>
        <w:t xml:space="preserve"> (</w:t>
      </w:r>
      <w:r w:rsidRPr="00712340">
        <w:rPr>
          <w:rFonts w:ascii="GHEA Grapalat" w:hAnsi="GHEA Grapalat" w:cs="Sylfaen"/>
          <w:sz w:val="20"/>
          <w:szCs w:val="20"/>
        </w:rPr>
        <w:t>անունը</w:t>
      </w:r>
      <w:r w:rsidRPr="00712340">
        <w:rPr>
          <w:rFonts w:ascii="GHEA Grapalat" w:hAnsi="GHEA Grapalat"/>
          <w:sz w:val="20"/>
          <w:szCs w:val="20"/>
          <w:lang w:val="af-ZA"/>
        </w:rPr>
        <w:t xml:space="preserve">), </w:t>
      </w:r>
      <w:r w:rsidRPr="00712340">
        <w:rPr>
          <w:rFonts w:ascii="GHEA Grapalat" w:hAnsi="GHEA Grapalat" w:cs="Sylfaen"/>
          <w:sz w:val="20"/>
          <w:szCs w:val="20"/>
        </w:rPr>
        <w:t>գտնվելու</w:t>
      </w:r>
      <w:r w:rsidRPr="00712340">
        <w:rPr>
          <w:rFonts w:ascii="GHEA Grapalat" w:hAnsi="GHEA Grapalat"/>
          <w:sz w:val="20"/>
          <w:szCs w:val="20"/>
          <w:lang w:val="af-ZA"/>
        </w:rPr>
        <w:t xml:space="preserve"> </w:t>
      </w:r>
      <w:r w:rsidRPr="00712340">
        <w:rPr>
          <w:rFonts w:ascii="GHEA Grapalat" w:hAnsi="GHEA Grapalat" w:cs="Sylfaen"/>
          <w:sz w:val="20"/>
          <w:szCs w:val="20"/>
        </w:rPr>
        <w:t>վայրը</w:t>
      </w:r>
      <w:r w:rsidRPr="00712340">
        <w:rPr>
          <w:rFonts w:ascii="GHEA Grapalat" w:hAnsi="GHEA Grapalat"/>
          <w:sz w:val="20"/>
          <w:szCs w:val="20"/>
          <w:lang w:val="af-ZA"/>
        </w:rPr>
        <w:t xml:space="preserve"> </w:t>
      </w:r>
      <w:r w:rsidRPr="00712340">
        <w:rPr>
          <w:rFonts w:ascii="GHEA Grapalat" w:hAnsi="GHEA Grapalat" w:cs="Sylfaen"/>
          <w:sz w:val="20"/>
          <w:szCs w:val="20"/>
        </w:rPr>
        <w:t>և</w:t>
      </w:r>
      <w:r w:rsidRPr="00712340">
        <w:rPr>
          <w:rFonts w:ascii="GHEA Grapalat" w:hAnsi="GHEA Grapalat"/>
          <w:sz w:val="20"/>
          <w:szCs w:val="20"/>
          <w:lang w:val="af-ZA"/>
        </w:rPr>
        <w:t xml:space="preserve"> </w:t>
      </w:r>
      <w:r w:rsidRPr="00712340">
        <w:rPr>
          <w:rFonts w:ascii="GHEA Grapalat" w:hAnsi="GHEA Grapalat" w:cs="Sylfaen"/>
          <w:sz w:val="20"/>
          <w:szCs w:val="20"/>
        </w:rPr>
        <w:t>հեռախոսահամարը</w:t>
      </w:r>
      <w:r w:rsidRPr="00712340">
        <w:rPr>
          <w:rFonts w:ascii="GHEA Grapalat" w:hAnsi="GHEA Grapalat"/>
          <w:sz w:val="20"/>
          <w:szCs w:val="20"/>
          <w:lang w:val="af-ZA"/>
        </w:rPr>
        <w:t>:</w:t>
      </w:r>
    </w:p>
    <w:p w:rsidR="00960BE9" w:rsidRPr="00712340" w:rsidRDefault="00960BE9" w:rsidP="00960BE9">
      <w:pPr>
        <w:ind w:firstLine="720"/>
        <w:jc w:val="both"/>
        <w:rPr>
          <w:rFonts w:ascii="GHEA Grapalat" w:hAnsi="GHEA Grapalat" w:cs="Sylfaen"/>
          <w:sz w:val="20"/>
          <w:szCs w:val="20"/>
          <w:lang w:val="af-ZA"/>
        </w:rPr>
      </w:pPr>
      <w:r w:rsidRPr="00712340">
        <w:rPr>
          <w:rFonts w:ascii="GHEA Grapalat" w:hAnsi="GHEA Grapalat" w:cs="Sylfaen"/>
          <w:sz w:val="20"/>
          <w:szCs w:val="20"/>
          <w:lang w:val="af-ZA"/>
        </w:rPr>
        <w:t xml:space="preserve">3.3 </w:t>
      </w:r>
      <w:r w:rsidRPr="00712340">
        <w:rPr>
          <w:rFonts w:ascii="GHEA Grapalat" w:hAnsi="GHEA Grapalat" w:cs="Sylfaen"/>
          <w:sz w:val="20"/>
          <w:szCs w:val="20"/>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rPr>
        <w:t>հրահանգի</w:t>
      </w:r>
      <w:r w:rsidRPr="00712340">
        <w:rPr>
          <w:rFonts w:ascii="GHEA Grapalat" w:hAnsi="GHEA Grapalat" w:cs="Sylfaen"/>
          <w:sz w:val="20"/>
          <w:szCs w:val="20"/>
          <w:lang w:val="af-ZA"/>
        </w:rPr>
        <w:t xml:space="preserve"> 3.1 </w:t>
      </w:r>
      <w:r w:rsidRPr="00712340">
        <w:rPr>
          <w:rFonts w:ascii="GHEA Grapalat" w:hAnsi="GHEA Grapalat" w:cs="Sylfaen"/>
          <w:sz w:val="20"/>
          <w:szCs w:val="20"/>
        </w:rPr>
        <w:t>և</w:t>
      </w:r>
      <w:r w:rsidRPr="00712340">
        <w:rPr>
          <w:rFonts w:ascii="GHEA Grapalat" w:hAnsi="GHEA Grapalat" w:cs="Sylfaen"/>
          <w:sz w:val="20"/>
          <w:szCs w:val="20"/>
          <w:lang w:val="af-ZA"/>
        </w:rPr>
        <w:t xml:space="preserve"> 3.2 </w:t>
      </w:r>
      <w:r w:rsidRPr="00712340">
        <w:rPr>
          <w:rFonts w:ascii="GHEA Grapalat" w:hAnsi="GHEA Grapalat" w:cs="Sylfaen"/>
          <w:sz w:val="20"/>
          <w:szCs w:val="20"/>
        </w:rPr>
        <w:t>կետերի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պահանջներին</w:t>
      </w:r>
      <w:r w:rsidRPr="00712340">
        <w:rPr>
          <w:rFonts w:ascii="GHEA Grapalat" w:hAnsi="GHEA Grapalat" w:cs="Sylfaen"/>
          <w:sz w:val="20"/>
          <w:szCs w:val="20"/>
          <w:lang w:val="af-ZA"/>
        </w:rPr>
        <w:t xml:space="preserve"> </w:t>
      </w:r>
      <w:r w:rsidRPr="00712340">
        <w:rPr>
          <w:rFonts w:ascii="GHEA Grapalat" w:hAnsi="GHEA Grapalat" w:cs="Sylfaen"/>
          <w:sz w:val="20"/>
          <w:szCs w:val="20"/>
        </w:rPr>
        <w:t>չհամապատասխանող</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հայտերը</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հանձնաժողովը</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հայտերի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բացման</w:t>
      </w:r>
      <w:r w:rsidRPr="00712340">
        <w:rPr>
          <w:rFonts w:ascii="GHEA Grapalat" w:hAnsi="GHEA Grapalat" w:cs="Sylfaen"/>
          <w:sz w:val="20"/>
          <w:szCs w:val="20"/>
          <w:lang w:val="af-ZA"/>
        </w:rPr>
        <w:t xml:space="preserve"> </w:t>
      </w:r>
      <w:r w:rsidRPr="00712340">
        <w:rPr>
          <w:rFonts w:ascii="GHEA Grapalat" w:hAnsi="GHEA Grapalat" w:cs="Sylfaen"/>
          <w:sz w:val="20"/>
          <w:szCs w:val="20"/>
        </w:rPr>
        <w:t>նիստում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մերժում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է</w:t>
      </w:r>
      <w:r w:rsidRPr="00712340">
        <w:rPr>
          <w:rFonts w:ascii="GHEA Grapalat" w:hAnsi="GHEA Grapalat" w:cs="Sylfaen"/>
          <w:sz w:val="20"/>
          <w:szCs w:val="20"/>
          <w:lang w:val="af-ZA"/>
        </w:rPr>
        <w:t xml:space="preserve"> </w:t>
      </w:r>
      <w:r w:rsidRPr="00712340">
        <w:rPr>
          <w:rFonts w:ascii="GHEA Grapalat" w:hAnsi="GHEA Grapalat" w:cs="Sylfaen"/>
          <w:sz w:val="20"/>
          <w:szCs w:val="20"/>
        </w:rPr>
        <w:t>և</w:t>
      </w:r>
      <w:r w:rsidRPr="00712340">
        <w:rPr>
          <w:rFonts w:ascii="GHEA Grapalat" w:hAnsi="GHEA Grapalat" w:cs="Sylfaen"/>
          <w:sz w:val="20"/>
          <w:szCs w:val="20"/>
          <w:lang w:val="af-ZA"/>
        </w:rPr>
        <w:t xml:space="preserve"> </w:t>
      </w:r>
      <w:r w:rsidRPr="00712340">
        <w:rPr>
          <w:rFonts w:ascii="GHEA Grapalat" w:hAnsi="GHEA Grapalat" w:cs="Sylfaen"/>
          <w:sz w:val="20"/>
          <w:szCs w:val="20"/>
        </w:rPr>
        <w:t>նույնությամբ</w:t>
      </w:r>
      <w:r w:rsidRPr="00712340">
        <w:rPr>
          <w:rFonts w:ascii="GHEA Grapalat" w:hAnsi="GHEA Grapalat" w:cs="Sylfaen"/>
          <w:sz w:val="20"/>
          <w:szCs w:val="20"/>
          <w:lang w:val="af-ZA"/>
        </w:rPr>
        <w:t xml:space="preserve"> </w:t>
      </w:r>
      <w:r w:rsidRPr="00712340">
        <w:rPr>
          <w:rFonts w:ascii="GHEA Grapalat" w:hAnsi="GHEA Grapalat" w:cs="Sylfaen"/>
          <w:sz w:val="20"/>
          <w:szCs w:val="20"/>
        </w:rPr>
        <w:t>վերադարձնում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ներկայացնողին</w:t>
      </w:r>
      <w:r w:rsidRPr="00712340">
        <w:rPr>
          <w:rFonts w:ascii="GHEA Grapalat" w:hAnsi="GHEA Grapalat" w:cs="Sylfaen"/>
          <w:sz w:val="20"/>
          <w:szCs w:val="20"/>
          <w:lang w:val="af-ZA"/>
        </w:rPr>
        <w:t>:</w:t>
      </w:r>
    </w:p>
    <w:p w:rsidR="00AB0304" w:rsidRPr="00712340" w:rsidRDefault="00AB0304" w:rsidP="00EF3662">
      <w:pPr>
        <w:ind w:firstLine="567"/>
        <w:jc w:val="both"/>
        <w:rPr>
          <w:rFonts w:ascii="GHEA Grapalat" w:hAnsi="GHEA Grapalat"/>
          <w:b/>
          <w:sz w:val="20"/>
          <w:lang w:val="af-ZA"/>
        </w:rPr>
      </w:pPr>
    </w:p>
    <w:p w:rsidR="00E74BF6" w:rsidRPr="00712340" w:rsidRDefault="00E74BF6" w:rsidP="00EF3662">
      <w:pPr>
        <w:pStyle w:val="norm"/>
        <w:spacing w:line="240" w:lineRule="auto"/>
        <w:ind w:firstLine="284"/>
        <w:jc w:val="right"/>
        <w:rPr>
          <w:rFonts w:ascii="GHEA Grapalat" w:hAnsi="GHEA Grapalat" w:cs="Sylfaen"/>
          <w:b/>
          <w:sz w:val="20"/>
          <w:lang w:val="es-ES"/>
        </w:rPr>
      </w:pPr>
    </w:p>
    <w:p w:rsidR="00C1569A" w:rsidRPr="002305DE" w:rsidRDefault="00C1569A" w:rsidP="00EF3662">
      <w:pPr>
        <w:pStyle w:val="norm"/>
        <w:spacing w:line="240" w:lineRule="auto"/>
        <w:ind w:firstLine="284"/>
        <w:jc w:val="right"/>
        <w:rPr>
          <w:rFonts w:ascii="GHEA Grapalat" w:hAnsi="GHEA Grapalat" w:cs="Sylfaen"/>
          <w:b/>
          <w:sz w:val="20"/>
          <w:lang w:val="af-ZA"/>
        </w:rPr>
      </w:pPr>
    </w:p>
    <w:p w:rsidR="001B729F" w:rsidRPr="002305DE" w:rsidRDefault="001B729F" w:rsidP="00EF3662">
      <w:pPr>
        <w:pStyle w:val="norm"/>
        <w:spacing w:line="240" w:lineRule="auto"/>
        <w:ind w:firstLine="284"/>
        <w:jc w:val="right"/>
        <w:rPr>
          <w:rFonts w:ascii="GHEA Grapalat" w:hAnsi="GHEA Grapalat" w:cs="Sylfaen"/>
          <w:b/>
          <w:sz w:val="20"/>
          <w:lang w:val="af-ZA"/>
        </w:rPr>
      </w:pPr>
    </w:p>
    <w:p w:rsidR="00C1569A" w:rsidRDefault="00C1569A" w:rsidP="00EF3662">
      <w:pPr>
        <w:pStyle w:val="norm"/>
        <w:spacing w:line="240" w:lineRule="auto"/>
        <w:ind w:firstLine="284"/>
        <w:jc w:val="right"/>
        <w:rPr>
          <w:rFonts w:ascii="GHEA Grapalat" w:hAnsi="GHEA Grapalat" w:cs="Sylfaen"/>
          <w:b/>
          <w:sz w:val="20"/>
          <w:lang w:val="es-ES"/>
        </w:rPr>
      </w:pPr>
    </w:p>
    <w:p w:rsidR="00B2572B" w:rsidRPr="00712340" w:rsidRDefault="00B2572B" w:rsidP="00EF3662">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lastRenderedPageBreak/>
        <w:t>Հավելված</w:t>
      </w:r>
      <w:r w:rsidRPr="00712340">
        <w:rPr>
          <w:rFonts w:ascii="GHEA Grapalat" w:hAnsi="GHEA Grapalat" w:cs="Arial"/>
          <w:b/>
          <w:sz w:val="20"/>
          <w:lang w:val="es-ES"/>
        </w:rPr>
        <w:t xml:space="preserve">  N 1</w:t>
      </w:r>
    </w:p>
    <w:p w:rsidR="00B2572B" w:rsidRPr="00712340" w:rsidRDefault="00B2572B" w:rsidP="00EF3662">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00316E1F" w:rsidRPr="00316E1F">
        <w:rPr>
          <w:rFonts w:ascii="GHEA Grapalat" w:hAnsi="GHEA Grapalat"/>
          <w:b/>
          <w:i/>
          <w:lang w:val="af-ZA"/>
        </w:rPr>
        <w:t xml:space="preserve"> </w:t>
      </w:r>
      <w:r w:rsidR="00C8637E" w:rsidRPr="008200D5">
        <w:rPr>
          <w:rFonts w:ascii="GHEA Grapalat" w:hAnsi="GHEA Grapalat"/>
          <w:b/>
          <w:i/>
          <w:lang w:val="af-ZA"/>
        </w:rPr>
        <w:t xml:space="preserve">ՀՀ </w:t>
      </w:r>
      <w:r w:rsidR="00C8637E">
        <w:rPr>
          <w:rFonts w:ascii="GHEA Grapalat" w:hAnsi="GHEA Grapalat"/>
          <w:b/>
          <w:i/>
          <w:lang w:val="af-ZA"/>
        </w:rPr>
        <w:t>ԱՄԱ</w:t>
      </w:r>
      <w:r w:rsidR="00C8637E" w:rsidRPr="008200D5">
        <w:rPr>
          <w:rFonts w:ascii="GHEA Grapalat" w:hAnsi="GHEA Grapalat"/>
          <w:b/>
          <w:i/>
          <w:lang w:val="af-ZA"/>
        </w:rPr>
        <w:t>Հ-ԳՀԾՁԲ-20/0</w:t>
      </w:r>
      <w:r w:rsidR="00C8637E">
        <w:rPr>
          <w:rFonts w:ascii="GHEA Grapalat" w:hAnsi="GHEA Grapalat"/>
          <w:b/>
          <w:i/>
          <w:lang w:val="af-ZA"/>
        </w:rPr>
        <w:t xml:space="preserve">1 </w:t>
      </w:r>
      <w:r w:rsidR="00C8637E" w:rsidRPr="008200D5">
        <w:rPr>
          <w:rFonts w:ascii="GHEA Grapalat" w:hAnsi="GHEA Grapalat"/>
          <w:b/>
          <w:i/>
          <w:u w:val="single"/>
          <w:lang w:val="af-ZA"/>
        </w:rPr>
        <w:t xml:space="preserve">       </w:t>
      </w:r>
      <w:r w:rsidR="00C8637E">
        <w:rPr>
          <w:rFonts w:ascii="GHEA Grapalat" w:hAnsi="GHEA Grapalat"/>
          <w:lang w:val="es-ES"/>
        </w:rPr>
        <w:t xml:space="preserve"> </w:t>
      </w:r>
      <w:r w:rsidRPr="00712340">
        <w:rPr>
          <w:rFonts w:ascii="GHEA Grapalat" w:hAnsi="GHEA Grapalat"/>
          <w:sz w:val="24"/>
          <w:szCs w:val="24"/>
          <w:lang w:val="af-ZA"/>
        </w:rPr>
        <w:t>»</w:t>
      </w:r>
      <w:r w:rsidRPr="00712340">
        <w:rPr>
          <w:rFonts w:ascii="GHEA Grapalat" w:hAnsi="GHEA Grapalat" w:cs="Sylfaen"/>
          <w:b/>
          <w:lang w:val="es-ES"/>
        </w:rPr>
        <w:t>*</w:t>
      </w:r>
      <w:r w:rsidRPr="00712340">
        <w:rPr>
          <w:rFonts w:ascii="GHEA Grapalat" w:hAnsi="GHEA Grapalat"/>
          <w:b/>
          <w:lang w:val="es-ES"/>
        </w:rPr>
        <w:t xml:space="preserve">  </w:t>
      </w:r>
      <w:r w:rsidRPr="00712340">
        <w:rPr>
          <w:rFonts w:ascii="GHEA Grapalat" w:hAnsi="GHEA Grapalat" w:cs="Sylfaen"/>
          <w:b/>
          <w:lang w:val="es-ES"/>
        </w:rPr>
        <w:t>ծածկագրով</w:t>
      </w:r>
    </w:p>
    <w:p w:rsidR="00B2572B" w:rsidRPr="00712340" w:rsidRDefault="00C00BB2"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712340">
        <w:rPr>
          <w:rFonts w:ascii="GHEA Grapalat" w:hAnsi="GHEA Grapalat" w:cs="Arial"/>
          <w:b/>
          <w:lang w:val="es-ES"/>
        </w:rPr>
        <w:t xml:space="preserve"> </w:t>
      </w:r>
      <w:r w:rsidR="00B2572B" w:rsidRPr="00712340">
        <w:rPr>
          <w:rFonts w:ascii="GHEA Grapalat" w:hAnsi="GHEA Grapalat" w:cs="Sylfaen"/>
          <w:b/>
          <w:lang w:val="es-ES"/>
        </w:rPr>
        <w:t>հրավերի</w:t>
      </w:r>
    </w:p>
    <w:p w:rsidR="00B2572B" w:rsidRPr="00712340" w:rsidRDefault="00B2572B" w:rsidP="00EF3662">
      <w:pPr>
        <w:jc w:val="center"/>
        <w:rPr>
          <w:rFonts w:ascii="GHEA Grapalat" w:hAnsi="GHEA Grapalat" w:cs="Sylfaen"/>
          <w:b/>
          <w:lang w:val="es-ES"/>
        </w:rPr>
      </w:pPr>
    </w:p>
    <w:p w:rsidR="00B2572B" w:rsidRPr="00712340" w:rsidRDefault="00B2572B" w:rsidP="00EF3662">
      <w:pPr>
        <w:jc w:val="center"/>
        <w:rPr>
          <w:rFonts w:ascii="GHEA Grapalat" w:hAnsi="GHEA Grapalat" w:cs="Arial"/>
          <w:b/>
          <w:lang w:val="es-ES"/>
        </w:rPr>
      </w:pPr>
      <w:r w:rsidRPr="00712340">
        <w:rPr>
          <w:rFonts w:ascii="GHEA Grapalat" w:hAnsi="GHEA Grapalat" w:cs="Sylfaen"/>
          <w:b/>
          <w:lang w:val="es-ES"/>
        </w:rPr>
        <w:t>ԴԻՄՈՒՄ</w:t>
      </w:r>
      <w:r w:rsidR="006C3873" w:rsidRPr="00712340">
        <w:rPr>
          <w:rFonts w:ascii="GHEA Grapalat" w:hAnsi="GHEA Grapalat" w:cs="Sylfaen"/>
          <w:b/>
          <w:lang w:val="es-ES"/>
        </w:rPr>
        <w:t>ՀԱՅՏԱՐԱՐՈՒԹՅՈՒՆ</w:t>
      </w:r>
      <w:r w:rsidRPr="00712340">
        <w:rPr>
          <w:rFonts w:ascii="GHEA Grapalat" w:hAnsi="GHEA Grapalat" w:cs="Sylfaen"/>
          <w:b/>
          <w:lang w:val="es-ES"/>
        </w:rPr>
        <w:t>*</w:t>
      </w:r>
    </w:p>
    <w:p w:rsidR="00B2572B" w:rsidRPr="00712340" w:rsidRDefault="001B729F"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հարցմանը</w:t>
      </w:r>
      <w:r w:rsidRPr="00712340">
        <w:rPr>
          <w:rFonts w:ascii="GHEA Grapalat" w:hAnsi="GHEA Grapalat" w:cs="Sylfaen"/>
          <w:color w:val="auto"/>
          <w:sz w:val="24"/>
          <w:szCs w:val="24"/>
          <w:lang w:val="es-ES"/>
        </w:rPr>
        <w:t xml:space="preserve"> </w:t>
      </w:r>
      <w:r w:rsidR="00B2572B" w:rsidRPr="00712340">
        <w:rPr>
          <w:rFonts w:ascii="GHEA Grapalat" w:hAnsi="GHEA Grapalat" w:cs="Sylfaen"/>
          <w:color w:val="auto"/>
          <w:sz w:val="24"/>
          <w:szCs w:val="24"/>
          <w:lang w:val="es-ES"/>
        </w:rPr>
        <w:t>մասնակցելու</w:t>
      </w:r>
      <w:r w:rsidR="00B2572B" w:rsidRPr="00712340">
        <w:rPr>
          <w:rFonts w:ascii="GHEA Grapalat" w:hAnsi="GHEA Grapalat" w:cs="Arial"/>
          <w:color w:val="auto"/>
          <w:sz w:val="24"/>
          <w:szCs w:val="24"/>
          <w:lang w:val="es-ES"/>
        </w:rPr>
        <w:t xml:space="preserve">  </w:t>
      </w:r>
    </w:p>
    <w:p w:rsidR="00B2572B" w:rsidRPr="00712340" w:rsidRDefault="00B2572B" w:rsidP="00EF3662">
      <w:pPr>
        <w:rPr>
          <w:lang w:val="es-ES" w:eastAsia="ru-RU"/>
        </w:rPr>
      </w:pPr>
    </w:p>
    <w:p w:rsidR="00B2572B" w:rsidRPr="00712340" w:rsidRDefault="00B2572B" w:rsidP="00EF3662">
      <w:pPr>
        <w:jc w:val="both"/>
        <w:rPr>
          <w:rFonts w:ascii="GHEA Grapalat" w:hAnsi="GHEA Grapalat" w:cs="Arial"/>
          <w:sz w:val="20"/>
          <w:szCs w:val="20"/>
          <w:lang w:val="es-ES"/>
        </w:rPr>
      </w:pPr>
      <w:r w:rsidRPr="00712340">
        <w:rPr>
          <w:rFonts w:ascii="GHEA Grapalat" w:hAnsi="GHEA Grapalat"/>
          <w:sz w:val="22"/>
          <w:szCs w:val="22"/>
          <w:u w:val="single"/>
          <w:lang w:val="es-ES"/>
        </w:rPr>
        <w:t xml:space="preserve">                                                             </w:t>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t xml:space="preserve">       </w:t>
      </w:r>
      <w:r w:rsidRPr="00712340">
        <w:rPr>
          <w:rFonts w:ascii="GHEA Grapalat" w:hAnsi="GHEA Grapalat"/>
          <w:sz w:val="22"/>
          <w:szCs w:val="22"/>
          <w:lang w:val="es-ES"/>
        </w:rPr>
        <w:t xml:space="preserve"> </w:t>
      </w:r>
      <w:r w:rsidRPr="00712340">
        <w:rPr>
          <w:rFonts w:ascii="GHEA Grapalat" w:hAnsi="GHEA Grapalat" w:cs="Sylfaen"/>
          <w:sz w:val="20"/>
          <w:szCs w:val="20"/>
          <w:lang w:val="es-ES"/>
        </w:rPr>
        <w:t>հայտնում</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է</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որ</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ցանկություն</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ունի</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մասնակցել</w:t>
      </w:r>
    </w:p>
    <w:p w:rsidR="00B2572B" w:rsidRPr="00712340" w:rsidRDefault="00B2572B" w:rsidP="00EF3662">
      <w:pPr>
        <w:jc w:val="both"/>
        <w:rPr>
          <w:rFonts w:ascii="GHEA Grapalat" w:hAnsi="GHEA Grapalat"/>
          <w:sz w:val="22"/>
          <w:szCs w:val="22"/>
          <w:vertAlign w:val="superscript"/>
          <w:lang w:val="es-ES"/>
        </w:rPr>
      </w:pPr>
      <w:r w:rsidRPr="00712340">
        <w:rPr>
          <w:rFonts w:ascii="GHEA Grapalat" w:hAnsi="GHEA Grapalat"/>
          <w:vertAlign w:val="superscript"/>
          <w:lang w:val="es-ES"/>
        </w:rPr>
        <w:t xml:space="preserve">               </w:t>
      </w:r>
      <w:r w:rsidRPr="00712340">
        <w:rPr>
          <w:rFonts w:ascii="GHEA Grapalat" w:hAnsi="GHEA Grapalat"/>
          <w:lang w:val="es-ES"/>
        </w:rPr>
        <w:t xml:space="preserve">            </w:t>
      </w:r>
      <w:r w:rsidRPr="00712340">
        <w:rPr>
          <w:rFonts w:ascii="GHEA Grapalat" w:hAnsi="GHEA Grapalat" w:cs="Sylfaen"/>
          <w:vertAlign w:val="superscript"/>
          <w:lang w:val="es-ES"/>
        </w:rPr>
        <w:t>մասնակցի</w:t>
      </w:r>
      <w:r w:rsidRPr="00712340">
        <w:rPr>
          <w:rFonts w:ascii="GHEA Grapalat" w:hAnsi="GHEA Grapalat" w:cs="Arial"/>
          <w:vertAlign w:val="superscript"/>
          <w:lang w:val="es-ES"/>
        </w:rPr>
        <w:t xml:space="preserve"> </w:t>
      </w:r>
      <w:r w:rsidRPr="00712340">
        <w:rPr>
          <w:rFonts w:ascii="GHEA Grapalat" w:hAnsi="GHEA Grapalat" w:cs="Sylfaen"/>
          <w:vertAlign w:val="superscript"/>
          <w:lang w:val="es-ES"/>
        </w:rPr>
        <w:t>անվանումը</w:t>
      </w:r>
      <w:r w:rsidRPr="00712340">
        <w:rPr>
          <w:rFonts w:ascii="GHEA Grapalat" w:hAnsi="GHEA Grapalat" w:cs="Arial"/>
          <w:vertAlign w:val="superscript"/>
          <w:lang w:val="es-ES"/>
        </w:rPr>
        <w:t xml:space="preserve"> </w:t>
      </w:r>
    </w:p>
    <w:p w:rsidR="00B2572B" w:rsidRPr="00712340" w:rsidRDefault="00D72BB6" w:rsidP="00EF3662">
      <w:pPr>
        <w:jc w:val="both"/>
        <w:rPr>
          <w:rFonts w:ascii="GHEA Grapalat" w:hAnsi="GHEA Grapalat" w:cs="Sylfaen"/>
          <w:sz w:val="20"/>
          <w:szCs w:val="20"/>
          <w:lang w:val="es-ES"/>
        </w:rPr>
      </w:pPr>
      <w:r w:rsidRPr="00D72BB6">
        <w:rPr>
          <w:rFonts w:ascii="GHEA Grapalat" w:hAnsi="GHEA Grapalat"/>
          <w:sz w:val="20"/>
          <w:szCs w:val="20"/>
          <w:lang w:val="ru-RU"/>
        </w:rPr>
        <w:t>ՀՀ</w:t>
      </w:r>
      <w:r w:rsidRPr="002305DE">
        <w:rPr>
          <w:rFonts w:ascii="GHEA Grapalat" w:hAnsi="GHEA Grapalat"/>
          <w:sz w:val="20"/>
          <w:szCs w:val="20"/>
          <w:lang w:val="es-ES"/>
        </w:rPr>
        <w:t xml:space="preserve"> </w:t>
      </w:r>
      <w:r w:rsidRPr="00D72BB6">
        <w:rPr>
          <w:rFonts w:ascii="GHEA Grapalat" w:hAnsi="GHEA Grapalat"/>
          <w:sz w:val="20"/>
          <w:szCs w:val="20"/>
          <w:lang w:val="ru-RU"/>
        </w:rPr>
        <w:t>Լոռու</w:t>
      </w:r>
      <w:r w:rsidRPr="002305DE">
        <w:rPr>
          <w:rFonts w:ascii="GHEA Grapalat" w:hAnsi="GHEA Grapalat"/>
          <w:sz w:val="20"/>
          <w:szCs w:val="20"/>
          <w:lang w:val="es-ES"/>
        </w:rPr>
        <w:t xml:space="preserve"> </w:t>
      </w:r>
      <w:r w:rsidRPr="00D72BB6">
        <w:rPr>
          <w:rFonts w:ascii="GHEA Grapalat" w:hAnsi="GHEA Grapalat"/>
          <w:sz w:val="20"/>
          <w:szCs w:val="20"/>
          <w:lang w:val="ru-RU"/>
        </w:rPr>
        <w:t>մարզի</w:t>
      </w:r>
      <w:r w:rsidRPr="002305DE">
        <w:rPr>
          <w:rFonts w:ascii="GHEA Grapalat" w:hAnsi="GHEA Grapalat"/>
          <w:sz w:val="20"/>
          <w:szCs w:val="20"/>
          <w:lang w:val="es-ES"/>
        </w:rPr>
        <w:t xml:space="preserve"> </w:t>
      </w:r>
      <w:r w:rsidRPr="00D72BB6">
        <w:rPr>
          <w:rFonts w:ascii="GHEA Grapalat" w:hAnsi="GHEA Grapalat"/>
          <w:sz w:val="20"/>
          <w:szCs w:val="20"/>
          <w:lang w:val="ru-RU"/>
        </w:rPr>
        <w:t>Մեծավանի</w:t>
      </w:r>
      <w:r w:rsidRPr="002305DE">
        <w:rPr>
          <w:rFonts w:ascii="GHEA Grapalat" w:hAnsi="GHEA Grapalat"/>
          <w:sz w:val="20"/>
          <w:szCs w:val="20"/>
          <w:lang w:val="es-ES"/>
        </w:rPr>
        <w:t xml:space="preserve"> </w:t>
      </w:r>
      <w:r w:rsidRPr="00D72BB6">
        <w:rPr>
          <w:rFonts w:ascii="GHEA Grapalat" w:hAnsi="GHEA Grapalat"/>
          <w:sz w:val="20"/>
          <w:szCs w:val="20"/>
          <w:lang w:val="ru-RU"/>
        </w:rPr>
        <w:t>համայնքապետարան</w:t>
      </w:r>
      <w:r w:rsidR="00B2572B" w:rsidRPr="00D72BB6">
        <w:rPr>
          <w:rFonts w:ascii="GHEA Grapalat" w:hAnsi="GHEA Grapalat" w:cs="Sylfaen"/>
          <w:sz w:val="20"/>
          <w:szCs w:val="20"/>
          <w:lang w:val="es-ES"/>
        </w:rPr>
        <w:t>ի</w:t>
      </w:r>
      <w:r w:rsidR="00B2572B" w:rsidRPr="00712340">
        <w:rPr>
          <w:rFonts w:ascii="GHEA Grapalat" w:hAnsi="GHEA Grapalat" w:cs="Sylfaen"/>
          <w:sz w:val="20"/>
          <w:szCs w:val="20"/>
          <w:lang w:val="es-ES"/>
        </w:rPr>
        <w:t xml:space="preserve"> կողմից</w:t>
      </w:r>
      <w:r w:rsidR="00B2572B" w:rsidRPr="00C1569A">
        <w:rPr>
          <w:rFonts w:ascii="GHEA Grapalat" w:hAnsi="GHEA Grapalat"/>
          <w:sz w:val="22"/>
          <w:szCs w:val="22"/>
          <w:lang w:val="es-ES"/>
        </w:rPr>
        <w:t xml:space="preserve"> </w:t>
      </w:r>
      <w:r w:rsidR="00B2572B" w:rsidRPr="00712340">
        <w:rPr>
          <w:rFonts w:ascii="GHEA Grapalat" w:hAnsi="GHEA Grapalat"/>
          <w:lang w:val="es-ES"/>
        </w:rPr>
        <w:t>«</w:t>
      </w:r>
      <w:r w:rsidR="00C1569A">
        <w:rPr>
          <w:rFonts w:ascii="GHEA Grapalat" w:hAnsi="GHEA Grapalat"/>
          <w:sz w:val="20"/>
          <w:szCs w:val="20"/>
          <w:lang w:val="es-ES"/>
        </w:rPr>
        <w:t>ՀՀ ԼՄՄՀ-ԳՀԾՁԲ-20/07</w:t>
      </w:r>
      <w:r w:rsidR="00B2572B" w:rsidRPr="00712340">
        <w:rPr>
          <w:rFonts w:ascii="GHEA Grapalat" w:hAnsi="GHEA Grapalat"/>
          <w:lang w:val="es-ES"/>
        </w:rPr>
        <w:t>»</w:t>
      </w:r>
      <w:r w:rsidR="00B2572B" w:rsidRPr="00712340">
        <w:rPr>
          <w:rFonts w:ascii="GHEA Grapalat" w:hAnsi="GHEA Grapalat"/>
          <w:sz w:val="20"/>
          <w:szCs w:val="20"/>
          <w:lang w:val="es-ES"/>
        </w:rPr>
        <w:t xml:space="preserve"> </w:t>
      </w:r>
      <w:r w:rsidR="00B2572B" w:rsidRPr="00712340">
        <w:rPr>
          <w:rFonts w:ascii="GHEA Grapalat" w:hAnsi="GHEA Grapalat" w:cs="Sylfaen"/>
          <w:sz w:val="20"/>
          <w:szCs w:val="20"/>
          <w:lang w:val="es-ES"/>
        </w:rPr>
        <w:t>ծածկագրով հայտարարված</w:t>
      </w:r>
      <w:r w:rsidRPr="002305DE">
        <w:rPr>
          <w:rFonts w:ascii="GHEA Grapalat" w:hAnsi="GHEA Grapalat" w:cs="Sylfaen"/>
          <w:sz w:val="20"/>
          <w:szCs w:val="20"/>
          <w:lang w:val="es-ES"/>
        </w:rPr>
        <w:t xml:space="preserve"> </w:t>
      </w:r>
      <w:r w:rsidR="00C1569A">
        <w:rPr>
          <w:rFonts w:ascii="GHEA Grapalat" w:hAnsi="GHEA Grapalat" w:cs="Sylfaen"/>
          <w:sz w:val="20"/>
          <w:szCs w:val="20"/>
          <w:lang w:val="es-ES"/>
        </w:rPr>
        <w:t>գնանշման հարցման</w:t>
      </w:r>
      <w:r w:rsidR="00C1569A" w:rsidRPr="00712340">
        <w:rPr>
          <w:rFonts w:ascii="GHEA Grapalat" w:hAnsi="GHEA Grapalat" w:cs="Arial"/>
          <w:sz w:val="16"/>
          <w:szCs w:val="16"/>
          <w:lang w:val="es-ES"/>
        </w:rPr>
        <w:t xml:space="preserve"> </w:t>
      </w:r>
      <w:r w:rsidR="00B2572B" w:rsidRPr="00712340">
        <w:rPr>
          <w:rFonts w:ascii="GHEA Grapalat" w:hAnsi="GHEA Grapalat"/>
          <w:u w:val="single"/>
          <w:lang w:val="es-ES"/>
        </w:rPr>
        <w:tab/>
        <w:t xml:space="preserve">    </w:t>
      </w:r>
      <w:r w:rsidR="00B2572B" w:rsidRPr="00712340">
        <w:rPr>
          <w:rFonts w:ascii="GHEA Grapalat" w:hAnsi="GHEA Grapalat"/>
          <w:u w:val="single"/>
          <w:lang w:val="es-ES"/>
        </w:rPr>
        <w:tab/>
      </w:r>
      <w:r w:rsidR="00B2572B" w:rsidRPr="00712340">
        <w:rPr>
          <w:rFonts w:ascii="GHEA Grapalat" w:hAnsi="GHEA Grapalat"/>
          <w:u w:val="single"/>
          <w:lang w:val="es-ES"/>
        </w:rPr>
        <w:tab/>
      </w:r>
      <w:r w:rsidR="00B2572B" w:rsidRPr="00712340">
        <w:rPr>
          <w:rFonts w:ascii="GHEA Grapalat" w:hAnsi="GHEA Grapalat"/>
          <w:u w:val="single"/>
          <w:lang w:val="es-ES"/>
        </w:rPr>
        <w:tab/>
      </w:r>
      <w:r w:rsidR="00B2572B" w:rsidRPr="00712340">
        <w:rPr>
          <w:rFonts w:ascii="GHEA Grapalat" w:hAnsi="GHEA Grapalat"/>
          <w:u w:val="single"/>
          <w:lang w:val="es-ES"/>
        </w:rPr>
        <w:tab/>
      </w:r>
      <w:r w:rsidR="00B2572B" w:rsidRPr="00712340">
        <w:rPr>
          <w:rFonts w:ascii="GHEA Grapalat" w:hAnsi="GHEA Grapalat"/>
          <w:u w:val="single"/>
          <w:lang w:val="es-ES"/>
        </w:rPr>
        <w:tab/>
        <w:t xml:space="preserve">     </w:t>
      </w:r>
      <w:r w:rsidR="00B2572B" w:rsidRPr="00712340">
        <w:rPr>
          <w:rFonts w:ascii="GHEA Grapalat" w:hAnsi="GHEA Grapalat" w:cs="Sylfaen"/>
          <w:sz w:val="20"/>
          <w:szCs w:val="20"/>
          <w:lang w:val="es-ES"/>
        </w:rPr>
        <w:t xml:space="preserve"> չափաբաժնին</w:t>
      </w:r>
      <w:r w:rsidR="00B2572B" w:rsidRPr="00712340">
        <w:rPr>
          <w:rFonts w:ascii="GHEA Grapalat" w:hAnsi="GHEA Grapalat" w:cs="Arial"/>
          <w:sz w:val="20"/>
          <w:szCs w:val="20"/>
          <w:lang w:val="es-ES"/>
        </w:rPr>
        <w:t xml:space="preserve">  (</w:t>
      </w:r>
      <w:r w:rsidR="00B2572B" w:rsidRPr="00712340">
        <w:rPr>
          <w:rFonts w:ascii="GHEA Grapalat" w:hAnsi="GHEA Grapalat" w:cs="Sylfaen"/>
          <w:sz w:val="20"/>
          <w:szCs w:val="20"/>
          <w:lang w:val="es-ES"/>
        </w:rPr>
        <w:t>չափաբաժիններին</w:t>
      </w:r>
      <w:r w:rsidR="00B2572B" w:rsidRPr="00712340">
        <w:rPr>
          <w:rFonts w:ascii="GHEA Grapalat" w:hAnsi="GHEA Grapalat" w:cs="Arial"/>
          <w:sz w:val="20"/>
          <w:szCs w:val="20"/>
          <w:lang w:val="es-ES"/>
        </w:rPr>
        <w:t xml:space="preserve">) </w:t>
      </w:r>
      <w:r w:rsidR="00B2572B" w:rsidRPr="00712340">
        <w:rPr>
          <w:rFonts w:ascii="GHEA Grapalat" w:hAnsi="GHEA Grapalat" w:cs="Sylfaen"/>
          <w:sz w:val="20"/>
          <w:szCs w:val="20"/>
          <w:lang w:val="es-ES"/>
        </w:rPr>
        <w:t>և</w:t>
      </w:r>
      <w:r w:rsidR="00B2572B" w:rsidRPr="00712340">
        <w:rPr>
          <w:rFonts w:ascii="GHEA Grapalat" w:hAnsi="GHEA Grapalat" w:cs="Arial"/>
          <w:sz w:val="20"/>
          <w:szCs w:val="20"/>
          <w:lang w:val="es-ES"/>
        </w:rPr>
        <w:t xml:space="preserve"> </w:t>
      </w:r>
      <w:r w:rsidR="00B2572B" w:rsidRPr="00712340">
        <w:rPr>
          <w:rFonts w:ascii="GHEA Grapalat" w:hAnsi="GHEA Grapalat" w:cs="Sylfaen"/>
          <w:sz w:val="20"/>
          <w:szCs w:val="20"/>
          <w:lang w:val="es-ES"/>
        </w:rPr>
        <w:t xml:space="preserve">հրավերի </w:t>
      </w:r>
    </w:p>
    <w:p w:rsidR="00B2572B" w:rsidRPr="00712340" w:rsidRDefault="00B2572B" w:rsidP="00EF3662">
      <w:pPr>
        <w:jc w:val="both"/>
        <w:rPr>
          <w:rFonts w:ascii="GHEA Grapalat" w:hAnsi="GHEA Grapalat"/>
          <w:vertAlign w:val="superscript"/>
          <w:lang w:val="es-ES"/>
        </w:rPr>
      </w:pPr>
      <w:r w:rsidRPr="00712340">
        <w:rPr>
          <w:rFonts w:ascii="GHEA Grapalat" w:hAnsi="GHEA Grapalat" w:cs="Sylfaen"/>
          <w:vertAlign w:val="superscript"/>
          <w:lang w:val="es-ES"/>
        </w:rPr>
        <w:t xml:space="preserve">                                          </w:t>
      </w:r>
      <w:r w:rsidR="00D72BB6" w:rsidRPr="002305DE">
        <w:rPr>
          <w:rFonts w:ascii="GHEA Grapalat" w:hAnsi="GHEA Grapalat" w:cs="Sylfaen"/>
          <w:vertAlign w:val="superscript"/>
          <w:lang w:val="es-ES"/>
        </w:rPr>
        <w:t xml:space="preserve">                                          </w:t>
      </w:r>
      <w:r w:rsidRPr="00712340">
        <w:rPr>
          <w:rFonts w:ascii="GHEA Grapalat" w:hAnsi="GHEA Grapalat" w:cs="Sylfaen"/>
          <w:vertAlign w:val="superscript"/>
          <w:lang w:val="es-ES"/>
        </w:rPr>
        <w:t xml:space="preserve">  չափաբաժնի</w:t>
      </w:r>
      <w:r w:rsidRPr="00712340">
        <w:rPr>
          <w:rFonts w:ascii="GHEA Grapalat" w:hAnsi="GHEA Grapalat" w:cs="Arial"/>
          <w:vertAlign w:val="superscript"/>
          <w:lang w:val="es-ES"/>
        </w:rPr>
        <w:t xml:space="preserve">  (</w:t>
      </w:r>
      <w:r w:rsidRPr="00712340">
        <w:rPr>
          <w:rFonts w:ascii="GHEA Grapalat" w:hAnsi="GHEA Grapalat" w:cs="Sylfaen"/>
          <w:vertAlign w:val="superscript"/>
          <w:lang w:val="es-ES"/>
        </w:rPr>
        <w:t>չափաբաժինների</w:t>
      </w:r>
      <w:r w:rsidRPr="00712340">
        <w:rPr>
          <w:rFonts w:ascii="GHEA Grapalat" w:hAnsi="GHEA Grapalat" w:cs="Arial"/>
          <w:vertAlign w:val="superscript"/>
          <w:lang w:val="es-ES"/>
        </w:rPr>
        <w:t xml:space="preserve">) </w:t>
      </w:r>
      <w:r w:rsidRPr="00712340">
        <w:rPr>
          <w:rFonts w:ascii="GHEA Grapalat" w:hAnsi="GHEA Grapalat" w:cs="Sylfaen"/>
          <w:vertAlign w:val="superscript"/>
          <w:lang w:val="es-ES"/>
        </w:rPr>
        <w:t>համարը</w:t>
      </w:r>
    </w:p>
    <w:p w:rsidR="00B2572B" w:rsidRPr="00712340" w:rsidRDefault="00B2572B" w:rsidP="00EF3662">
      <w:pPr>
        <w:jc w:val="both"/>
        <w:rPr>
          <w:rFonts w:ascii="GHEA Grapalat" w:hAnsi="GHEA Grapalat"/>
          <w:sz w:val="20"/>
          <w:szCs w:val="20"/>
          <w:lang w:val="es-ES"/>
        </w:rPr>
      </w:pPr>
      <w:r w:rsidRPr="00712340">
        <w:rPr>
          <w:rFonts w:ascii="GHEA Grapalat" w:hAnsi="GHEA Grapalat"/>
          <w:vertAlign w:val="superscript"/>
          <w:lang w:val="es-ES"/>
        </w:rPr>
        <w:t xml:space="preserve"> </w:t>
      </w:r>
      <w:r w:rsidRPr="00712340">
        <w:rPr>
          <w:rFonts w:ascii="GHEA Grapalat" w:hAnsi="GHEA Grapalat" w:cs="Sylfaen"/>
          <w:sz w:val="20"/>
          <w:szCs w:val="20"/>
          <w:lang w:val="es-ES"/>
        </w:rPr>
        <w:t>պահանջներին համապատասխան</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ներկայացնում</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է</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հայտ:</w:t>
      </w:r>
    </w:p>
    <w:p w:rsidR="00B2572B" w:rsidRPr="00712340" w:rsidRDefault="00B2572B" w:rsidP="00EF3662">
      <w:pPr>
        <w:jc w:val="both"/>
        <w:rPr>
          <w:rFonts w:ascii="GHEA Grapalat" w:hAnsi="GHEA Grapalat"/>
          <w:sz w:val="12"/>
          <w:szCs w:val="12"/>
          <w:u w:val="single"/>
          <w:lang w:val="es-ES"/>
        </w:rPr>
      </w:pPr>
    </w:p>
    <w:p w:rsidR="00B2572B" w:rsidRPr="00712340" w:rsidRDefault="00B2572B" w:rsidP="00EF3662">
      <w:pPr>
        <w:jc w:val="both"/>
        <w:rPr>
          <w:rFonts w:ascii="GHEA Grapalat" w:hAnsi="GHEA Grapalat" w:cs="Sylfaen"/>
          <w:sz w:val="20"/>
          <w:szCs w:val="20"/>
          <w:lang w:val="es-ES"/>
        </w:rPr>
      </w:pPr>
      <w:r w:rsidRPr="00712340">
        <w:rPr>
          <w:rFonts w:ascii="GHEA Grapalat" w:hAnsi="GHEA Grapalat"/>
          <w:sz w:val="22"/>
          <w:szCs w:val="22"/>
          <w:u w:val="single"/>
          <w:lang w:val="es-ES"/>
        </w:rPr>
        <w:t xml:space="preserve">                                                      </w:t>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t xml:space="preserve">   </w:t>
      </w:r>
      <w:r w:rsidRPr="00712340">
        <w:rPr>
          <w:rFonts w:ascii="GHEA Grapalat" w:hAnsi="GHEA Grapalat"/>
          <w:lang w:val="es-ES"/>
        </w:rPr>
        <w:t>-</w:t>
      </w:r>
      <w:r w:rsidRPr="00712340">
        <w:rPr>
          <w:rFonts w:ascii="GHEA Grapalat" w:hAnsi="GHEA Grapalat" w:cs="Sylfaen"/>
          <w:sz w:val="20"/>
          <w:szCs w:val="20"/>
          <w:lang w:val="es-ES"/>
        </w:rPr>
        <w:t>ն</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հայտնում</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և</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հավաստում</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է</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 xml:space="preserve">որ հանդիսանում է </w:t>
      </w:r>
    </w:p>
    <w:p w:rsidR="00B2572B" w:rsidRPr="00712340" w:rsidRDefault="00B2572B" w:rsidP="00EF3662">
      <w:pPr>
        <w:jc w:val="both"/>
        <w:rPr>
          <w:rFonts w:ascii="GHEA Grapalat" w:hAnsi="GHEA Grapalat" w:cs="Sylfaen"/>
          <w:sz w:val="20"/>
          <w:szCs w:val="20"/>
          <w:lang w:val="es-ES"/>
        </w:rPr>
      </w:pPr>
      <w:r w:rsidRPr="00712340">
        <w:rPr>
          <w:rFonts w:ascii="GHEA Grapalat" w:hAnsi="GHEA Grapalat" w:cs="Sylfaen"/>
          <w:vertAlign w:val="superscript"/>
          <w:lang w:val="es-ES"/>
        </w:rPr>
        <w:t xml:space="preserve">                                             մասնակցի</w:t>
      </w:r>
      <w:r w:rsidRPr="00712340">
        <w:rPr>
          <w:rFonts w:ascii="GHEA Grapalat" w:hAnsi="GHEA Grapalat" w:cs="Arial"/>
          <w:vertAlign w:val="superscript"/>
          <w:lang w:val="es-ES"/>
        </w:rPr>
        <w:t xml:space="preserve"> </w:t>
      </w:r>
      <w:r w:rsidRPr="00712340">
        <w:rPr>
          <w:rFonts w:ascii="GHEA Grapalat" w:hAnsi="GHEA Grapalat" w:cs="Sylfaen"/>
          <w:vertAlign w:val="superscript"/>
          <w:lang w:val="es-ES"/>
        </w:rPr>
        <w:t>անվանումը</w:t>
      </w:r>
    </w:p>
    <w:p w:rsidR="00B2572B" w:rsidRPr="00712340" w:rsidRDefault="00B2572B" w:rsidP="00EF3662">
      <w:pPr>
        <w:jc w:val="both"/>
        <w:rPr>
          <w:rFonts w:ascii="GHEA Grapalat" w:hAnsi="GHEA Grapalat" w:cs="Sylfaen"/>
          <w:sz w:val="20"/>
          <w:szCs w:val="20"/>
          <w:lang w:val="es-ES"/>
        </w:rPr>
      </w:pPr>
      <w:r w:rsidRPr="00712340">
        <w:rPr>
          <w:rFonts w:ascii="GHEA Grapalat" w:hAnsi="GHEA Grapalat" w:cs="Sylfaen"/>
          <w:sz w:val="20"/>
          <w:szCs w:val="20"/>
          <w:u w:val="single"/>
          <w:lang w:val="es-ES"/>
        </w:rPr>
        <w:tab/>
      </w:r>
      <w:r w:rsidRPr="00712340">
        <w:rPr>
          <w:rFonts w:ascii="GHEA Grapalat" w:hAnsi="GHEA Grapalat" w:cs="Sylfaen"/>
          <w:sz w:val="20"/>
          <w:szCs w:val="20"/>
          <w:u w:val="single"/>
          <w:lang w:val="es-ES"/>
        </w:rPr>
        <w:tab/>
      </w:r>
      <w:r w:rsidRPr="00712340">
        <w:rPr>
          <w:rFonts w:ascii="GHEA Grapalat" w:hAnsi="GHEA Grapalat" w:cs="Sylfaen"/>
          <w:sz w:val="20"/>
          <w:szCs w:val="20"/>
          <w:u w:val="single"/>
          <w:lang w:val="es-ES"/>
        </w:rPr>
        <w:tab/>
      </w:r>
      <w:r w:rsidRPr="00712340">
        <w:rPr>
          <w:rFonts w:ascii="GHEA Grapalat" w:hAnsi="GHEA Grapalat" w:cs="Sylfaen"/>
          <w:sz w:val="20"/>
          <w:szCs w:val="20"/>
          <w:u w:val="single"/>
          <w:lang w:val="es-ES"/>
        </w:rPr>
        <w:tab/>
      </w:r>
      <w:r w:rsidRPr="00712340">
        <w:rPr>
          <w:rFonts w:ascii="GHEA Grapalat" w:hAnsi="GHEA Grapalat" w:cs="Sylfaen"/>
          <w:sz w:val="20"/>
          <w:szCs w:val="20"/>
          <w:u w:val="single"/>
          <w:lang w:val="es-ES"/>
        </w:rPr>
        <w:tab/>
      </w:r>
      <w:r w:rsidRPr="00712340">
        <w:rPr>
          <w:rFonts w:ascii="GHEA Grapalat" w:hAnsi="GHEA Grapalat" w:cs="Sylfaen"/>
          <w:sz w:val="20"/>
          <w:szCs w:val="20"/>
          <w:u w:val="single"/>
          <w:lang w:val="es-ES"/>
        </w:rPr>
        <w:tab/>
      </w:r>
      <w:r w:rsidRPr="00712340">
        <w:rPr>
          <w:rFonts w:ascii="GHEA Grapalat" w:hAnsi="GHEA Grapalat" w:cs="Sylfaen"/>
          <w:sz w:val="20"/>
          <w:szCs w:val="20"/>
          <w:u w:val="single"/>
          <w:lang w:val="es-ES"/>
        </w:rPr>
        <w:tab/>
      </w:r>
      <w:r w:rsidRPr="00712340">
        <w:rPr>
          <w:rFonts w:ascii="GHEA Grapalat" w:hAnsi="GHEA Grapalat" w:cs="Sylfaen"/>
          <w:sz w:val="20"/>
          <w:szCs w:val="20"/>
          <w:lang w:val="es-ES"/>
        </w:rPr>
        <w:t xml:space="preserve">ռեզիդենտ:  </w:t>
      </w:r>
    </w:p>
    <w:p w:rsidR="00B2572B" w:rsidRPr="00712340" w:rsidRDefault="00B2572B" w:rsidP="00EF3662">
      <w:pPr>
        <w:jc w:val="both"/>
        <w:rPr>
          <w:rFonts w:ascii="GHEA Grapalat" w:hAnsi="GHEA Grapalat" w:cs="Arial"/>
          <w:vertAlign w:val="superscript"/>
          <w:lang w:val="es-ES"/>
        </w:rPr>
      </w:pPr>
      <w:r w:rsidRPr="00712340">
        <w:rPr>
          <w:rFonts w:ascii="GHEA Grapalat" w:hAnsi="GHEA Grapalat" w:cs="Arial"/>
          <w:vertAlign w:val="superscript"/>
          <w:lang w:val="es-ES"/>
        </w:rPr>
        <w:t xml:space="preserve">                                               երկրի անվանումը</w:t>
      </w:r>
    </w:p>
    <w:p w:rsidR="00E02338" w:rsidRDefault="00B2572B" w:rsidP="00EF3662">
      <w:pPr>
        <w:jc w:val="both"/>
        <w:rPr>
          <w:rFonts w:ascii="GHEA Grapalat" w:hAnsi="GHEA Grapalat" w:cs="Sylfaen"/>
          <w:sz w:val="20"/>
          <w:szCs w:val="20"/>
          <w:lang w:val="es-ES"/>
        </w:rPr>
      </w:pPr>
      <w:r w:rsidRPr="00712340">
        <w:rPr>
          <w:rFonts w:ascii="GHEA Grapalat" w:hAnsi="GHEA Grapalat" w:cs="Sylfaen"/>
          <w:sz w:val="20"/>
          <w:szCs w:val="20"/>
          <w:lang w:val="es-ES"/>
        </w:rPr>
        <w:t xml:space="preserve">                </w:t>
      </w:r>
      <w:r w:rsidRPr="00712340">
        <w:rPr>
          <w:rFonts w:ascii="GHEA Grapalat" w:hAnsi="GHEA Grapalat"/>
          <w:sz w:val="20"/>
          <w:szCs w:val="20"/>
          <w:u w:val="single"/>
          <w:lang w:val="es-ES"/>
        </w:rPr>
        <w:t xml:space="preserve">                                         </w:t>
      </w:r>
      <w:r w:rsidRPr="00712340">
        <w:rPr>
          <w:rFonts w:ascii="GHEA Grapalat" w:hAnsi="GHEA Grapalat"/>
          <w:sz w:val="20"/>
          <w:szCs w:val="20"/>
          <w:lang w:val="es-ES"/>
        </w:rPr>
        <w:t>-</w:t>
      </w:r>
      <w:r w:rsidRPr="00712340">
        <w:rPr>
          <w:rFonts w:ascii="GHEA Grapalat" w:hAnsi="GHEA Grapalat" w:cs="Sylfaen"/>
          <w:sz w:val="20"/>
          <w:szCs w:val="20"/>
          <w:lang w:val="es-ES"/>
        </w:rPr>
        <w:t>ի</w:t>
      </w:r>
      <w:r w:rsidR="00E02338">
        <w:rPr>
          <w:rFonts w:ascii="GHEA Grapalat" w:hAnsi="GHEA Grapalat" w:cs="Sylfaen"/>
          <w:sz w:val="20"/>
          <w:szCs w:val="20"/>
          <w:lang w:val="es-ES"/>
        </w:rPr>
        <w:t>՝</w:t>
      </w:r>
    </w:p>
    <w:p w:rsidR="00E02338" w:rsidRDefault="00E02338" w:rsidP="00EF3662">
      <w:pPr>
        <w:jc w:val="both"/>
        <w:rPr>
          <w:rFonts w:ascii="GHEA Grapalat" w:hAnsi="GHEA Grapalat" w:cs="Sylfaen"/>
          <w:sz w:val="20"/>
          <w:szCs w:val="20"/>
          <w:lang w:val="es-ES"/>
        </w:rPr>
      </w:pPr>
      <w:r w:rsidRPr="00712340">
        <w:rPr>
          <w:rFonts w:ascii="GHEA Grapalat" w:hAnsi="GHEA Grapalat" w:cs="Sylfaen"/>
          <w:vertAlign w:val="superscript"/>
          <w:lang w:val="es-ES"/>
        </w:rPr>
        <w:t xml:space="preserve">               մասնակցի</w:t>
      </w:r>
      <w:r w:rsidRPr="00712340">
        <w:rPr>
          <w:rFonts w:ascii="GHEA Grapalat" w:hAnsi="GHEA Grapalat" w:cs="Arial"/>
          <w:vertAlign w:val="superscript"/>
          <w:lang w:val="es-ES"/>
        </w:rPr>
        <w:t xml:space="preserve"> </w:t>
      </w:r>
      <w:r w:rsidRPr="00712340">
        <w:rPr>
          <w:rFonts w:ascii="GHEA Grapalat" w:hAnsi="GHEA Grapalat" w:cs="Sylfaen"/>
          <w:vertAlign w:val="superscript"/>
          <w:lang w:val="es-ES"/>
        </w:rPr>
        <w:t>անվանումը</w:t>
      </w:r>
      <w:r w:rsidRPr="00712340">
        <w:rPr>
          <w:rFonts w:ascii="GHEA Grapalat" w:hAnsi="GHEA Grapalat" w:cs="Arial"/>
          <w:vertAlign w:val="superscript"/>
          <w:lang w:val="es-ES"/>
        </w:rPr>
        <w:t xml:space="preserve">  </w:t>
      </w:r>
    </w:p>
    <w:p w:rsidR="00B2572B" w:rsidRPr="00712340" w:rsidRDefault="00B2572B" w:rsidP="00E02338">
      <w:pPr>
        <w:numPr>
          <w:ilvl w:val="0"/>
          <w:numId w:val="18"/>
        </w:numPr>
        <w:jc w:val="both"/>
        <w:rPr>
          <w:rFonts w:ascii="GHEA Grapalat" w:hAnsi="GHEA Grapalat" w:cs="Arial"/>
          <w:szCs w:val="22"/>
          <w:u w:val="single"/>
          <w:lang w:val="es-ES"/>
        </w:rPr>
      </w:pPr>
      <w:r w:rsidRPr="00712340">
        <w:rPr>
          <w:rFonts w:ascii="GHEA Grapalat" w:hAnsi="GHEA Grapalat" w:cs="Arial"/>
          <w:sz w:val="20"/>
          <w:szCs w:val="20"/>
          <w:lang w:val="es-ES"/>
        </w:rPr>
        <w:t xml:space="preserve">հարկ վճարողի հաշվառման համարն </w:t>
      </w:r>
      <w:r w:rsidRPr="00712340">
        <w:rPr>
          <w:rFonts w:ascii="GHEA Grapalat" w:hAnsi="GHEA Grapalat" w:cs="Sylfaen"/>
          <w:sz w:val="20"/>
          <w:szCs w:val="20"/>
          <w:lang w:val="es-ES"/>
        </w:rPr>
        <w:t>է</w:t>
      </w:r>
      <w:r w:rsidRPr="00712340">
        <w:rPr>
          <w:rFonts w:ascii="GHEA Grapalat" w:hAnsi="GHEA Grapalat" w:cs="Arial"/>
          <w:sz w:val="20"/>
          <w:szCs w:val="20"/>
          <w:lang w:val="es-ES"/>
        </w:rPr>
        <w:t>`</w:t>
      </w:r>
      <w:r w:rsidRPr="00712340">
        <w:rPr>
          <w:rFonts w:ascii="GHEA Grapalat" w:hAnsi="GHEA Grapalat" w:cs="Arial"/>
          <w:szCs w:val="22"/>
          <w:lang w:val="es-ES"/>
        </w:rPr>
        <w:t xml:space="preserve"> </w:t>
      </w:r>
      <w:r w:rsidRPr="00712340">
        <w:rPr>
          <w:rFonts w:ascii="GHEA Grapalat" w:hAnsi="GHEA Grapalat" w:cs="Arial"/>
          <w:szCs w:val="22"/>
          <w:u w:val="single"/>
          <w:lang w:val="es-ES"/>
        </w:rPr>
        <w:tab/>
      </w:r>
      <w:r w:rsidRPr="00712340">
        <w:rPr>
          <w:rFonts w:ascii="GHEA Grapalat" w:hAnsi="GHEA Grapalat" w:cs="Arial"/>
          <w:szCs w:val="22"/>
          <w:u w:val="single"/>
          <w:lang w:val="es-ES"/>
        </w:rPr>
        <w:tab/>
      </w:r>
      <w:r w:rsidRPr="00712340">
        <w:rPr>
          <w:rFonts w:ascii="GHEA Grapalat" w:hAnsi="GHEA Grapalat" w:cs="Arial"/>
          <w:szCs w:val="22"/>
          <w:u w:val="single"/>
          <w:lang w:val="es-ES"/>
        </w:rPr>
        <w:tab/>
      </w:r>
      <w:r w:rsidRPr="00712340">
        <w:rPr>
          <w:rFonts w:ascii="GHEA Grapalat" w:hAnsi="GHEA Grapalat" w:cs="Arial"/>
          <w:szCs w:val="22"/>
          <w:u w:val="single"/>
          <w:lang w:val="es-ES"/>
        </w:rPr>
        <w:tab/>
      </w:r>
      <w:r w:rsidRPr="00712340">
        <w:rPr>
          <w:rFonts w:ascii="GHEA Grapalat" w:hAnsi="GHEA Grapalat" w:cs="Arial"/>
          <w:szCs w:val="22"/>
          <w:u w:val="single"/>
          <w:lang w:val="es-ES"/>
        </w:rPr>
        <w:tab/>
      </w:r>
      <w:r w:rsidR="00E02338">
        <w:rPr>
          <w:rFonts w:ascii="GHEA Grapalat" w:hAnsi="GHEA Grapalat" w:cs="Arial"/>
          <w:szCs w:val="22"/>
          <w:u w:val="single"/>
          <w:lang w:val="es-ES"/>
        </w:rPr>
        <w:t>.</w:t>
      </w:r>
    </w:p>
    <w:p w:rsidR="00B2572B" w:rsidRPr="00712340" w:rsidRDefault="00B2572B" w:rsidP="00EF3662">
      <w:pPr>
        <w:jc w:val="both"/>
        <w:rPr>
          <w:rFonts w:ascii="GHEA Grapalat" w:hAnsi="GHEA Grapalat" w:cs="Arial"/>
          <w:vertAlign w:val="superscript"/>
          <w:lang w:val="es-ES"/>
        </w:rPr>
      </w:pPr>
      <w:r w:rsidRPr="00712340">
        <w:rPr>
          <w:rFonts w:ascii="GHEA Grapalat" w:hAnsi="GHEA Grapalat" w:cs="Arial"/>
          <w:vertAlign w:val="superscript"/>
          <w:lang w:val="es-ES"/>
        </w:rPr>
        <w:t xml:space="preserve">                                                                                                               հարկի վճարողի հաշվառման համարը</w:t>
      </w:r>
    </w:p>
    <w:p w:rsidR="00B2572B" w:rsidRPr="00712340" w:rsidRDefault="00B2572B" w:rsidP="00E02338">
      <w:pPr>
        <w:numPr>
          <w:ilvl w:val="0"/>
          <w:numId w:val="18"/>
        </w:numPr>
        <w:jc w:val="both"/>
        <w:rPr>
          <w:rFonts w:ascii="GHEA Grapalat" w:hAnsi="GHEA Grapalat"/>
          <w:sz w:val="22"/>
          <w:szCs w:val="22"/>
          <w:u w:val="single"/>
          <w:lang w:val="es-ES"/>
        </w:rPr>
      </w:pPr>
      <w:r w:rsidRPr="00712340">
        <w:rPr>
          <w:rFonts w:ascii="GHEA Grapalat" w:hAnsi="GHEA Grapalat" w:cs="Sylfaen"/>
          <w:sz w:val="20"/>
          <w:szCs w:val="20"/>
          <w:lang w:val="es-ES"/>
        </w:rPr>
        <w:t>էլեկտրոնային</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փոստի</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հասցեն</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է</w:t>
      </w:r>
      <w:r w:rsidRPr="00712340">
        <w:rPr>
          <w:rFonts w:ascii="GHEA Grapalat" w:hAnsi="GHEA Grapalat" w:cs="Arial"/>
          <w:sz w:val="20"/>
          <w:szCs w:val="20"/>
          <w:lang w:val="es-ES"/>
        </w:rPr>
        <w:t>`</w:t>
      </w:r>
      <w:r w:rsidRPr="00712340">
        <w:rPr>
          <w:rFonts w:ascii="GHEA Grapalat" w:hAnsi="GHEA Grapalat" w:cs="Arial"/>
          <w:szCs w:val="22"/>
          <w:lang w:val="es-ES"/>
        </w:rPr>
        <w:t xml:space="preserve"> </w:t>
      </w:r>
      <w:r w:rsidRPr="00712340">
        <w:rPr>
          <w:rFonts w:ascii="GHEA Grapalat" w:hAnsi="GHEA Grapalat"/>
          <w:u w:val="single"/>
          <w:lang w:val="es-ES"/>
        </w:rPr>
        <w:tab/>
      </w:r>
      <w:r w:rsidRPr="00712340">
        <w:rPr>
          <w:rFonts w:ascii="GHEA Grapalat" w:hAnsi="GHEA Grapalat"/>
          <w:u w:val="single"/>
          <w:lang w:val="es-ES"/>
        </w:rPr>
        <w:tab/>
      </w:r>
      <w:r w:rsidRPr="00712340">
        <w:rPr>
          <w:rFonts w:ascii="GHEA Grapalat" w:hAnsi="GHEA Grapalat"/>
          <w:u w:val="single"/>
          <w:lang w:val="es-ES"/>
        </w:rPr>
        <w:tab/>
      </w:r>
      <w:r w:rsidRPr="00712340">
        <w:rPr>
          <w:rFonts w:ascii="GHEA Grapalat" w:hAnsi="GHEA Grapalat"/>
          <w:u w:val="single"/>
          <w:lang w:val="es-ES"/>
        </w:rPr>
        <w:tab/>
      </w:r>
      <w:r w:rsidRPr="00712340">
        <w:rPr>
          <w:rFonts w:ascii="GHEA Grapalat" w:hAnsi="GHEA Grapalat"/>
          <w:u w:val="single"/>
          <w:lang w:val="es-ES"/>
        </w:rPr>
        <w:tab/>
      </w:r>
      <w:r w:rsidR="00E02338">
        <w:rPr>
          <w:rFonts w:ascii="GHEA Grapalat" w:hAnsi="GHEA Grapalat"/>
          <w:u w:val="single"/>
          <w:lang w:val="es-ES"/>
        </w:rPr>
        <w:t>.</w:t>
      </w:r>
    </w:p>
    <w:p w:rsidR="00B2572B" w:rsidRPr="00712340" w:rsidRDefault="00B2572B" w:rsidP="00EF3662">
      <w:pPr>
        <w:jc w:val="both"/>
        <w:rPr>
          <w:rFonts w:ascii="GHEA Grapalat" w:hAnsi="GHEA Grapalat"/>
          <w:sz w:val="10"/>
          <w:szCs w:val="10"/>
          <w:lang w:val="es-ES"/>
        </w:rPr>
      </w:pPr>
      <w:r w:rsidRPr="00712340">
        <w:rPr>
          <w:rFonts w:ascii="GHEA Grapalat" w:hAnsi="GHEA Grapalat" w:cs="Arial"/>
          <w:vertAlign w:val="superscript"/>
          <w:lang w:val="es-ES"/>
        </w:rPr>
        <w:t xml:space="preserve">                                                                                                                     էլեկտրոնային փոստի հասցեն</w:t>
      </w:r>
    </w:p>
    <w:p w:rsidR="00B2572B" w:rsidRPr="00712340" w:rsidRDefault="00B2572B" w:rsidP="00EF3662">
      <w:pPr>
        <w:jc w:val="right"/>
        <w:rPr>
          <w:rFonts w:ascii="GHEA Grapalat" w:hAnsi="GHEA Grapalat"/>
          <w:sz w:val="10"/>
          <w:szCs w:val="10"/>
          <w:lang w:val="es-ES"/>
        </w:rPr>
      </w:pPr>
    </w:p>
    <w:p w:rsidR="003257F0" w:rsidRPr="00E02338" w:rsidRDefault="003257F0" w:rsidP="00E02338">
      <w:pPr>
        <w:numPr>
          <w:ilvl w:val="0"/>
          <w:numId w:val="18"/>
        </w:numPr>
        <w:jc w:val="both"/>
        <w:rPr>
          <w:rFonts w:ascii="GHEA Grapalat" w:hAnsi="GHEA Grapalat" w:cs="Arial"/>
          <w:vertAlign w:val="superscript"/>
          <w:lang w:val="es-ES"/>
        </w:rPr>
      </w:pPr>
      <w:r w:rsidRPr="00E02338">
        <w:rPr>
          <w:rFonts w:ascii="GHEA Grapalat" w:hAnsi="GHEA Grapalat"/>
          <w:sz w:val="20"/>
          <w:szCs w:val="20"/>
          <w:lang w:val="hy-AM"/>
        </w:rPr>
        <w:t>գործունեության հասցեն է՝ -------------------------------------------------</w:t>
      </w:r>
      <w:r w:rsidR="00E02338">
        <w:rPr>
          <w:rFonts w:ascii="GHEA Grapalat" w:hAnsi="GHEA Grapalat"/>
          <w:sz w:val="20"/>
          <w:szCs w:val="20"/>
        </w:rPr>
        <w:t>.</w:t>
      </w:r>
      <w:r w:rsidRPr="00E02338">
        <w:rPr>
          <w:rFonts w:ascii="GHEA Grapalat" w:hAnsi="GHEA Grapalat"/>
          <w:sz w:val="20"/>
          <w:szCs w:val="20"/>
          <w:lang w:val="es-ES"/>
        </w:rPr>
        <w:t xml:space="preserve">                                     </w:t>
      </w:r>
    </w:p>
    <w:p w:rsidR="003257F0" w:rsidRPr="00E02338" w:rsidRDefault="00E02338" w:rsidP="003257F0">
      <w:pPr>
        <w:jc w:val="both"/>
        <w:rPr>
          <w:rFonts w:ascii="GHEA Grapalat" w:hAnsi="GHEA Grapalat"/>
          <w:sz w:val="16"/>
          <w:szCs w:val="16"/>
          <w:lang w:val="hy-AM"/>
        </w:rPr>
      </w:pPr>
      <w:r>
        <w:rPr>
          <w:rFonts w:ascii="GHEA Grapalat" w:hAnsi="GHEA Grapalat"/>
          <w:sz w:val="16"/>
          <w:szCs w:val="16"/>
        </w:rPr>
        <w:t xml:space="preserve">                                      </w:t>
      </w:r>
      <w:r w:rsidR="003257F0" w:rsidRPr="00E02338">
        <w:rPr>
          <w:rFonts w:ascii="GHEA Grapalat" w:hAnsi="GHEA Grapalat"/>
          <w:sz w:val="16"/>
          <w:szCs w:val="16"/>
          <w:lang w:val="hy-AM"/>
        </w:rPr>
        <w:t xml:space="preserve">                                               գործունեության հասցեն</w:t>
      </w:r>
    </w:p>
    <w:p w:rsidR="003257F0" w:rsidRPr="00E02338" w:rsidRDefault="003257F0" w:rsidP="00E02338">
      <w:pPr>
        <w:numPr>
          <w:ilvl w:val="0"/>
          <w:numId w:val="18"/>
        </w:numPr>
        <w:jc w:val="both"/>
        <w:rPr>
          <w:rFonts w:ascii="GHEA Grapalat" w:hAnsi="GHEA Grapalat" w:cs="Arial"/>
          <w:vertAlign w:val="superscript"/>
          <w:lang w:val="es-ES"/>
        </w:rPr>
      </w:pPr>
      <w:r w:rsidRPr="00E02338">
        <w:rPr>
          <w:rFonts w:ascii="GHEA Grapalat" w:hAnsi="GHEA Grapalat"/>
          <w:sz w:val="20"/>
          <w:szCs w:val="20"/>
          <w:lang w:val="hy-AM"/>
        </w:rPr>
        <w:t>հեռախոսահամարն է՝ -------------------------------------------------</w:t>
      </w:r>
      <w:r w:rsidR="00E02338">
        <w:rPr>
          <w:rFonts w:ascii="GHEA Grapalat" w:hAnsi="GHEA Grapalat"/>
          <w:sz w:val="20"/>
          <w:szCs w:val="20"/>
        </w:rPr>
        <w:t>.</w:t>
      </w:r>
      <w:r w:rsidRPr="00E02338">
        <w:rPr>
          <w:rFonts w:ascii="GHEA Grapalat" w:hAnsi="GHEA Grapalat"/>
          <w:sz w:val="20"/>
          <w:szCs w:val="20"/>
          <w:lang w:val="es-ES"/>
        </w:rPr>
        <w:t xml:space="preserve">                                     </w:t>
      </w:r>
    </w:p>
    <w:p w:rsidR="003257F0" w:rsidRPr="00712340" w:rsidRDefault="00E02338" w:rsidP="003257F0">
      <w:pPr>
        <w:jc w:val="both"/>
        <w:rPr>
          <w:rFonts w:ascii="GHEA Grapalat" w:hAnsi="GHEA Grapalat"/>
          <w:sz w:val="16"/>
          <w:szCs w:val="16"/>
          <w:lang w:val="hy-AM"/>
        </w:rPr>
      </w:pPr>
      <w:r>
        <w:rPr>
          <w:rFonts w:ascii="GHEA Grapalat" w:hAnsi="GHEA Grapalat"/>
          <w:sz w:val="16"/>
          <w:szCs w:val="16"/>
        </w:rPr>
        <w:t xml:space="preserve">                                    </w:t>
      </w:r>
      <w:r w:rsidR="003257F0" w:rsidRPr="00712340">
        <w:rPr>
          <w:rFonts w:ascii="GHEA Grapalat" w:hAnsi="GHEA Grapalat"/>
          <w:sz w:val="16"/>
          <w:szCs w:val="16"/>
          <w:lang w:val="hy-AM"/>
        </w:rPr>
        <w:t xml:space="preserve">                                       հեռախոսի համարը</w:t>
      </w:r>
    </w:p>
    <w:p w:rsidR="006C3873" w:rsidRPr="00712340" w:rsidRDefault="006C3873" w:rsidP="00975F7E">
      <w:pPr>
        <w:ind w:firstLine="709"/>
        <w:jc w:val="both"/>
        <w:rPr>
          <w:rFonts w:ascii="GHEA Grapalat" w:hAnsi="GHEA Grapalat"/>
          <w:sz w:val="20"/>
          <w:lang w:val="es-ES"/>
        </w:rPr>
      </w:pPr>
      <w:r w:rsidRPr="00712340">
        <w:rPr>
          <w:rFonts w:ascii="GHEA Grapalat" w:hAnsi="GHEA Grapalat" w:cs="Arial"/>
          <w:sz w:val="20"/>
          <w:szCs w:val="20"/>
          <w:lang w:val="es-ES"/>
        </w:rPr>
        <w:t>Սույնով</w:t>
      </w:r>
      <w:r w:rsidRPr="00712340">
        <w:rPr>
          <w:rFonts w:ascii="GHEA Grapalat" w:hAnsi="GHEA Grapalat"/>
          <w:sz w:val="20"/>
          <w:lang w:val="hy-AM"/>
        </w:rPr>
        <w:t xml:space="preserve">  </w:t>
      </w:r>
      <w:r w:rsidRPr="00712340">
        <w:rPr>
          <w:rFonts w:ascii="GHEA Grapalat" w:hAnsi="GHEA Grapalat"/>
          <w:sz w:val="20"/>
          <w:u w:val="single"/>
          <w:lang w:val="hy-AM"/>
        </w:rPr>
        <w:t xml:space="preserve">                                                </w:t>
      </w:r>
      <w:r w:rsidRPr="00712340">
        <w:rPr>
          <w:rFonts w:ascii="GHEA Grapalat" w:hAnsi="GHEA Grapalat"/>
          <w:sz w:val="20"/>
          <w:u w:val="single"/>
          <w:lang w:val="es-ES"/>
        </w:rPr>
        <w:t xml:space="preserve">                         </w:t>
      </w:r>
      <w:r w:rsidRPr="00712340">
        <w:rPr>
          <w:rFonts w:ascii="GHEA Grapalat" w:hAnsi="GHEA Grapalat"/>
          <w:sz w:val="20"/>
          <w:u w:val="single"/>
          <w:lang w:val="hy-AM"/>
        </w:rPr>
        <w:t xml:space="preserve">          </w:t>
      </w:r>
      <w:r w:rsidRPr="00712340">
        <w:rPr>
          <w:rFonts w:ascii="GHEA Grapalat" w:hAnsi="GHEA Grapalat"/>
          <w:lang w:val="hy-AM"/>
        </w:rPr>
        <w:t>-</w:t>
      </w:r>
      <w:r w:rsidRPr="00712340">
        <w:rPr>
          <w:rFonts w:ascii="GHEA Grapalat" w:hAnsi="GHEA Grapalat" w:cs="Arial"/>
          <w:sz w:val="20"/>
          <w:szCs w:val="20"/>
          <w:lang w:val="es-ES"/>
        </w:rPr>
        <w:t>ն հայտարարում և հավաստում է, որ՝</w:t>
      </w:r>
      <w:r w:rsidRPr="00712340">
        <w:rPr>
          <w:rFonts w:ascii="GHEA Grapalat" w:hAnsi="GHEA Grapalat" w:cs="Arial"/>
          <w:lang w:val="hy-AM"/>
        </w:rPr>
        <w:t xml:space="preserve"> </w:t>
      </w:r>
    </w:p>
    <w:p w:rsidR="006C3873" w:rsidRPr="00712340" w:rsidRDefault="006C3873" w:rsidP="00975F7E">
      <w:pPr>
        <w:jc w:val="both"/>
        <w:rPr>
          <w:rFonts w:ascii="GHEA Grapalat" w:hAnsi="GHEA Grapalat"/>
          <w:i/>
          <w:sz w:val="16"/>
          <w:vertAlign w:val="superscript"/>
          <w:lang w:val="es-ES"/>
        </w:rPr>
      </w:pP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es-ES"/>
        </w:rPr>
        <w:t xml:space="preserve">                                    </w:t>
      </w:r>
      <w:r w:rsidRPr="00712340">
        <w:rPr>
          <w:rFonts w:ascii="GHEA Grapalat" w:hAnsi="GHEA Grapalat" w:cs="Sylfaen"/>
          <w:vertAlign w:val="superscript"/>
          <w:lang w:val="hy-AM"/>
        </w:rPr>
        <w:t>մասնակցի անվանում</w:t>
      </w:r>
    </w:p>
    <w:p w:rsidR="00E02338" w:rsidRDefault="006C3873" w:rsidP="00975F7E">
      <w:pPr>
        <w:ind w:firstLine="708"/>
        <w:jc w:val="both"/>
        <w:rPr>
          <w:rFonts w:ascii="GHEA Grapalat" w:hAnsi="GHEA Grapalat" w:cs="Sylfaen"/>
          <w:sz w:val="20"/>
          <w:lang w:val="hy-AM"/>
        </w:rPr>
      </w:pPr>
      <w:r w:rsidRPr="00712340">
        <w:rPr>
          <w:rFonts w:ascii="GHEA Grapalat" w:hAnsi="GHEA Grapalat" w:cs="Arial"/>
          <w:sz w:val="20"/>
          <w:szCs w:val="20"/>
          <w:lang w:val="es-ES"/>
        </w:rPr>
        <w:t>1) բավարարում է «</w:t>
      </w:r>
      <w:r w:rsidR="008200D5">
        <w:rPr>
          <w:rFonts w:ascii="GHEA Grapalat" w:hAnsi="GHEA Grapalat" w:cs="Arial"/>
          <w:sz w:val="20"/>
          <w:szCs w:val="20"/>
          <w:lang w:val="es-ES"/>
        </w:rPr>
        <w:t>ՀՀ ԼՄՄՀ-ԳՀԾՁԲ-20/07</w:t>
      </w:r>
      <w:r w:rsidRPr="00712340">
        <w:rPr>
          <w:rFonts w:ascii="GHEA Grapalat" w:hAnsi="GHEA Grapalat" w:cs="Arial"/>
          <w:sz w:val="20"/>
          <w:szCs w:val="20"/>
          <w:lang w:val="es-ES"/>
        </w:rPr>
        <w:t xml:space="preserve">»*  ծածկագրով  </w:t>
      </w:r>
      <w:r w:rsidR="00DB5E0B">
        <w:rPr>
          <w:rFonts w:ascii="GHEA Grapalat" w:hAnsi="GHEA Grapalat" w:cs="Arial"/>
          <w:sz w:val="20"/>
          <w:szCs w:val="20"/>
          <w:lang w:val="es-ES"/>
        </w:rPr>
        <w:t>գնանշման հարցման</w:t>
      </w:r>
      <w:r w:rsidR="00DB5E0B" w:rsidRPr="00712340">
        <w:rPr>
          <w:rFonts w:ascii="GHEA Grapalat" w:hAnsi="GHEA Grapalat" w:cs="Arial"/>
          <w:sz w:val="20"/>
          <w:szCs w:val="20"/>
          <w:lang w:val="es-ES"/>
        </w:rPr>
        <w:t xml:space="preserve"> </w:t>
      </w:r>
      <w:r w:rsidRPr="00712340">
        <w:rPr>
          <w:rFonts w:ascii="GHEA Grapalat" w:hAnsi="GHEA Grapalat" w:cs="Arial"/>
          <w:sz w:val="20"/>
          <w:szCs w:val="20"/>
          <w:lang w:val="es-ES"/>
        </w:rPr>
        <w:t xml:space="preserve">հրավերով սահմանված մասնակցության իրավունքի պահանջներին </w:t>
      </w:r>
      <w:r w:rsidR="00EB07BB" w:rsidRPr="00712340">
        <w:rPr>
          <w:rFonts w:ascii="GHEA Grapalat" w:hAnsi="GHEA Grapalat" w:cs="Arial"/>
          <w:sz w:val="20"/>
          <w:szCs w:val="20"/>
          <w:lang w:val="hy-AM"/>
        </w:rPr>
        <w:t xml:space="preserve"> և </w:t>
      </w:r>
      <w:r w:rsidR="00361308" w:rsidRPr="00712340">
        <w:rPr>
          <w:rFonts w:ascii="GHEA Grapalat" w:hAnsi="GHEA Grapalat" w:cs="Sylfaen"/>
          <w:sz w:val="20"/>
          <w:lang w:val="hy-AM"/>
        </w:rPr>
        <w:t>պարտավորվում</w:t>
      </w:r>
      <w:r w:rsidR="00EB07BB" w:rsidRPr="00712340">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712340">
        <w:rPr>
          <w:rFonts w:ascii="GHEA Grapalat" w:hAnsi="GHEA Grapalat" w:cs="Sylfaen"/>
          <w:sz w:val="20"/>
          <w:lang w:val="hy-AM"/>
        </w:rPr>
        <w:t>նել</w:t>
      </w:r>
      <w:r w:rsidR="00EB07BB" w:rsidRPr="00712340">
        <w:rPr>
          <w:rFonts w:ascii="GHEA Grapalat" w:hAnsi="GHEA Grapalat" w:cs="Sylfaen"/>
          <w:sz w:val="20"/>
          <w:lang w:val="hy-AM"/>
        </w:rPr>
        <w:t xml:space="preserve"> որակավորման ապահովում</w:t>
      </w:r>
      <w:r w:rsidR="00E97AB0" w:rsidRPr="00E81BDB">
        <w:rPr>
          <w:rFonts w:ascii="GHEA Grapalat" w:hAnsi="GHEA Grapalat" w:cs="Sylfaen"/>
          <w:sz w:val="20"/>
          <w:lang w:val="es-ES"/>
        </w:rPr>
        <w:t>.</w:t>
      </w:r>
      <w:r w:rsidR="00EB07BB" w:rsidRPr="00712340">
        <w:rPr>
          <w:rFonts w:ascii="GHEA Grapalat" w:hAnsi="GHEA Grapalat" w:cs="Sylfaen"/>
          <w:sz w:val="20"/>
          <w:lang w:val="hy-AM"/>
        </w:rPr>
        <w:t xml:space="preserve"> </w:t>
      </w:r>
    </w:p>
    <w:p w:rsidR="006C3873" w:rsidRPr="00712340" w:rsidRDefault="00887807" w:rsidP="00975F7E">
      <w:pPr>
        <w:ind w:firstLine="708"/>
        <w:jc w:val="both"/>
        <w:rPr>
          <w:rFonts w:ascii="GHEA Grapalat" w:hAnsi="GHEA Grapalat" w:cs="Arial"/>
          <w:sz w:val="22"/>
          <w:szCs w:val="22"/>
          <w:lang w:val="es-ES"/>
        </w:rPr>
      </w:pPr>
      <w:r w:rsidRPr="00712340">
        <w:rPr>
          <w:rFonts w:ascii="GHEA Grapalat" w:hAnsi="GHEA Grapalat" w:cs="Arial"/>
          <w:sz w:val="20"/>
          <w:szCs w:val="20"/>
          <w:lang w:val="hy-AM"/>
        </w:rPr>
        <w:t>2</w:t>
      </w:r>
      <w:r w:rsidR="006C3873" w:rsidRPr="00712340">
        <w:rPr>
          <w:rFonts w:ascii="GHEA Grapalat" w:hAnsi="GHEA Grapalat" w:cs="Arial"/>
          <w:sz w:val="20"/>
          <w:szCs w:val="20"/>
          <w:lang w:val="es-ES"/>
        </w:rPr>
        <w:t xml:space="preserve">) </w:t>
      </w:r>
      <w:r w:rsidR="006C3873" w:rsidRPr="00712340">
        <w:rPr>
          <w:rFonts w:ascii="GHEA Grapalat" w:hAnsi="GHEA Grapalat"/>
          <w:lang w:val="es-ES"/>
        </w:rPr>
        <w:t>«</w:t>
      </w:r>
      <w:r w:rsidR="008200D5">
        <w:rPr>
          <w:rFonts w:ascii="GHEA Grapalat" w:hAnsi="GHEA Grapalat" w:cs="Sylfaen"/>
          <w:sz w:val="22"/>
          <w:szCs w:val="22"/>
          <w:lang w:val="hy-AM"/>
        </w:rPr>
        <w:t>ՀՀ ԼՄՄՀ-ԳՀԾՁԲ-20/07</w:t>
      </w:r>
      <w:r w:rsidR="006C3873" w:rsidRPr="00712340">
        <w:rPr>
          <w:rFonts w:ascii="GHEA Grapalat" w:hAnsi="GHEA Grapalat"/>
          <w:lang w:val="es-ES"/>
        </w:rPr>
        <w:t>»</w:t>
      </w:r>
      <w:r w:rsidR="006C3873" w:rsidRPr="00712340">
        <w:rPr>
          <w:rFonts w:ascii="GHEA Grapalat" w:hAnsi="GHEA Grapalat" w:cs="Sylfaen"/>
          <w:sz w:val="22"/>
          <w:szCs w:val="22"/>
          <w:lang w:val="hy-AM"/>
        </w:rPr>
        <w:t xml:space="preserve">*  </w:t>
      </w:r>
      <w:r w:rsidR="006C3873" w:rsidRPr="00712340">
        <w:rPr>
          <w:rFonts w:ascii="GHEA Grapalat" w:hAnsi="GHEA Grapalat" w:cs="Arial"/>
          <w:sz w:val="20"/>
          <w:szCs w:val="20"/>
          <w:lang w:val="es-ES"/>
        </w:rPr>
        <w:t xml:space="preserve">ծածկագրով </w:t>
      </w:r>
      <w:r w:rsidR="00DB5E0B">
        <w:rPr>
          <w:rFonts w:ascii="GHEA Grapalat" w:hAnsi="GHEA Grapalat" w:cs="Arial"/>
          <w:sz w:val="20"/>
          <w:szCs w:val="20"/>
          <w:lang w:val="es-ES"/>
        </w:rPr>
        <w:t>գնանշման հարցմանը</w:t>
      </w:r>
      <w:r w:rsidR="00DB5E0B" w:rsidRPr="00712340">
        <w:rPr>
          <w:rFonts w:ascii="GHEA Grapalat" w:hAnsi="GHEA Grapalat" w:cs="Arial"/>
          <w:sz w:val="20"/>
          <w:szCs w:val="20"/>
          <w:lang w:val="es-ES"/>
        </w:rPr>
        <w:t xml:space="preserve"> </w:t>
      </w:r>
      <w:r w:rsidR="006C3873" w:rsidRPr="00712340">
        <w:rPr>
          <w:rFonts w:ascii="GHEA Grapalat" w:hAnsi="GHEA Grapalat" w:cs="Arial"/>
          <w:sz w:val="20"/>
          <w:szCs w:val="20"/>
          <w:lang w:val="es-ES"/>
        </w:rPr>
        <w:t>մասնակցելու շրջանակում`</w:t>
      </w:r>
      <w:r w:rsidR="006C3873" w:rsidRPr="00712340">
        <w:rPr>
          <w:rFonts w:ascii="GHEA Grapalat" w:hAnsi="GHEA Grapalat" w:cs="Sylfaen"/>
          <w:sz w:val="22"/>
          <w:szCs w:val="22"/>
          <w:lang w:val="es-ES"/>
        </w:rPr>
        <w:t xml:space="preserve">  </w:t>
      </w:r>
    </w:p>
    <w:p w:rsidR="006C3873" w:rsidRPr="00712340" w:rsidRDefault="006C3873" w:rsidP="00975F7E">
      <w:pPr>
        <w:numPr>
          <w:ilvl w:val="0"/>
          <w:numId w:val="18"/>
        </w:numPr>
        <w:ind w:left="0" w:firstLine="720"/>
        <w:jc w:val="both"/>
        <w:rPr>
          <w:rFonts w:ascii="GHEA Grapalat" w:hAnsi="GHEA Grapalat" w:cs="Arial"/>
          <w:sz w:val="20"/>
          <w:szCs w:val="20"/>
          <w:lang w:val="es-ES"/>
        </w:rPr>
      </w:pPr>
      <w:r w:rsidRPr="00712340">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C3873" w:rsidRPr="00712340" w:rsidRDefault="006C3873" w:rsidP="00975F7E">
      <w:pPr>
        <w:numPr>
          <w:ilvl w:val="0"/>
          <w:numId w:val="18"/>
        </w:numPr>
        <w:ind w:left="0" w:firstLine="720"/>
        <w:jc w:val="both"/>
        <w:rPr>
          <w:rFonts w:ascii="GHEA Grapalat" w:hAnsi="GHEA Grapalat"/>
          <w:sz w:val="22"/>
          <w:szCs w:val="22"/>
          <w:lang w:val="es-ES"/>
        </w:rPr>
      </w:pPr>
      <w:r w:rsidRPr="00712340">
        <w:rPr>
          <w:rFonts w:ascii="GHEA Grapalat" w:hAnsi="GHEA Grapalat" w:cs="Arial"/>
          <w:sz w:val="20"/>
          <w:szCs w:val="20"/>
          <w:lang w:val="es-ES"/>
        </w:rPr>
        <w:t>բացակայում է հրավերով սահմանված`</w:t>
      </w:r>
      <w:r w:rsidRPr="00712340">
        <w:rPr>
          <w:rFonts w:ascii="GHEA Grapalat" w:hAnsi="GHEA Grapalat"/>
          <w:sz w:val="22"/>
          <w:szCs w:val="22"/>
          <w:lang w:val="es-ES"/>
        </w:rPr>
        <w:t xml:space="preserve"> </w:t>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t xml:space="preserve">                   </w:t>
      </w:r>
      <w:r w:rsidR="00975F7E" w:rsidRPr="00712340">
        <w:rPr>
          <w:rFonts w:ascii="GHEA Grapalat" w:hAnsi="GHEA Grapalat"/>
          <w:sz w:val="22"/>
          <w:szCs w:val="22"/>
          <w:u w:val="single"/>
          <w:lang w:val="es-ES"/>
        </w:rPr>
        <w:tab/>
      </w:r>
      <w:r w:rsidR="00975F7E" w:rsidRPr="00712340">
        <w:rPr>
          <w:rFonts w:ascii="GHEA Grapalat" w:hAnsi="GHEA Grapalat"/>
          <w:sz w:val="22"/>
          <w:szCs w:val="22"/>
          <w:u w:val="single"/>
          <w:lang w:val="es-ES"/>
        </w:rPr>
        <w:tab/>
      </w:r>
      <w:r w:rsidRPr="00712340">
        <w:rPr>
          <w:rFonts w:ascii="GHEA Grapalat" w:hAnsi="GHEA Grapalat" w:cs="Arial"/>
          <w:sz w:val="20"/>
          <w:szCs w:val="20"/>
          <w:lang w:val="es-ES"/>
        </w:rPr>
        <w:t>-ին</w:t>
      </w:r>
      <w:r w:rsidRPr="00712340">
        <w:rPr>
          <w:rFonts w:ascii="GHEA Grapalat" w:hAnsi="GHEA Grapalat"/>
          <w:sz w:val="22"/>
          <w:szCs w:val="22"/>
          <w:lang w:val="es-ES"/>
        </w:rPr>
        <w:t xml:space="preserve"> </w:t>
      </w:r>
    </w:p>
    <w:p w:rsidR="006C3873" w:rsidRPr="00712340" w:rsidRDefault="006C3873" w:rsidP="00975F7E">
      <w:pPr>
        <w:jc w:val="both"/>
        <w:rPr>
          <w:rFonts w:ascii="GHEA Grapalat" w:hAnsi="GHEA Grapalat" w:cs="Arial"/>
          <w:vertAlign w:val="superscript"/>
          <w:lang w:val="hy-AM"/>
        </w:rPr>
      </w:pPr>
      <w:r w:rsidRPr="00712340">
        <w:rPr>
          <w:rFonts w:ascii="GHEA Grapalat" w:hAnsi="GHEA Grapalat"/>
          <w:vertAlign w:val="superscript"/>
          <w:lang w:val="es-ES"/>
        </w:rPr>
        <w:t xml:space="preserve"> </w:t>
      </w:r>
      <w:r w:rsidRPr="00712340">
        <w:rPr>
          <w:rFonts w:ascii="GHEA Grapalat" w:hAnsi="GHEA Grapalat"/>
          <w:vertAlign w:val="superscript"/>
          <w:lang w:val="es-ES"/>
        </w:rPr>
        <w:tab/>
      </w:r>
      <w:r w:rsidRPr="00712340">
        <w:rPr>
          <w:rFonts w:ascii="GHEA Grapalat" w:hAnsi="GHEA Grapalat"/>
          <w:vertAlign w:val="superscript"/>
          <w:lang w:val="es-ES"/>
        </w:rPr>
        <w:tab/>
      </w:r>
      <w:r w:rsidRPr="00712340">
        <w:rPr>
          <w:rFonts w:ascii="GHEA Grapalat" w:hAnsi="GHEA Grapalat"/>
          <w:vertAlign w:val="superscript"/>
          <w:lang w:val="es-ES"/>
        </w:rPr>
        <w:tab/>
      </w:r>
      <w:r w:rsidRPr="00712340">
        <w:rPr>
          <w:rFonts w:ascii="GHEA Grapalat" w:hAnsi="GHEA Grapalat"/>
          <w:vertAlign w:val="superscript"/>
          <w:lang w:val="es-ES"/>
        </w:rPr>
        <w:tab/>
      </w:r>
      <w:r w:rsidRPr="00712340">
        <w:rPr>
          <w:rFonts w:ascii="GHEA Grapalat" w:hAnsi="GHEA Grapalat"/>
          <w:vertAlign w:val="superscript"/>
          <w:lang w:val="es-ES"/>
        </w:rPr>
        <w:tab/>
      </w:r>
      <w:r w:rsidRPr="00712340">
        <w:rPr>
          <w:rFonts w:ascii="GHEA Grapalat" w:hAnsi="GHEA Grapalat"/>
          <w:vertAlign w:val="superscript"/>
          <w:lang w:val="es-ES"/>
        </w:rPr>
        <w:tab/>
      </w:r>
      <w:r w:rsidRPr="00712340">
        <w:rPr>
          <w:rFonts w:ascii="GHEA Grapalat" w:hAnsi="GHEA Grapalat"/>
          <w:vertAlign w:val="superscript"/>
          <w:lang w:val="es-ES"/>
        </w:rPr>
        <w:tab/>
      </w:r>
      <w:r w:rsidRPr="00712340">
        <w:rPr>
          <w:rFonts w:ascii="GHEA Grapalat" w:hAnsi="GHEA Grapalat"/>
          <w:vertAlign w:val="superscript"/>
          <w:lang w:val="es-ES"/>
        </w:rPr>
        <w:tab/>
      </w:r>
      <w:r w:rsidRPr="00712340">
        <w:rPr>
          <w:rFonts w:ascii="GHEA Grapalat" w:hAnsi="GHEA Grapalat"/>
          <w:vertAlign w:val="superscript"/>
          <w:lang w:val="es-ES"/>
        </w:rPr>
        <w:tab/>
      </w:r>
      <w:r w:rsidRPr="00712340">
        <w:rPr>
          <w:rFonts w:ascii="GHEA Grapalat" w:hAnsi="GHEA Grapalat"/>
          <w:vertAlign w:val="superscript"/>
          <w:lang w:val="es-ES"/>
        </w:rPr>
        <w:tab/>
        <w:t xml:space="preserve">      </w:t>
      </w:r>
      <w:r w:rsidRPr="00712340">
        <w:rPr>
          <w:rFonts w:ascii="GHEA Grapalat" w:hAnsi="GHEA Grapalat" w:cs="Sylfaen"/>
          <w:vertAlign w:val="superscript"/>
          <w:lang w:val="hy-AM"/>
        </w:rPr>
        <w:t>մասնակցի</w:t>
      </w:r>
      <w:r w:rsidRPr="00712340">
        <w:rPr>
          <w:rFonts w:ascii="GHEA Grapalat" w:hAnsi="GHEA Grapalat" w:cs="Arial"/>
          <w:vertAlign w:val="superscript"/>
          <w:lang w:val="hy-AM"/>
        </w:rPr>
        <w:t xml:space="preserve"> </w:t>
      </w:r>
      <w:r w:rsidRPr="00712340">
        <w:rPr>
          <w:rFonts w:ascii="GHEA Grapalat" w:hAnsi="GHEA Grapalat" w:cs="Sylfaen"/>
          <w:vertAlign w:val="superscript"/>
          <w:lang w:val="hy-AM"/>
        </w:rPr>
        <w:t>անվանումը</w:t>
      </w:r>
      <w:r w:rsidRPr="00712340">
        <w:rPr>
          <w:rFonts w:ascii="GHEA Grapalat" w:hAnsi="GHEA Grapalat" w:cs="Arial"/>
          <w:vertAlign w:val="superscript"/>
          <w:lang w:val="hy-AM"/>
        </w:rPr>
        <w:t xml:space="preserve"> </w:t>
      </w:r>
    </w:p>
    <w:p w:rsidR="006C3873" w:rsidRPr="00712340" w:rsidRDefault="006C3873" w:rsidP="00975F7E">
      <w:pPr>
        <w:jc w:val="both"/>
        <w:rPr>
          <w:rFonts w:ascii="GHEA Grapalat" w:hAnsi="GHEA Grapalat"/>
          <w:sz w:val="22"/>
          <w:szCs w:val="22"/>
          <w:u w:val="single"/>
          <w:lang w:val="es-ES"/>
        </w:rPr>
      </w:pPr>
      <w:r w:rsidRPr="00712340">
        <w:rPr>
          <w:rFonts w:ascii="GHEA Grapalat" w:hAnsi="GHEA Grapalat" w:cs="Arial"/>
          <w:sz w:val="20"/>
          <w:szCs w:val="20"/>
          <w:lang w:val="es-ES"/>
        </w:rPr>
        <w:t>փոխկապակցված անձանց և (կամ)</w:t>
      </w:r>
      <w:r w:rsidRPr="00712340">
        <w:rPr>
          <w:rFonts w:ascii="GHEA Grapalat" w:hAnsi="GHEA Grapalat"/>
          <w:sz w:val="22"/>
          <w:szCs w:val="22"/>
          <w:lang w:val="es-ES"/>
        </w:rPr>
        <w:t xml:space="preserve"> </w:t>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t xml:space="preserve">    </w:t>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t xml:space="preserve">                    </w:t>
      </w:r>
      <w:r w:rsidRPr="00712340">
        <w:rPr>
          <w:rFonts w:ascii="GHEA Grapalat" w:hAnsi="GHEA Grapalat" w:cs="Arial"/>
          <w:sz w:val="20"/>
          <w:szCs w:val="20"/>
          <w:lang w:val="es-ES"/>
        </w:rPr>
        <w:t>-ի</w:t>
      </w:r>
      <w:r w:rsidRPr="00712340">
        <w:rPr>
          <w:rFonts w:ascii="GHEA Grapalat" w:hAnsi="GHEA Grapalat"/>
          <w:sz w:val="22"/>
          <w:szCs w:val="22"/>
          <w:u w:val="single"/>
          <w:lang w:val="es-ES"/>
        </w:rPr>
        <w:t xml:space="preserve">  </w:t>
      </w:r>
    </w:p>
    <w:p w:rsidR="006C3873" w:rsidRPr="00712340" w:rsidRDefault="006C3873" w:rsidP="00975F7E">
      <w:pPr>
        <w:jc w:val="both"/>
        <w:rPr>
          <w:rFonts w:ascii="GHEA Grapalat" w:hAnsi="GHEA Grapalat"/>
          <w:sz w:val="22"/>
          <w:szCs w:val="22"/>
          <w:u w:val="single"/>
          <w:lang w:val="es-ES"/>
        </w:rPr>
      </w:pP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hy-AM"/>
        </w:rPr>
        <w:t>մասնակցի</w:t>
      </w:r>
      <w:r w:rsidRPr="00712340">
        <w:rPr>
          <w:rFonts w:ascii="GHEA Grapalat" w:hAnsi="GHEA Grapalat" w:cs="Arial"/>
          <w:vertAlign w:val="superscript"/>
          <w:lang w:val="hy-AM"/>
        </w:rPr>
        <w:t xml:space="preserve"> </w:t>
      </w:r>
      <w:r w:rsidRPr="00712340">
        <w:rPr>
          <w:rFonts w:ascii="GHEA Grapalat" w:hAnsi="GHEA Grapalat" w:cs="Sylfaen"/>
          <w:vertAlign w:val="superscript"/>
          <w:lang w:val="hy-AM"/>
        </w:rPr>
        <w:t>անվանումը</w:t>
      </w:r>
    </w:p>
    <w:p w:rsidR="006C3873" w:rsidRPr="00712340" w:rsidRDefault="006C3873" w:rsidP="00975F7E">
      <w:pPr>
        <w:jc w:val="both"/>
        <w:rPr>
          <w:rFonts w:ascii="GHEA Grapalat" w:hAnsi="GHEA Grapalat"/>
          <w:sz w:val="22"/>
          <w:szCs w:val="22"/>
          <w:u w:val="single"/>
          <w:lang w:val="es-ES"/>
        </w:rPr>
      </w:pPr>
      <w:r w:rsidRPr="00712340">
        <w:rPr>
          <w:rFonts w:ascii="GHEA Grapalat" w:hAnsi="GHEA Grapalat" w:cs="Arial"/>
          <w:sz w:val="20"/>
          <w:szCs w:val="20"/>
          <w:lang w:val="es-ES"/>
        </w:rPr>
        <w:t>կողմից հիմնադրված կամ ավելի քան հիսուն տոկոս</w:t>
      </w:r>
      <w:r w:rsidRPr="00712340">
        <w:rPr>
          <w:rFonts w:ascii="GHEA Grapalat" w:hAnsi="GHEA Grapalat"/>
          <w:sz w:val="22"/>
          <w:szCs w:val="22"/>
          <w:lang w:val="es-ES"/>
        </w:rPr>
        <w:t xml:space="preserve"> </w:t>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t xml:space="preserve">   </w:t>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t xml:space="preserve">                   </w:t>
      </w:r>
      <w:r w:rsidRPr="00712340">
        <w:rPr>
          <w:rFonts w:ascii="GHEA Grapalat" w:hAnsi="GHEA Grapalat" w:cs="Arial"/>
          <w:sz w:val="20"/>
          <w:szCs w:val="20"/>
          <w:lang w:val="es-ES"/>
        </w:rPr>
        <w:t>-ին</w:t>
      </w:r>
    </w:p>
    <w:p w:rsidR="006C3873" w:rsidRPr="00712340" w:rsidRDefault="006C3873" w:rsidP="00975F7E">
      <w:pPr>
        <w:jc w:val="both"/>
        <w:rPr>
          <w:rFonts w:ascii="GHEA Grapalat" w:hAnsi="GHEA Grapalat"/>
          <w:sz w:val="22"/>
          <w:szCs w:val="22"/>
          <w:lang w:val="es-ES"/>
        </w:rPr>
      </w:pPr>
      <w:r w:rsidRPr="00712340">
        <w:rPr>
          <w:rFonts w:ascii="GHEA Grapalat" w:hAnsi="GHEA Grapalat" w:cs="Sylfaen"/>
          <w:vertAlign w:val="superscript"/>
          <w:lang w:val="es-ES"/>
        </w:rPr>
        <w:t xml:space="preserve">                                                                     </w:t>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hy-AM"/>
        </w:rPr>
        <w:t>մասնակցի</w:t>
      </w:r>
      <w:r w:rsidRPr="00712340">
        <w:rPr>
          <w:rFonts w:ascii="GHEA Grapalat" w:hAnsi="GHEA Grapalat" w:cs="Arial"/>
          <w:vertAlign w:val="superscript"/>
          <w:lang w:val="hy-AM"/>
        </w:rPr>
        <w:t xml:space="preserve"> </w:t>
      </w:r>
      <w:r w:rsidRPr="00712340">
        <w:rPr>
          <w:rFonts w:ascii="GHEA Grapalat" w:hAnsi="GHEA Grapalat" w:cs="Sylfaen"/>
          <w:vertAlign w:val="superscript"/>
          <w:lang w:val="hy-AM"/>
        </w:rPr>
        <w:t>անվանումը</w:t>
      </w:r>
    </w:p>
    <w:p w:rsidR="006C3873" w:rsidRPr="00712340" w:rsidRDefault="006C3873" w:rsidP="00975F7E">
      <w:pPr>
        <w:jc w:val="both"/>
        <w:rPr>
          <w:rFonts w:ascii="GHEA Grapalat" w:hAnsi="GHEA Grapalat" w:cs="Arial"/>
          <w:sz w:val="20"/>
          <w:szCs w:val="20"/>
          <w:lang w:val="es-ES"/>
        </w:rPr>
      </w:pPr>
      <w:r w:rsidRPr="00712340">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6C3873" w:rsidRPr="00712340" w:rsidRDefault="006C3873" w:rsidP="00975F7E">
      <w:pPr>
        <w:numPr>
          <w:ilvl w:val="0"/>
          <w:numId w:val="18"/>
        </w:numPr>
        <w:ind w:left="0" w:firstLine="720"/>
        <w:jc w:val="both"/>
        <w:rPr>
          <w:rFonts w:ascii="GHEA Grapalat" w:hAnsi="GHEA Grapalat" w:cs="Sylfaen"/>
          <w:sz w:val="20"/>
          <w:lang w:val="es-ES"/>
        </w:rPr>
      </w:pPr>
      <w:r w:rsidRPr="00712340">
        <w:rPr>
          <w:rFonts w:ascii="GHEA Grapalat" w:hAnsi="GHEA Grapalat" w:cs="Arial"/>
          <w:sz w:val="20"/>
          <w:szCs w:val="20"/>
          <w:lang w:val="es-ES"/>
        </w:rPr>
        <w:t>ստորև ներկայացնում է հայտը ներկայացնելու օրվա դրությամբ ա</w:t>
      </w:r>
      <w:r w:rsidRPr="00712340">
        <w:rPr>
          <w:rFonts w:ascii="GHEA Grapalat" w:hAnsi="GHEA Grapalat" w:cs="Sylfaen"/>
          <w:sz w:val="20"/>
        </w:rPr>
        <w:t>յն</w:t>
      </w:r>
      <w:r w:rsidRPr="00712340">
        <w:rPr>
          <w:rFonts w:ascii="GHEA Grapalat" w:hAnsi="GHEA Grapalat" w:cs="Sylfaen"/>
          <w:sz w:val="20"/>
          <w:lang w:val="es-ES"/>
        </w:rPr>
        <w:t xml:space="preserve"> </w:t>
      </w:r>
      <w:r w:rsidRPr="00712340">
        <w:rPr>
          <w:rFonts w:ascii="GHEA Grapalat" w:hAnsi="GHEA Grapalat" w:cs="Sylfaen"/>
          <w:sz w:val="20"/>
        </w:rPr>
        <w:t>ֆիզիկական</w:t>
      </w:r>
      <w:r w:rsidRPr="00712340">
        <w:rPr>
          <w:rFonts w:ascii="GHEA Grapalat" w:hAnsi="GHEA Grapalat" w:cs="Sylfaen"/>
          <w:sz w:val="20"/>
          <w:lang w:val="es-ES"/>
        </w:rPr>
        <w:t xml:space="preserve"> </w:t>
      </w:r>
      <w:r w:rsidRPr="00712340">
        <w:rPr>
          <w:rFonts w:ascii="GHEA Grapalat" w:hAnsi="GHEA Grapalat" w:cs="Sylfaen"/>
          <w:sz w:val="20"/>
        </w:rPr>
        <w:t>անձի</w:t>
      </w:r>
      <w:r w:rsidRPr="00712340">
        <w:rPr>
          <w:rFonts w:ascii="GHEA Grapalat" w:hAnsi="GHEA Grapalat" w:cs="Sylfaen"/>
          <w:sz w:val="20"/>
          <w:lang w:val="es-ES"/>
        </w:rPr>
        <w:t xml:space="preserve"> (</w:t>
      </w:r>
      <w:r w:rsidRPr="00712340">
        <w:rPr>
          <w:rFonts w:ascii="GHEA Grapalat" w:hAnsi="GHEA Grapalat" w:cs="Sylfaen"/>
          <w:sz w:val="20"/>
        </w:rPr>
        <w:t>անձանց</w:t>
      </w:r>
      <w:r w:rsidRPr="00712340">
        <w:rPr>
          <w:rFonts w:ascii="GHEA Grapalat" w:hAnsi="GHEA Grapalat" w:cs="Sylfaen"/>
          <w:sz w:val="20"/>
          <w:lang w:val="es-ES"/>
        </w:rPr>
        <w:t xml:space="preserve">) </w:t>
      </w:r>
      <w:r w:rsidRPr="00712340">
        <w:rPr>
          <w:rFonts w:ascii="GHEA Grapalat" w:hAnsi="GHEA Grapalat" w:cs="Sylfaen"/>
          <w:sz w:val="20"/>
        </w:rPr>
        <w:t>տվյալները</w:t>
      </w:r>
      <w:r w:rsidRPr="00712340">
        <w:rPr>
          <w:rFonts w:ascii="GHEA Grapalat" w:hAnsi="GHEA Grapalat" w:cs="Sylfaen"/>
          <w:sz w:val="20"/>
          <w:lang w:val="es-ES"/>
        </w:rPr>
        <w:t xml:space="preserve">, </w:t>
      </w:r>
      <w:r w:rsidRPr="00712340">
        <w:rPr>
          <w:rFonts w:ascii="GHEA Grapalat" w:hAnsi="GHEA Grapalat" w:cs="Sylfaen"/>
          <w:sz w:val="20"/>
        </w:rPr>
        <w:t>ով</w:t>
      </w:r>
      <w:r w:rsidRPr="00712340">
        <w:rPr>
          <w:rFonts w:ascii="GHEA Grapalat" w:hAnsi="GHEA Grapalat" w:cs="Sylfaen"/>
          <w:sz w:val="20"/>
          <w:lang w:val="es-ES"/>
        </w:rPr>
        <w:t xml:space="preserve"> </w:t>
      </w:r>
      <w:r w:rsidRPr="00712340">
        <w:rPr>
          <w:rFonts w:ascii="GHEA Grapalat" w:hAnsi="GHEA Grapalat" w:cs="Sylfaen"/>
          <w:sz w:val="20"/>
        </w:rPr>
        <w:t>ուղղակի</w:t>
      </w:r>
      <w:r w:rsidRPr="00712340">
        <w:rPr>
          <w:rFonts w:ascii="GHEA Grapalat" w:hAnsi="GHEA Grapalat" w:cs="Sylfaen"/>
          <w:sz w:val="20"/>
          <w:lang w:val="es-ES"/>
        </w:rPr>
        <w:t xml:space="preserve"> </w:t>
      </w:r>
      <w:r w:rsidRPr="00712340">
        <w:rPr>
          <w:rFonts w:ascii="GHEA Grapalat" w:hAnsi="GHEA Grapalat" w:cs="Sylfaen"/>
          <w:sz w:val="20"/>
        </w:rPr>
        <w:t>կամ</w:t>
      </w:r>
      <w:r w:rsidRPr="00712340">
        <w:rPr>
          <w:rFonts w:ascii="GHEA Grapalat" w:hAnsi="GHEA Grapalat" w:cs="Sylfaen"/>
          <w:sz w:val="20"/>
          <w:lang w:val="es-ES"/>
        </w:rPr>
        <w:t xml:space="preserve"> </w:t>
      </w:r>
      <w:r w:rsidRPr="00712340">
        <w:rPr>
          <w:rFonts w:ascii="GHEA Grapalat" w:hAnsi="GHEA Grapalat" w:cs="Sylfaen"/>
          <w:sz w:val="20"/>
        </w:rPr>
        <w:t>անուղղակի</w:t>
      </w:r>
      <w:r w:rsidRPr="00712340">
        <w:rPr>
          <w:rFonts w:ascii="GHEA Grapalat" w:hAnsi="GHEA Grapalat" w:cs="Sylfaen"/>
          <w:sz w:val="20"/>
          <w:lang w:val="es-ES"/>
        </w:rPr>
        <w:t xml:space="preserve"> </w:t>
      </w:r>
      <w:r w:rsidRPr="00712340">
        <w:rPr>
          <w:rFonts w:ascii="GHEA Grapalat" w:hAnsi="GHEA Grapalat" w:cs="Sylfaen"/>
          <w:sz w:val="20"/>
        </w:rPr>
        <w:t>ունի</w:t>
      </w:r>
      <w:r w:rsidRPr="00712340">
        <w:rPr>
          <w:rFonts w:ascii="GHEA Grapalat" w:hAnsi="GHEA Grapalat" w:cs="Sylfaen"/>
          <w:sz w:val="20"/>
          <w:lang w:val="es-ES"/>
        </w:rPr>
        <w:t xml:space="preserve"> </w:t>
      </w:r>
      <w:r w:rsidRPr="00712340">
        <w:rPr>
          <w:rFonts w:ascii="GHEA Grapalat" w:hAnsi="GHEA Grapalat" w:cs="Sylfaen"/>
          <w:sz w:val="20"/>
        </w:rPr>
        <w:t>մասնակցի</w:t>
      </w:r>
      <w:r w:rsidRPr="00712340">
        <w:rPr>
          <w:rFonts w:ascii="GHEA Grapalat" w:hAnsi="GHEA Grapalat" w:cs="Sylfaen"/>
          <w:sz w:val="20"/>
          <w:lang w:val="es-ES"/>
        </w:rPr>
        <w:t xml:space="preserve"> </w:t>
      </w:r>
      <w:r w:rsidRPr="00712340">
        <w:rPr>
          <w:rFonts w:ascii="GHEA Grapalat" w:hAnsi="GHEA Grapalat" w:cs="Sylfaen"/>
          <w:sz w:val="20"/>
        </w:rPr>
        <w:t>կանոնադրական</w:t>
      </w:r>
      <w:r w:rsidRPr="00712340">
        <w:rPr>
          <w:rFonts w:ascii="GHEA Grapalat" w:hAnsi="GHEA Grapalat" w:cs="Sylfaen"/>
          <w:sz w:val="20"/>
          <w:lang w:val="es-ES"/>
        </w:rPr>
        <w:t xml:space="preserve"> </w:t>
      </w:r>
      <w:r w:rsidRPr="00712340">
        <w:rPr>
          <w:rFonts w:ascii="GHEA Grapalat" w:hAnsi="GHEA Grapalat" w:cs="Sylfaen"/>
          <w:sz w:val="20"/>
        </w:rPr>
        <w:t>կապիտալում</w:t>
      </w:r>
      <w:r w:rsidRPr="00712340">
        <w:rPr>
          <w:rFonts w:ascii="GHEA Grapalat" w:hAnsi="GHEA Grapalat" w:cs="Sylfaen"/>
          <w:sz w:val="20"/>
          <w:lang w:val="es-ES"/>
        </w:rPr>
        <w:t xml:space="preserve"> </w:t>
      </w:r>
      <w:r w:rsidRPr="00712340">
        <w:rPr>
          <w:rFonts w:ascii="GHEA Grapalat" w:hAnsi="GHEA Grapalat" w:cs="Sylfaen"/>
          <w:sz w:val="20"/>
        </w:rPr>
        <w:t>քվեարկող</w:t>
      </w:r>
      <w:r w:rsidRPr="00712340">
        <w:rPr>
          <w:rFonts w:ascii="GHEA Grapalat" w:hAnsi="GHEA Grapalat" w:cs="Sylfaen"/>
          <w:sz w:val="20"/>
          <w:lang w:val="es-ES"/>
        </w:rPr>
        <w:t xml:space="preserve"> </w:t>
      </w:r>
      <w:r w:rsidRPr="00712340">
        <w:rPr>
          <w:rFonts w:ascii="GHEA Grapalat" w:hAnsi="GHEA Grapalat" w:cs="Sylfaen"/>
          <w:sz w:val="20"/>
        </w:rPr>
        <w:t>բաժնետոմսերի</w:t>
      </w:r>
      <w:r w:rsidRPr="00712340">
        <w:rPr>
          <w:rFonts w:ascii="GHEA Grapalat" w:hAnsi="GHEA Grapalat" w:cs="Sylfaen"/>
          <w:sz w:val="20"/>
          <w:lang w:val="es-ES"/>
        </w:rPr>
        <w:t xml:space="preserve"> (</w:t>
      </w:r>
      <w:r w:rsidRPr="00712340">
        <w:rPr>
          <w:rFonts w:ascii="GHEA Grapalat" w:hAnsi="GHEA Grapalat" w:cs="Sylfaen"/>
          <w:sz w:val="20"/>
        </w:rPr>
        <w:t>բաժնեմասերի</w:t>
      </w:r>
      <w:r w:rsidRPr="00712340">
        <w:rPr>
          <w:rFonts w:ascii="GHEA Grapalat" w:hAnsi="GHEA Grapalat" w:cs="Sylfaen"/>
          <w:sz w:val="20"/>
          <w:lang w:val="es-ES"/>
        </w:rPr>
        <w:t xml:space="preserve">, </w:t>
      </w:r>
      <w:r w:rsidRPr="00712340">
        <w:rPr>
          <w:rFonts w:ascii="GHEA Grapalat" w:hAnsi="GHEA Grapalat" w:cs="Sylfaen"/>
          <w:sz w:val="20"/>
        </w:rPr>
        <w:t>փայերի</w:t>
      </w:r>
      <w:r w:rsidRPr="00712340">
        <w:rPr>
          <w:rFonts w:ascii="GHEA Grapalat" w:hAnsi="GHEA Grapalat" w:cs="Sylfaen"/>
          <w:sz w:val="20"/>
          <w:lang w:val="es-ES"/>
        </w:rPr>
        <w:t xml:space="preserve">) </w:t>
      </w:r>
      <w:r w:rsidRPr="00712340">
        <w:rPr>
          <w:rFonts w:ascii="GHEA Grapalat" w:hAnsi="GHEA Grapalat" w:cs="Sylfaen"/>
          <w:sz w:val="20"/>
        </w:rPr>
        <w:t>ավել</w:t>
      </w:r>
      <w:r w:rsidRPr="00712340">
        <w:rPr>
          <w:rFonts w:ascii="GHEA Grapalat" w:hAnsi="GHEA Grapalat" w:cs="Sylfaen"/>
          <w:sz w:val="20"/>
          <w:lang w:val="es-ES"/>
        </w:rPr>
        <w:t xml:space="preserve"> </w:t>
      </w:r>
      <w:r w:rsidRPr="00712340">
        <w:rPr>
          <w:rFonts w:ascii="GHEA Grapalat" w:hAnsi="GHEA Grapalat" w:cs="Sylfaen"/>
          <w:sz w:val="20"/>
        </w:rPr>
        <w:t>քան</w:t>
      </w:r>
      <w:r w:rsidRPr="00712340">
        <w:rPr>
          <w:rFonts w:ascii="GHEA Grapalat" w:hAnsi="GHEA Grapalat" w:cs="Sylfaen"/>
          <w:sz w:val="20"/>
          <w:lang w:val="es-ES"/>
        </w:rPr>
        <w:t xml:space="preserve"> </w:t>
      </w:r>
      <w:r w:rsidRPr="00712340">
        <w:rPr>
          <w:rFonts w:ascii="GHEA Grapalat" w:hAnsi="GHEA Grapalat" w:cs="Sylfaen"/>
          <w:sz w:val="20"/>
        </w:rPr>
        <w:t>տաս</w:t>
      </w:r>
      <w:r w:rsidRPr="00712340">
        <w:rPr>
          <w:rFonts w:ascii="GHEA Grapalat" w:hAnsi="GHEA Grapalat" w:cs="Sylfaen"/>
          <w:sz w:val="20"/>
          <w:lang w:val="es-ES"/>
        </w:rPr>
        <w:t xml:space="preserve"> </w:t>
      </w:r>
      <w:r w:rsidRPr="00712340">
        <w:rPr>
          <w:rFonts w:ascii="GHEA Grapalat" w:hAnsi="GHEA Grapalat" w:cs="Sylfaen"/>
          <w:sz w:val="20"/>
        </w:rPr>
        <w:t>տոկոսը</w:t>
      </w:r>
      <w:r w:rsidRPr="00712340">
        <w:rPr>
          <w:rFonts w:ascii="GHEA Grapalat" w:hAnsi="GHEA Grapalat" w:cs="Sylfaen"/>
          <w:sz w:val="20"/>
          <w:lang w:val="es-ES"/>
        </w:rPr>
        <w:t xml:space="preserve">, </w:t>
      </w:r>
      <w:r w:rsidRPr="00712340">
        <w:rPr>
          <w:rFonts w:ascii="GHEA Grapalat" w:hAnsi="GHEA Grapalat" w:cs="Sylfaen"/>
          <w:sz w:val="20"/>
        </w:rPr>
        <w:t>ներառյալ</w:t>
      </w:r>
      <w:r w:rsidRPr="00712340">
        <w:rPr>
          <w:rFonts w:ascii="GHEA Grapalat" w:hAnsi="GHEA Grapalat" w:cs="Sylfaen"/>
          <w:sz w:val="20"/>
          <w:lang w:val="es-ES"/>
        </w:rPr>
        <w:t xml:space="preserve"> </w:t>
      </w:r>
      <w:r w:rsidRPr="00712340">
        <w:rPr>
          <w:rFonts w:ascii="GHEA Grapalat" w:hAnsi="GHEA Grapalat" w:cs="Sylfaen"/>
          <w:sz w:val="20"/>
        </w:rPr>
        <w:t>ըստ</w:t>
      </w:r>
      <w:r w:rsidRPr="00712340">
        <w:rPr>
          <w:rFonts w:ascii="GHEA Grapalat" w:hAnsi="GHEA Grapalat" w:cs="Sylfaen"/>
          <w:sz w:val="20"/>
          <w:lang w:val="es-ES"/>
        </w:rPr>
        <w:t xml:space="preserve"> </w:t>
      </w:r>
      <w:r w:rsidRPr="00712340">
        <w:rPr>
          <w:rFonts w:ascii="GHEA Grapalat" w:hAnsi="GHEA Grapalat" w:cs="Sylfaen"/>
          <w:sz w:val="20"/>
        </w:rPr>
        <w:t>ներկայացնողի</w:t>
      </w:r>
      <w:r w:rsidRPr="00712340">
        <w:rPr>
          <w:rFonts w:ascii="GHEA Grapalat" w:hAnsi="GHEA Grapalat" w:cs="Sylfaen"/>
          <w:sz w:val="20"/>
          <w:lang w:val="es-ES"/>
        </w:rPr>
        <w:t xml:space="preserve"> </w:t>
      </w:r>
      <w:r w:rsidRPr="00712340">
        <w:rPr>
          <w:rFonts w:ascii="GHEA Grapalat" w:hAnsi="GHEA Grapalat" w:cs="Sylfaen"/>
          <w:sz w:val="20"/>
        </w:rPr>
        <w:t>բաժնետոմսերը</w:t>
      </w:r>
      <w:r w:rsidRPr="00712340">
        <w:rPr>
          <w:rFonts w:ascii="GHEA Grapalat" w:hAnsi="GHEA Grapalat" w:cs="Sylfaen"/>
          <w:sz w:val="20"/>
          <w:lang w:val="es-ES"/>
        </w:rPr>
        <w:t xml:space="preserve">, </w:t>
      </w:r>
      <w:r w:rsidRPr="00712340">
        <w:rPr>
          <w:rFonts w:ascii="GHEA Grapalat" w:hAnsi="GHEA Grapalat" w:cs="Sylfaen"/>
          <w:sz w:val="20"/>
        </w:rPr>
        <w:t>կամ</w:t>
      </w:r>
      <w:r w:rsidRPr="00712340">
        <w:rPr>
          <w:rFonts w:ascii="GHEA Grapalat" w:hAnsi="GHEA Grapalat" w:cs="Sylfaen"/>
          <w:sz w:val="20"/>
          <w:lang w:val="es-ES"/>
        </w:rPr>
        <w:t xml:space="preserve"> </w:t>
      </w:r>
      <w:r w:rsidRPr="00712340">
        <w:rPr>
          <w:rFonts w:ascii="GHEA Grapalat" w:hAnsi="GHEA Grapalat" w:cs="Sylfaen"/>
          <w:sz w:val="20"/>
        </w:rPr>
        <w:t>այն</w:t>
      </w:r>
      <w:r w:rsidRPr="00712340">
        <w:rPr>
          <w:rFonts w:ascii="GHEA Grapalat" w:hAnsi="GHEA Grapalat" w:cs="Sylfaen"/>
          <w:sz w:val="20"/>
          <w:lang w:val="es-ES"/>
        </w:rPr>
        <w:t xml:space="preserve"> </w:t>
      </w:r>
      <w:r w:rsidRPr="00712340">
        <w:rPr>
          <w:rFonts w:ascii="GHEA Grapalat" w:hAnsi="GHEA Grapalat" w:cs="Sylfaen"/>
          <w:sz w:val="20"/>
        </w:rPr>
        <w:t>անձի</w:t>
      </w:r>
      <w:r w:rsidRPr="00712340">
        <w:rPr>
          <w:rFonts w:ascii="GHEA Grapalat" w:hAnsi="GHEA Grapalat" w:cs="Sylfaen"/>
          <w:sz w:val="20"/>
          <w:lang w:val="es-ES"/>
        </w:rPr>
        <w:t xml:space="preserve"> (</w:t>
      </w:r>
      <w:r w:rsidRPr="00712340">
        <w:rPr>
          <w:rFonts w:ascii="GHEA Grapalat" w:hAnsi="GHEA Grapalat" w:cs="Sylfaen"/>
          <w:sz w:val="20"/>
        </w:rPr>
        <w:t>անձանց</w:t>
      </w:r>
      <w:r w:rsidRPr="00712340">
        <w:rPr>
          <w:rFonts w:ascii="GHEA Grapalat" w:hAnsi="GHEA Grapalat" w:cs="Sylfaen"/>
          <w:sz w:val="20"/>
          <w:lang w:val="es-ES"/>
        </w:rPr>
        <w:t xml:space="preserve">) </w:t>
      </w:r>
      <w:r w:rsidRPr="00712340">
        <w:rPr>
          <w:rFonts w:ascii="GHEA Grapalat" w:hAnsi="GHEA Grapalat" w:cs="Sylfaen"/>
          <w:sz w:val="20"/>
        </w:rPr>
        <w:t>տվյալները</w:t>
      </w:r>
      <w:r w:rsidRPr="00712340">
        <w:rPr>
          <w:rFonts w:ascii="GHEA Grapalat" w:hAnsi="GHEA Grapalat" w:cs="Sylfaen"/>
          <w:sz w:val="20"/>
          <w:lang w:val="es-ES"/>
        </w:rPr>
        <w:t xml:space="preserve">, </w:t>
      </w:r>
      <w:r w:rsidRPr="00712340">
        <w:rPr>
          <w:rFonts w:ascii="GHEA Grapalat" w:hAnsi="GHEA Grapalat" w:cs="Sylfaen"/>
          <w:sz w:val="20"/>
        </w:rPr>
        <w:t>ով</w:t>
      </w:r>
      <w:r w:rsidRPr="00712340">
        <w:rPr>
          <w:rFonts w:ascii="GHEA Grapalat" w:hAnsi="GHEA Grapalat" w:cs="Sylfaen"/>
          <w:sz w:val="20"/>
          <w:lang w:val="es-ES"/>
        </w:rPr>
        <w:t xml:space="preserve"> </w:t>
      </w:r>
      <w:r w:rsidRPr="00712340">
        <w:rPr>
          <w:rFonts w:ascii="GHEA Grapalat" w:hAnsi="GHEA Grapalat" w:cs="Sylfaen"/>
          <w:sz w:val="20"/>
        </w:rPr>
        <w:t>իրավունք</w:t>
      </w:r>
      <w:r w:rsidRPr="00712340">
        <w:rPr>
          <w:rFonts w:ascii="GHEA Grapalat" w:hAnsi="GHEA Grapalat" w:cs="Sylfaen"/>
          <w:sz w:val="20"/>
          <w:lang w:val="es-ES"/>
        </w:rPr>
        <w:t xml:space="preserve"> </w:t>
      </w:r>
      <w:r w:rsidRPr="00712340">
        <w:rPr>
          <w:rFonts w:ascii="GHEA Grapalat" w:hAnsi="GHEA Grapalat" w:cs="Sylfaen"/>
          <w:sz w:val="20"/>
        </w:rPr>
        <w:t>ունի</w:t>
      </w:r>
      <w:r w:rsidRPr="00712340">
        <w:rPr>
          <w:rFonts w:ascii="GHEA Grapalat" w:hAnsi="GHEA Grapalat" w:cs="Sylfaen"/>
          <w:sz w:val="20"/>
          <w:lang w:val="es-ES"/>
        </w:rPr>
        <w:t xml:space="preserve"> </w:t>
      </w:r>
      <w:r w:rsidRPr="00712340">
        <w:rPr>
          <w:rFonts w:ascii="GHEA Grapalat" w:hAnsi="GHEA Grapalat" w:cs="Sylfaen"/>
          <w:sz w:val="20"/>
        </w:rPr>
        <w:t>նշանակելու</w:t>
      </w:r>
      <w:r w:rsidRPr="00712340">
        <w:rPr>
          <w:rFonts w:ascii="GHEA Grapalat" w:hAnsi="GHEA Grapalat" w:cs="Sylfaen"/>
          <w:sz w:val="20"/>
          <w:lang w:val="es-ES"/>
        </w:rPr>
        <w:t xml:space="preserve"> </w:t>
      </w:r>
      <w:r w:rsidRPr="00712340">
        <w:rPr>
          <w:rFonts w:ascii="GHEA Grapalat" w:hAnsi="GHEA Grapalat" w:cs="Sylfaen"/>
          <w:sz w:val="20"/>
        </w:rPr>
        <w:t>կամ</w:t>
      </w:r>
      <w:r w:rsidRPr="00712340">
        <w:rPr>
          <w:rFonts w:ascii="GHEA Grapalat" w:hAnsi="GHEA Grapalat" w:cs="Sylfaen"/>
          <w:sz w:val="20"/>
          <w:lang w:val="es-ES"/>
        </w:rPr>
        <w:t xml:space="preserve"> </w:t>
      </w:r>
      <w:r w:rsidRPr="00712340">
        <w:rPr>
          <w:rFonts w:ascii="GHEA Grapalat" w:hAnsi="GHEA Grapalat" w:cs="Sylfaen"/>
          <w:sz w:val="20"/>
        </w:rPr>
        <w:t>ազատելու</w:t>
      </w:r>
      <w:r w:rsidRPr="00712340">
        <w:rPr>
          <w:rFonts w:ascii="GHEA Grapalat" w:hAnsi="GHEA Grapalat" w:cs="Sylfaen"/>
          <w:sz w:val="20"/>
          <w:lang w:val="es-ES"/>
        </w:rPr>
        <w:t xml:space="preserve"> </w:t>
      </w:r>
      <w:r w:rsidRPr="00712340">
        <w:rPr>
          <w:rFonts w:ascii="GHEA Grapalat" w:hAnsi="GHEA Grapalat" w:cs="Sylfaen"/>
          <w:sz w:val="20"/>
        </w:rPr>
        <w:t>մասնակցի</w:t>
      </w:r>
      <w:r w:rsidRPr="00712340">
        <w:rPr>
          <w:rFonts w:ascii="GHEA Grapalat" w:hAnsi="GHEA Grapalat" w:cs="Sylfaen"/>
          <w:sz w:val="20"/>
          <w:lang w:val="es-ES"/>
        </w:rPr>
        <w:t xml:space="preserve"> </w:t>
      </w:r>
      <w:r w:rsidRPr="00712340">
        <w:rPr>
          <w:rFonts w:ascii="GHEA Grapalat" w:hAnsi="GHEA Grapalat" w:cs="Sylfaen"/>
          <w:sz w:val="20"/>
        </w:rPr>
        <w:t>գործադիր</w:t>
      </w:r>
      <w:r w:rsidRPr="00712340">
        <w:rPr>
          <w:rFonts w:ascii="GHEA Grapalat" w:hAnsi="GHEA Grapalat" w:cs="Sylfaen"/>
          <w:sz w:val="20"/>
          <w:lang w:val="es-ES"/>
        </w:rPr>
        <w:t xml:space="preserve"> </w:t>
      </w:r>
      <w:r w:rsidRPr="00712340">
        <w:rPr>
          <w:rFonts w:ascii="GHEA Grapalat" w:hAnsi="GHEA Grapalat" w:cs="Sylfaen"/>
          <w:sz w:val="20"/>
        </w:rPr>
        <w:t>մարմնի</w:t>
      </w:r>
      <w:r w:rsidRPr="00712340">
        <w:rPr>
          <w:rFonts w:ascii="GHEA Grapalat" w:hAnsi="GHEA Grapalat" w:cs="Sylfaen"/>
          <w:sz w:val="20"/>
          <w:lang w:val="es-ES"/>
        </w:rPr>
        <w:t xml:space="preserve"> </w:t>
      </w:r>
      <w:r w:rsidRPr="00712340">
        <w:rPr>
          <w:rFonts w:ascii="GHEA Grapalat" w:hAnsi="GHEA Grapalat" w:cs="Sylfaen"/>
          <w:sz w:val="20"/>
        </w:rPr>
        <w:t>անդամներին</w:t>
      </w:r>
      <w:r w:rsidRPr="00712340">
        <w:rPr>
          <w:rFonts w:ascii="GHEA Grapalat" w:hAnsi="GHEA Grapalat" w:cs="Sylfaen"/>
          <w:sz w:val="20"/>
          <w:lang w:val="es-ES"/>
        </w:rPr>
        <w:t xml:space="preserve">, </w:t>
      </w:r>
      <w:r w:rsidRPr="00712340">
        <w:rPr>
          <w:rFonts w:ascii="GHEA Grapalat" w:hAnsi="GHEA Grapalat" w:cs="Sylfaen"/>
          <w:sz w:val="20"/>
        </w:rPr>
        <w:t>կամ</w:t>
      </w:r>
      <w:r w:rsidRPr="00712340">
        <w:rPr>
          <w:rFonts w:ascii="GHEA Grapalat" w:hAnsi="GHEA Grapalat" w:cs="Sylfaen"/>
          <w:sz w:val="20"/>
          <w:lang w:val="es-ES"/>
        </w:rPr>
        <w:t xml:space="preserve"> </w:t>
      </w:r>
      <w:r w:rsidRPr="00712340">
        <w:rPr>
          <w:rFonts w:ascii="GHEA Grapalat" w:hAnsi="GHEA Grapalat" w:cs="Sylfaen"/>
          <w:sz w:val="20"/>
        </w:rPr>
        <w:t>ստանում</w:t>
      </w:r>
      <w:r w:rsidRPr="00712340">
        <w:rPr>
          <w:rFonts w:ascii="GHEA Grapalat" w:hAnsi="GHEA Grapalat" w:cs="Sylfaen"/>
          <w:sz w:val="20"/>
          <w:lang w:val="es-ES"/>
        </w:rPr>
        <w:t xml:space="preserve"> </w:t>
      </w:r>
      <w:r w:rsidRPr="00712340">
        <w:rPr>
          <w:rFonts w:ascii="GHEA Grapalat" w:hAnsi="GHEA Grapalat" w:cs="Sylfaen"/>
          <w:sz w:val="20"/>
        </w:rPr>
        <w:t>է</w:t>
      </w:r>
      <w:r w:rsidRPr="00712340">
        <w:rPr>
          <w:rFonts w:ascii="GHEA Grapalat" w:hAnsi="GHEA Grapalat" w:cs="Sylfaen"/>
          <w:sz w:val="20"/>
          <w:lang w:val="es-ES"/>
        </w:rPr>
        <w:t xml:space="preserve"> </w:t>
      </w:r>
      <w:r w:rsidRPr="00712340">
        <w:rPr>
          <w:rFonts w:ascii="GHEA Grapalat" w:hAnsi="GHEA Grapalat" w:cs="Sylfaen"/>
          <w:sz w:val="20"/>
        </w:rPr>
        <w:t>մասնակցի</w:t>
      </w:r>
      <w:r w:rsidRPr="00712340">
        <w:rPr>
          <w:rFonts w:ascii="GHEA Grapalat" w:hAnsi="GHEA Grapalat" w:cs="Sylfaen"/>
          <w:sz w:val="20"/>
          <w:lang w:val="es-ES"/>
        </w:rPr>
        <w:t xml:space="preserve"> </w:t>
      </w:r>
      <w:r w:rsidRPr="00712340">
        <w:rPr>
          <w:rFonts w:ascii="GHEA Grapalat" w:hAnsi="GHEA Grapalat" w:cs="Sylfaen"/>
          <w:sz w:val="20"/>
        </w:rPr>
        <w:t>կողմից</w:t>
      </w:r>
      <w:r w:rsidRPr="00712340">
        <w:rPr>
          <w:rFonts w:ascii="GHEA Grapalat" w:hAnsi="GHEA Grapalat" w:cs="Sylfaen"/>
          <w:sz w:val="20"/>
          <w:lang w:val="es-ES"/>
        </w:rPr>
        <w:t xml:space="preserve"> </w:t>
      </w:r>
      <w:r w:rsidRPr="00712340">
        <w:rPr>
          <w:rFonts w:ascii="GHEA Grapalat" w:hAnsi="GHEA Grapalat" w:cs="Sylfaen"/>
          <w:sz w:val="20"/>
        </w:rPr>
        <w:t>իրականացվող</w:t>
      </w:r>
      <w:r w:rsidRPr="00712340">
        <w:rPr>
          <w:rFonts w:ascii="GHEA Grapalat" w:hAnsi="GHEA Grapalat" w:cs="Sylfaen"/>
          <w:sz w:val="20"/>
          <w:lang w:val="es-ES"/>
        </w:rPr>
        <w:t xml:space="preserve"> </w:t>
      </w:r>
      <w:r w:rsidRPr="00712340">
        <w:rPr>
          <w:rFonts w:ascii="GHEA Grapalat" w:hAnsi="GHEA Grapalat" w:cs="Sylfaen"/>
          <w:sz w:val="20"/>
        </w:rPr>
        <w:t>ձեռնարկատիրական</w:t>
      </w:r>
      <w:r w:rsidRPr="00712340">
        <w:rPr>
          <w:rFonts w:ascii="GHEA Grapalat" w:hAnsi="GHEA Grapalat" w:cs="Sylfaen"/>
          <w:sz w:val="20"/>
          <w:lang w:val="es-ES"/>
        </w:rPr>
        <w:t xml:space="preserve"> </w:t>
      </w:r>
      <w:r w:rsidRPr="00712340">
        <w:rPr>
          <w:rFonts w:ascii="GHEA Grapalat" w:hAnsi="GHEA Grapalat" w:cs="Sylfaen"/>
          <w:sz w:val="20"/>
        </w:rPr>
        <w:t>կամ</w:t>
      </w:r>
      <w:r w:rsidRPr="00712340">
        <w:rPr>
          <w:rFonts w:ascii="GHEA Grapalat" w:hAnsi="GHEA Grapalat" w:cs="Sylfaen"/>
          <w:sz w:val="20"/>
          <w:lang w:val="es-ES"/>
        </w:rPr>
        <w:t xml:space="preserve"> </w:t>
      </w:r>
      <w:r w:rsidRPr="00712340">
        <w:rPr>
          <w:rFonts w:ascii="GHEA Grapalat" w:hAnsi="GHEA Grapalat" w:cs="Sylfaen"/>
          <w:sz w:val="20"/>
        </w:rPr>
        <w:t>այլ</w:t>
      </w:r>
      <w:r w:rsidRPr="00712340">
        <w:rPr>
          <w:rFonts w:ascii="GHEA Grapalat" w:hAnsi="GHEA Grapalat" w:cs="Sylfaen"/>
          <w:sz w:val="20"/>
          <w:lang w:val="es-ES"/>
        </w:rPr>
        <w:t xml:space="preserve"> </w:t>
      </w:r>
      <w:r w:rsidRPr="00712340">
        <w:rPr>
          <w:rFonts w:ascii="GHEA Grapalat" w:hAnsi="GHEA Grapalat" w:cs="Sylfaen"/>
          <w:sz w:val="20"/>
        </w:rPr>
        <w:t>գործունեության</w:t>
      </w:r>
      <w:r w:rsidRPr="00712340">
        <w:rPr>
          <w:rFonts w:ascii="GHEA Grapalat" w:hAnsi="GHEA Grapalat" w:cs="Sylfaen"/>
          <w:sz w:val="20"/>
          <w:lang w:val="es-ES"/>
        </w:rPr>
        <w:t xml:space="preserve"> </w:t>
      </w:r>
      <w:r w:rsidRPr="00712340">
        <w:rPr>
          <w:rFonts w:ascii="GHEA Grapalat" w:hAnsi="GHEA Grapalat" w:cs="Sylfaen"/>
          <w:sz w:val="20"/>
        </w:rPr>
        <w:t>արդյունքում</w:t>
      </w:r>
      <w:r w:rsidRPr="00712340">
        <w:rPr>
          <w:rFonts w:ascii="GHEA Grapalat" w:hAnsi="GHEA Grapalat" w:cs="Sylfaen"/>
          <w:sz w:val="20"/>
          <w:lang w:val="es-ES"/>
        </w:rPr>
        <w:t xml:space="preserve"> </w:t>
      </w:r>
      <w:r w:rsidRPr="00712340">
        <w:rPr>
          <w:rFonts w:ascii="GHEA Grapalat" w:hAnsi="GHEA Grapalat" w:cs="Sylfaen"/>
          <w:sz w:val="20"/>
        </w:rPr>
        <w:t>ստացված</w:t>
      </w:r>
      <w:r w:rsidRPr="00712340">
        <w:rPr>
          <w:rFonts w:ascii="GHEA Grapalat" w:hAnsi="GHEA Grapalat" w:cs="Sylfaen"/>
          <w:sz w:val="20"/>
          <w:lang w:val="es-ES"/>
        </w:rPr>
        <w:t xml:space="preserve"> </w:t>
      </w:r>
      <w:r w:rsidRPr="00712340">
        <w:rPr>
          <w:rFonts w:ascii="GHEA Grapalat" w:hAnsi="GHEA Grapalat" w:cs="Sylfaen"/>
          <w:sz w:val="20"/>
        </w:rPr>
        <w:t>շահույթի</w:t>
      </w:r>
      <w:r w:rsidRPr="00712340">
        <w:rPr>
          <w:rFonts w:ascii="GHEA Grapalat" w:hAnsi="GHEA Grapalat" w:cs="Sylfaen"/>
          <w:sz w:val="20"/>
          <w:lang w:val="es-ES"/>
        </w:rPr>
        <w:t xml:space="preserve"> </w:t>
      </w:r>
      <w:r w:rsidRPr="00712340">
        <w:rPr>
          <w:rFonts w:ascii="GHEA Grapalat" w:hAnsi="GHEA Grapalat" w:cs="Sylfaen"/>
          <w:sz w:val="20"/>
        </w:rPr>
        <w:t>տասնհինգ</w:t>
      </w:r>
      <w:r w:rsidRPr="00712340">
        <w:rPr>
          <w:rFonts w:ascii="GHEA Grapalat" w:hAnsi="GHEA Grapalat" w:cs="Sylfaen"/>
          <w:sz w:val="20"/>
          <w:lang w:val="es-ES"/>
        </w:rPr>
        <w:t xml:space="preserve"> </w:t>
      </w:r>
      <w:r w:rsidRPr="00712340">
        <w:rPr>
          <w:rFonts w:ascii="GHEA Grapalat" w:hAnsi="GHEA Grapalat" w:cs="Sylfaen"/>
          <w:sz w:val="20"/>
        </w:rPr>
        <w:t>տոկոսից</w:t>
      </w:r>
      <w:r w:rsidRPr="00712340">
        <w:rPr>
          <w:rFonts w:ascii="GHEA Grapalat" w:hAnsi="GHEA Grapalat" w:cs="Sylfaen"/>
          <w:sz w:val="20"/>
          <w:lang w:val="es-ES"/>
        </w:rPr>
        <w:t xml:space="preserve"> </w:t>
      </w:r>
      <w:r w:rsidRPr="00712340">
        <w:rPr>
          <w:rFonts w:ascii="GHEA Grapalat" w:hAnsi="GHEA Grapalat" w:cs="Sylfaen"/>
          <w:sz w:val="20"/>
        </w:rPr>
        <w:t>ավելին</w:t>
      </w:r>
      <w:r w:rsidRPr="00712340">
        <w:rPr>
          <w:rFonts w:ascii="GHEA Grapalat" w:hAnsi="GHEA Grapalat" w:cs="Sylfaen"/>
          <w:sz w:val="20"/>
          <w:lang w:val="es-ES"/>
        </w:rPr>
        <w:t xml:space="preserve"> (</w:t>
      </w:r>
      <w:r w:rsidRPr="00712340">
        <w:rPr>
          <w:rFonts w:ascii="GHEA Grapalat" w:hAnsi="GHEA Grapalat" w:cs="Sylfaen"/>
          <w:sz w:val="20"/>
        </w:rPr>
        <w:t>իրական</w:t>
      </w:r>
      <w:r w:rsidRPr="00712340">
        <w:rPr>
          <w:rFonts w:ascii="GHEA Grapalat" w:hAnsi="GHEA Grapalat" w:cs="Sylfaen"/>
          <w:sz w:val="20"/>
          <w:lang w:val="es-ES"/>
        </w:rPr>
        <w:t xml:space="preserve"> </w:t>
      </w:r>
      <w:r w:rsidRPr="00712340">
        <w:rPr>
          <w:rFonts w:ascii="GHEA Grapalat" w:hAnsi="GHEA Grapalat" w:cs="Sylfaen"/>
          <w:sz w:val="20"/>
        </w:rPr>
        <w:t>շահառուներ</w:t>
      </w:r>
      <w:r w:rsidRPr="00712340">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5F7D89" w:rsidTr="00CE3A99">
        <w:trPr>
          <w:jc w:val="center"/>
        </w:trPr>
        <w:tc>
          <w:tcPr>
            <w:tcW w:w="2570" w:type="dxa"/>
            <w:vAlign w:val="center"/>
          </w:tcPr>
          <w:p w:rsidR="00CE3A99" w:rsidRPr="00712340" w:rsidRDefault="00CE3A99" w:rsidP="001635B8">
            <w:pPr>
              <w:pStyle w:val="BodyTextIndent3"/>
              <w:spacing w:line="240" w:lineRule="auto"/>
              <w:ind w:firstLine="0"/>
              <w:jc w:val="center"/>
              <w:rPr>
                <w:rFonts w:ascii="GHEA Grapalat" w:hAnsi="GHEA Grapalat"/>
                <w:sz w:val="28"/>
                <w:vertAlign w:val="superscript"/>
                <w:lang w:val="es-ES"/>
              </w:rPr>
            </w:pPr>
            <w:r w:rsidRPr="00C07C0C">
              <w:rPr>
                <w:rFonts w:ascii="GHEA Grapalat" w:hAnsi="GHEA Grapalat"/>
                <w:sz w:val="28"/>
                <w:vertAlign w:val="superscript"/>
              </w:rPr>
              <w:t>Անունը</w:t>
            </w:r>
            <w:r w:rsidRPr="00712340">
              <w:rPr>
                <w:rFonts w:ascii="GHEA Grapalat" w:hAnsi="GHEA Grapalat"/>
                <w:sz w:val="28"/>
                <w:vertAlign w:val="superscript"/>
                <w:lang w:val="es-ES"/>
              </w:rPr>
              <w:t xml:space="preserve"> </w:t>
            </w:r>
            <w:r w:rsidRPr="00C07C0C">
              <w:rPr>
                <w:rFonts w:ascii="GHEA Grapalat" w:hAnsi="GHEA Grapalat"/>
                <w:sz w:val="28"/>
                <w:vertAlign w:val="superscript"/>
              </w:rPr>
              <w:t>Ազգանունը</w:t>
            </w:r>
            <w:r w:rsidRPr="00712340">
              <w:rPr>
                <w:rFonts w:ascii="GHEA Grapalat" w:hAnsi="GHEA Grapalat"/>
                <w:sz w:val="28"/>
                <w:vertAlign w:val="superscript"/>
                <w:lang w:val="es-ES"/>
              </w:rPr>
              <w:t xml:space="preserve"> </w:t>
            </w:r>
            <w:r w:rsidRPr="00C07C0C">
              <w:rPr>
                <w:rFonts w:ascii="GHEA Grapalat" w:hAnsi="GHEA Grapalat"/>
                <w:sz w:val="28"/>
                <w:vertAlign w:val="superscript"/>
              </w:rPr>
              <w:t>Հայրանունը</w:t>
            </w:r>
          </w:p>
        </w:tc>
        <w:tc>
          <w:tcPr>
            <w:tcW w:w="3960" w:type="dxa"/>
            <w:vAlign w:val="center"/>
          </w:tcPr>
          <w:p w:rsidR="00CE3A99" w:rsidRPr="00712340" w:rsidRDefault="00CE3A99" w:rsidP="001635B8">
            <w:pPr>
              <w:pStyle w:val="BodyTextIndent3"/>
              <w:spacing w:line="240" w:lineRule="auto"/>
              <w:ind w:firstLine="0"/>
              <w:jc w:val="center"/>
              <w:rPr>
                <w:rFonts w:ascii="GHEA Grapalat" w:hAnsi="GHEA Grapalat"/>
                <w:sz w:val="28"/>
                <w:vertAlign w:val="superscript"/>
                <w:lang w:val="es-ES"/>
              </w:rPr>
            </w:pPr>
            <w:r w:rsidRPr="00C07C0C">
              <w:rPr>
                <w:rFonts w:ascii="GHEA Grapalat" w:hAnsi="GHEA Grapalat"/>
                <w:sz w:val="28"/>
                <w:vertAlign w:val="superscript"/>
              </w:rPr>
              <w:t>ՀՀ</w:t>
            </w:r>
            <w:r w:rsidRPr="00712340">
              <w:rPr>
                <w:rFonts w:ascii="GHEA Grapalat" w:hAnsi="GHEA Grapalat"/>
                <w:sz w:val="28"/>
                <w:vertAlign w:val="superscript"/>
                <w:lang w:val="es-ES"/>
              </w:rPr>
              <w:t xml:space="preserve"> </w:t>
            </w:r>
            <w:r w:rsidRPr="00C07C0C">
              <w:rPr>
                <w:rFonts w:ascii="GHEA Grapalat" w:hAnsi="GHEA Grapalat"/>
                <w:sz w:val="28"/>
                <w:vertAlign w:val="superscript"/>
              </w:rPr>
              <w:t>քաղաքացիների</w:t>
            </w:r>
            <w:r w:rsidRPr="00712340">
              <w:rPr>
                <w:rFonts w:ascii="GHEA Grapalat" w:hAnsi="GHEA Grapalat"/>
                <w:sz w:val="28"/>
                <w:vertAlign w:val="superscript"/>
                <w:lang w:val="es-ES"/>
              </w:rPr>
              <w:t xml:space="preserve"> </w:t>
            </w:r>
            <w:r w:rsidRPr="00C07C0C">
              <w:rPr>
                <w:rFonts w:ascii="GHEA Grapalat" w:hAnsi="GHEA Grapalat"/>
                <w:sz w:val="28"/>
                <w:vertAlign w:val="superscript"/>
              </w:rPr>
              <w:t>համար</w:t>
            </w:r>
            <w:r w:rsidRPr="00712340">
              <w:rPr>
                <w:rFonts w:ascii="GHEA Grapalat" w:hAnsi="GHEA Grapalat"/>
                <w:sz w:val="28"/>
                <w:vertAlign w:val="superscript"/>
                <w:lang w:val="es-ES"/>
              </w:rPr>
              <w:t xml:space="preserve">` </w:t>
            </w:r>
            <w:r w:rsidRPr="00C07C0C">
              <w:rPr>
                <w:rFonts w:ascii="GHEA Grapalat" w:hAnsi="GHEA Grapalat"/>
                <w:sz w:val="28"/>
                <w:vertAlign w:val="superscript"/>
              </w:rPr>
              <w:t>նույնականացման</w:t>
            </w:r>
            <w:r w:rsidRPr="00712340">
              <w:rPr>
                <w:rFonts w:ascii="GHEA Grapalat" w:hAnsi="GHEA Grapalat"/>
                <w:sz w:val="28"/>
                <w:vertAlign w:val="superscript"/>
                <w:lang w:val="es-ES"/>
              </w:rPr>
              <w:t xml:space="preserve"> </w:t>
            </w:r>
            <w:r w:rsidRPr="00C07C0C">
              <w:rPr>
                <w:rFonts w:ascii="GHEA Grapalat" w:hAnsi="GHEA Grapalat"/>
                <w:sz w:val="28"/>
                <w:vertAlign w:val="superscript"/>
              </w:rPr>
              <w:t>քարտի</w:t>
            </w:r>
            <w:r w:rsidRPr="00712340">
              <w:rPr>
                <w:rFonts w:ascii="GHEA Grapalat" w:hAnsi="GHEA Grapalat"/>
                <w:sz w:val="28"/>
                <w:vertAlign w:val="superscript"/>
                <w:lang w:val="es-ES"/>
              </w:rPr>
              <w:t xml:space="preserve"> </w:t>
            </w:r>
            <w:r w:rsidRPr="00C07C0C">
              <w:rPr>
                <w:rFonts w:ascii="GHEA Grapalat" w:hAnsi="GHEA Grapalat"/>
                <w:sz w:val="28"/>
                <w:vertAlign w:val="superscript"/>
              </w:rPr>
              <w:t>կամ</w:t>
            </w:r>
            <w:r w:rsidRPr="00712340">
              <w:rPr>
                <w:rFonts w:ascii="GHEA Grapalat" w:hAnsi="GHEA Grapalat"/>
                <w:sz w:val="28"/>
                <w:vertAlign w:val="superscript"/>
                <w:lang w:val="es-ES"/>
              </w:rPr>
              <w:t xml:space="preserve"> </w:t>
            </w:r>
            <w:r w:rsidRPr="00C07C0C">
              <w:rPr>
                <w:rFonts w:ascii="GHEA Grapalat" w:hAnsi="GHEA Grapalat"/>
                <w:sz w:val="28"/>
                <w:vertAlign w:val="superscript"/>
              </w:rPr>
              <w:t>անձնագրի</w:t>
            </w:r>
            <w:r w:rsidRPr="00712340">
              <w:rPr>
                <w:rFonts w:ascii="GHEA Grapalat" w:hAnsi="GHEA Grapalat"/>
                <w:sz w:val="28"/>
                <w:vertAlign w:val="superscript"/>
                <w:lang w:val="es-ES"/>
              </w:rPr>
              <w:t xml:space="preserve"> </w:t>
            </w:r>
            <w:r w:rsidRPr="00C07C0C">
              <w:rPr>
                <w:rFonts w:ascii="GHEA Grapalat" w:hAnsi="GHEA Grapalat"/>
                <w:sz w:val="28"/>
                <w:vertAlign w:val="superscript"/>
              </w:rPr>
              <w:t>կամ</w:t>
            </w:r>
            <w:r w:rsidRPr="00712340">
              <w:rPr>
                <w:rFonts w:ascii="GHEA Grapalat" w:hAnsi="GHEA Grapalat"/>
                <w:sz w:val="28"/>
                <w:vertAlign w:val="superscript"/>
                <w:lang w:val="es-ES"/>
              </w:rPr>
              <w:t xml:space="preserve"> </w:t>
            </w:r>
            <w:r w:rsidRPr="00C07C0C">
              <w:rPr>
                <w:rFonts w:ascii="GHEA Grapalat" w:hAnsi="GHEA Grapalat"/>
                <w:sz w:val="28"/>
                <w:vertAlign w:val="superscript"/>
              </w:rPr>
              <w:t>ՀՀ</w:t>
            </w:r>
            <w:r w:rsidRPr="00712340">
              <w:rPr>
                <w:rFonts w:ascii="GHEA Grapalat" w:hAnsi="GHEA Grapalat"/>
                <w:sz w:val="28"/>
                <w:vertAlign w:val="superscript"/>
                <w:lang w:val="es-ES"/>
              </w:rPr>
              <w:t xml:space="preserve"> </w:t>
            </w:r>
            <w:r w:rsidRPr="00C07C0C">
              <w:rPr>
                <w:rFonts w:ascii="GHEA Grapalat" w:hAnsi="GHEA Grapalat"/>
                <w:sz w:val="28"/>
                <w:vertAlign w:val="superscript"/>
              </w:rPr>
              <w:lastRenderedPageBreak/>
              <w:t>օրենսդրությամբ</w:t>
            </w:r>
            <w:r w:rsidRPr="00712340">
              <w:rPr>
                <w:rFonts w:ascii="GHEA Grapalat" w:hAnsi="GHEA Grapalat"/>
                <w:sz w:val="28"/>
                <w:vertAlign w:val="superscript"/>
                <w:lang w:val="es-ES"/>
              </w:rPr>
              <w:t xml:space="preserve"> </w:t>
            </w:r>
            <w:r w:rsidRPr="00C07C0C">
              <w:rPr>
                <w:rFonts w:ascii="GHEA Grapalat" w:hAnsi="GHEA Grapalat"/>
                <w:sz w:val="28"/>
                <w:vertAlign w:val="superscript"/>
              </w:rPr>
              <w:t>նախատեսված</w:t>
            </w:r>
            <w:r w:rsidRPr="00712340">
              <w:rPr>
                <w:rFonts w:ascii="GHEA Grapalat" w:hAnsi="GHEA Grapalat"/>
                <w:sz w:val="28"/>
                <w:vertAlign w:val="superscript"/>
                <w:lang w:val="es-ES"/>
              </w:rPr>
              <w:t xml:space="preserve"> </w:t>
            </w:r>
            <w:r w:rsidRPr="00C07C0C">
              <w:rPr>
                <w:rFonts w:ascii="GHEA Grapalat" w:hAnsi="GHEA Grapalat"/>
                <w:sz w:val="28"/>
                <w:vertAlign w:val="superscript"/>
              </w:rPr>
              <w:t>անձը</w:t>
            </w:r>
            <w:r w:rsidRPr="00712340">
              <w:rPr>
                <w:rFonts w:ascii="GHEA Grapalat" w:hAnsi="GHEA Grapalat"/>
                <w:sz w:val="28"/>
                <w:vertAlign w:val="superscript"/>
                <w:lang w:val="es-ES"/>
              </w:rPr>
              <w:t xml:space="preserve"> </w:t>
            </w:r>
            <w:r w:rsidRPr="00C07C0C">
              <w:rPr>
                <w:rFonts w:ascii="GHEA Grapalat" w:hAnsi="GHEA Grapalat"/>
                <w:sz w:val="28"/>
                <w:vertAlign w:val="superscript"/>
              </w:rPr>
              <w:t>հաստատող</w:t>
            </w:r>
            <w:r w:rsidRPr="00712340">
              <w:rPr>
                <w:rFonts w:ascii="GHEA Grapalat" w:hAnsi="GHEA Grapalat"/>
                <w:sz w:val="28"/>
                <w:vertAlign w:val="superscript"/>
                <w:lang w:val="es-ES"/>
              </w:rPr>
              <w:t xml:space="preserve"> </w:t>
            </w:r>
            <w:r w:rsidRPr="00C07C0C">
              <w:rPr>
                <w:rFonts w:ascii="GHEA Grapalat" w:hAnsi="GHEA Grapalat"/>
                <w:sz w:val="28"/>
                <w:vertAlign w:val="superscript"/>
              </w:rPr>
              <w:t>փաստաթղթի</w:t>
            </w:r>
            <w:r w:rsidRPr="00712340">
              <w:rPr>
                <w:rFonts w:ascii="GHEA Grapalat" w:hAnsi="GHEA Grapalat"/>
                <w:sz w:val="28"/>
                <w:vertAlign w:val="superscript"/>
                <w:lang w:val="es-ES"/>
              </w:rPr>
              <w:t xml:space="preserve"> </w:t>
            </w:r>
            <w:r w:rsidRPr="00C07C0C">
              <w:rPr>
                <w:rFonts w:ascii="GHEA Grapalat" w:hAnsi="GHEA Grapalat"/>
                <w:sz w:val="28"/>
                <w:vertAlign w:val="superscript"/>
              </w:rPr>
              <w:t>տեսակը</w:t>
            </w:r>
            <w:r w:rsidRPr="00712340">
              <w:rPr>
                <w:rFonts w:ascii="GHEA Grapalat" w:hAnsi="GHEA Grapalat"/>
                <w:sz w:val="28"/>
                <w:vertAlign w:val="superscript"/>
                <w:lang w:val="es-ES"/>
              </w:rPr>
              <w:t xml:space="preserve"> </w:t>
            </w:r>
            <w:r w:rsidRPr="00C07C0C">
              <w:rPr>
                <w:rFonts w:ascii="GHEA Grapalat" w:hAnsi="GHEA Grapalat"/>
                <w:sz w:val="28"/>
                <w:vertAlign w:val="superscript"/>
              </w:rPr>
              <w:t>և</w:t>
            </w:r>
            <w:r w:rsidRPr="00712340">
              <w:rPr>
                <w:rFonts w:ascii="GHEA Grapalat" w:hAnsi="GHEA Grapalat"/>
                <w:sz w:val="28"/>
                <w:vertAlign w:val="superscript"/>
                <w:lang w:val="es-ES"/>
              </w:rPr>
              <w:t xml:space="preserve"> </w:t>
            </w:r>
            <w:r w:rsidRPr="00C07C0C">
              <w:rPr>
                <w:rFonts w:ascii="GHEA Grapalat" w:hAnsi="GHEA Grapalat"/>
                <w:sz w:val="28"/>
                <w:vertAlign w:val="superscript"/>
              </w:rPr>
              <w:t>համարը</w:t>
            </w:r>
            <w:r w:rsidRPr="00712340">
              <w:rPr>
                <w:rFonts w:ascii="GHEA Grapalat" w:hAnsi="GHEA Grapalat"/>
                <w:sz w:val="28"/>
                <w:vertAlign w:val="superscript"/>
                <w:lang w:val="es-ES"/>
              </w:rPr>
              <w:t xml:space="preserve"> </w:t>
            </w:r>
          </w:p>
        </w:tc>
        <w:tc>
          <w:tcPr>
            <w:tcW w:w="3370" w:type="dxa"/>
          </w:tcPr>
          <w:p w:rsidR="00CE3A99" w:rsidRPr="00712340" w:rsidRDefault="00CE3A99" w:rsidP="001635B8">
            <w:pPr>
              <w:pStyle w:val="BodyTextIndent3"/>
              <w:spacing w:line="240" w:lineRule="auto"/>
              <w:ind w:firstLine="0"/>
              <w:jc w:val="center"/>
              <w:rPr>
                <w:rFonts w:ascii="GHEA Grapalat" w:hAnsi="GHEA Grapalat"/>
                <w:sz w:val="28"/>
                <w:vertAlign w:val="superscript"/>
                <w:lang w:val="es-ES"/>
              </w:rPr>
            </w:pPr>
            <w:r w:rsidRPr="00C07C0C">
              <w:rPr>
                <w:rFonts w:ascii="GHEA Grapalat" w:hAnsi="GHEA Grapalat"/>
                <w:sz w:val="28"/>
                <w:vertAlign w:val="superscript"/>
              </w:rPr>
              <w:lastRenderedPageBreak/>
              <w:t>Օտարերկրյա</w:t>
            </w:r>
            <w:r w:rsidRPr="00712340">
              <w:rPr>
                <w:rFonts w:ascii="GHEA Grapalat" w:hAnsi="GHEA Grapalat"/>
                <w:sz w:val="28"/>
                <w:vertAlign w:val="superscript"/>
                <w:lang w:val="es-ES"/>
              </w:rPr>
              <w:t xml:space="preserve"> </w:t>
            </w:r>
            <w:r w:rsidRPr="00C07C0C">
              <w:rPr>
                <w:rFonts w:ascii="GHEA Grapalat" w:hAnsi="GHEA Grapalat"/>
                <w:sz w:val="28"/>
                <w:vertAlign w:val="superscript"/>
              </w:rPr>
              <w:t>քաղաքացիների</w:t>
            </w:r>
            <w:r w:rsidRPr="00712340">
              <w:rPr>
                <w:rFonts w:ascii="GHEA Grapalat" w:hAnsi="GHEA Grapalat"/>
                <w:sz w:val="28"/>
                <w:vertAlign w:val="superscript"/>
                <w:lang w:val="es-ES"/>
              </w:rPr>
              <w:t xml:space="preserve"> </w:t>
            </w:r>
            <w:r w:rsidRPr="00C07C0C">
              <w:rPr>
                <w:rFonts w:ascii="GHEA Grapalat" w:hAnsi="GHEA Grapalat"/>
                <w:sz w:val="28"/>
                <w:vertAlign w:val="superscript"/>
              </w:rPr>
              <w:t>համար</w:t>
            </w:r>
            <w:r w:rsidRPr="00712340">
              <w:rPr>
                <w:rFonts w:ascii="GHEA Grapalat" w:hAnsi="GHEA Grapalat"/>
                <w:sz w:val="28"/>
                <w:vertAlign w:val="superscript"/>
                <w:lang w:val="es-ES"/>
              </w:rPr>
              <w:t xml:space="preserve"> </w:t>
            </w:r>
            <w:r w:rsidRPr="00C07C0C">
              <w:rPr>
                <w:rFonts w:ascii="GHEA Grapalat" w:hAnsi="GHEA Grapalat"/>
                <w:sz w:val="28"/>
                <w:vertAlign w:val="superscript"/>
              </w:rPr>
              <w:t>համապատասխան</w:t>
            </w:r>
            <w:r w:rsidRPr="00712340">
              <w:rPr>
                <w:rFonts w:ascii="GHEA Grapalat" w:hAnsi="GHEA Grapalat"/>
                <w:sz w:val="28"/>
                <w:vertAlign w:val="superscript"/>
                <w:lang w:val="es-ES"/>
              </w:rPr>
              <w:t xml:space="preserve"> </w:t>
            </w:r>
            <w:r w:rsidRPr="00C07C0C">
              <w:rPr>
                <w:rFonts w:ascii="GHEA Grapalat" w:hAnsi="GHEA Grapalat"/>
                <w:sz w:val="28"/>
                <w:vertAlign w:val="superscript"/>
              </w:rPr>
              <w:t>երկրի</w:t>
            </w:r>
            <w:r w:rsidRPr="00712340">
              <w:rPr>
                <w:rFonts w:ascii="GHEA Grapalat" w:hAnsi="GHEA Grapalat"/>
                <w:sz w:val="28"/>
                <w:vertAlign w:val="superscript"/>
                <w:lang w:val="es-ES"/>
              </w:rPr>
              <w:t xml:space="preserve"> </w:t>
            </w:r>
            <w:r w:rsidRPr="00C07C0C">
              <w:rPr>
                <w:rFonts w:ascii="GHEA Grapalat" w:hAnsi="GHEA Grapalat"/>
                <w:sz w:val="28"/>
                <w:vertAlign w:val="superscript"/>
              </w:rPr>
              <w:lastRenderedPageBreak/>
              <w:t>օրենսդրությամբ</w:t>
            </w:r>
            <w:r w:rsidRPr="00712340">
              <w:rPr>
                <w:rFonts w:ascii="GHEA Grapalat" w:hAnsi="GHEA Grapalat"/>
                <w:sz w:val="28"/>
                <w:vertAlign w:val="superscript"/>
                <w:lang w:val="es-ES"/>
              </w:rPr>
              <w:t xml:space="preserve"> </w:t>
            </w:r>
            <w:r w:rsidRPr="00C07C0C">
              <w:rPr>
                <w:rFonts w:ascii="GHEA Grapalat" w:hAnsi="GHEA Grapalat"/>
                <w:sz w:val="28"/>
                <w:vertAlign w:val="superscript"/>
              </w:rPr>
              <w:t>նախատեսված</w:t>
            </w:r>
            <w:r w:rsidRPr="00712340">
              <w:rPr>
                <w:rFonts w:ascii="GHEA Grapalat" w:hAnsi="GHEA Grapalat"/>
                <w:sz w:val="28"/>
                <w:vertAlign w:val="superscript"/>
                <w:lang w:val="es-ES"/>
              </w:rPr>
              <w:t xml:space="preserve"> </w:t>
            </w:r>
            <w:r w:rsidRPr="00C07C0C">
              <w:rPr>
                <w:rFonts w:ascii="GHEA Grapalat" w:hAnsi="GHEA Grapalat"/>
                <w:sz w:val="28"/>
                <w:vertAlign w:val="superscript"/>
              </w:rPr>
              <w:t>անձը</w:t>
            </w:r>
            <w:r w:rsidRPr="00712340">
              <w:rPr>
                <w:rFonts w:ascii="GHEA Grapalat" w:hAnsi="GHEA Grapalat"/>
                <w:sz w:val="28"/>
                <w:vertAlign w:val="superscript"/>
                <w:lang w:val="es-ES"/>
              </w:rPr>
              <w:t xml:space="preserve"> </w:t>
            </w:r>
            <w:r w:rsidRPr="00C07C0C">
              <w:rPr>
                <w:rFonts w:ascii="GHEA Grapalat" w:hAnsi="GHEA Grapalat"/>
                <w:sz w:val="28"/>
                <w:vertAlign w:val="superscript"/>
              </w:rPr>
              <w:t>հաստատող</w:t>
            </w:r>
            <w:r w:rsidRPr="00712340">
              <w:rPr>
                <w:rFonts w:ascii="GHEA Grapalat" w:hAnsi="GHEA Grapalat"/>
                <w:sz w:val="28"/>
                <w:vertAlign w:val="superscript"/>
                <w:lang w:val="es-ES"/>
              </w:rPr>
              <w:t xml:space="preserve"> </w:t>
            </w:r>
            <w:r w:rsidRPr="00C07C0C">
              <w:rPr>
                <w:rFonts w:ascii="GHEA Grapalat" w:hAnsi="GHEA Grapalat"/>
                <w:sz w:val="28"/>
                <w:vertAlign w:val="superscript"/>
              </w:rPr>
              <w:t>փաստաթղթի</w:t>
            </w:r>
            <w:r w:rsidRPr="00712340">
              <w:rPr>
                <w:rFonts w:ascii="GHEA Grapalat" w:hAnsi="GHEA Grapalat"/>
                <w:sz w:val="28"/>
                <w:vertAlign w:val="superscript"/>
                <w:lang w:val="es-ES"/>
              </w:rPr>
              <w:t xml:space="preserve"> </w:t>
            </w:r>
            <w:r w:rsidRPr="00C07C0C">
              <w:rPr>
                <w:rFonts w:ascii="GHEA Grapalat" w:hAnsi="GHEA Grapalat"/>
                <w:sz w:val="28"/>
                <w:vertAlign w:val="superscript"/>
              </w:rPr>
              <w:t>տեսակը</w:t>
            </w:r>
            <w:r w:rsidRPr="00712340">
              <w:rPr>
                <w:rFonts w:ascii="GHEA Grapalat" w:hAnsi="GHEA Grapalat"/>
                <w:sz w:val="28"/>
                <w:vertAlign w:val="superscript"/>
                <w:lang w:val="es-ES"/>
              </w:rPr>
              <w:t xml:space="preserve"> </w:t>
            </w:r>
            <w:r w:rsidRPr="00C07C0C">
              <w:rPr>
                <w:rFonts w:ascii="GHEA Grapalat" w:hAnsi="GHEA Grapalat"/>
                <w:sz w:val="28"/>
                <w:vertAlign w:val="superscript"/>
              </w:rPr>
              <w:t>և</w:t>
            </w:r>
            <w:r w:rsidRPr="00712340">
              <w:rPr>
                <w:rFonts w:ascii="GHEA Grapalat" w:hAnsi="GHEA Grapalat"/>
                <w:sz w:val="28"/>
                <w:vertAlign w:val="superscript"/>
                <w:lang w:val="es-ES"/>
              </w:rPr>
              <w:t xml:space="preserve"> </w:t>
            </w:r>
            <w:r w:rsidRPr="00C07C0C">
              <w:rPr>
                <w:rFonts w:ascii="GHEA Grapalat" w:hAnsi="GHEA Grapalat"/>
                <w:sz w:val="28"/>
                <w:vertAlign w:val="superscript"/>
              </w:rPr>
              <w:t>համարը</w:t>
            </w:r>
            <w:r w:rsidRPr="00712340">
              <w:rPr>
                <w:rFonts w:ascii="GHEA Grapalat" w:hAnsi="GHEA Grapalat"/>
                <w:sz w:val="28"/>
                <w:vertAlign w:val="superscript"/>
                <w:lang w:val="es-ES"/>
              </w:rPr>
              <w:t xml:space="preserve"> </w:t>
            </w:r>
          </w:p>
        </w:tc>
      </w:tr>
      <w:tr w:rsidR="00CE3A99" w:rsidRPr="005F7D89" w:rsidTr="00CE3A99">
        <w:trPr>
          <w:jc w:val="center"/>
        </w:trPr>
        <w:tc>
          <w:tcPr>
            <w:tcW w:w="2570" w:type="dxa"/>
            <w:vAlign w:val="center"/>
          </w:tcPr>
          <w:p w:rsidR="00CE3A99" w:rsidRPr="00712340" w:rsidRDefault="00CE3A99" w:rsidP="001635B8">
            <w:pPr>
              <w:pStyle w:val="BodyTextIndent3"/>
              <w:spacing w:line="240" w:lineRule="auto"/>
              <w:ind w:firstLine="0"/>
              <w:jc w:val="center"/>
              <w:rPr>
                <w:rFonts w:ascii="Sylfaen" w:hAnsi="Sylfaen"/>
                <w:sz w:val="26"/>
                <w:vertAlign w:val="superscript"/>
                <w:lang w:val="hy-AM"/>
              </w:rPr>
            </w:pPr>
          </w:p>
        </w:tc>
        <w:tc>
          <w:tcPr>
            <w:tcW w:w="3960" w:type="dxa"/>
            <w:vAlign w:val="center"/>
          </w:tcPr>
          <w:p w:rsidR="00CE3A99" w:rsidRPr="00712340" w:rsidRDefault="00CE3A99" w:rsidP="001635B8">
            <w:pPr>
              <w:pStyle w:val="BodyTextIndent3"/>
              <w:spacing w:line="240" w:lineRule="auto"/>
              <w:ind w:firstLine="0"/>
              <w:jc w:val="center"/>
              <w:rPr>
                <w:rFonts w:ascii="GHEA Grapalat" w:hAnsi="GHEA Grapalat"/>
                <w:sz w:val="26"/>
                <w:vertAlign w:val="superscript"/>
                <w:lang w:val="es-ES"/>
              </w:rPr>
            </w:pPr>
          </w:p>
        </w:tc>
        <w:tc>
          <w:tcPr>
            <w:tcW w:w="3370" w:type="dxa"/>
          </w:tcPr>
          <w:p w:rsidR="00CE3A99" w:rsidRPr="00712340" w:rsidRDefault="00CE3A99" w:rsidP="001635B8">
            <w:pPr>
              <w:pStyle w:val="BodyTextIndent3"/>
              <w:spacing w:line="240" w:lineRule="auto"/>
              <w:ind w:firstLine="0"/>
              <w:jc w:val="center"/>
              <w:rPr>
                <w:rFonts w:ascii="GHEA Grapalat" w:hAnsi="GHEA Grapalat"/>
                <w:sz w:val="26"/>
                <w:vertAlign w:val="superscript"/>
                <w:lang w:val="es-ES"/>
              </w:rPr>
            </w:pPr>
          </w:p>
        </w:tc>
      </w:tr>
      <w:tr w:rsidR="00CE3A99" w:rsidRPr="005F7D89" w:rsidTr="00CE3A99">
        <w:trPr>
          <w:jc w:val="center"/>
        </w:trPr>
        <w:tc>
          <w:tcPr>
            <w:tcW w:w="2570" w:type="dxa"/>
            <w:vAlign w:val="center"/>
          </w:tcPr>
          <w:p w:rsidR="00CE3A99" w:rsidRPr="00712340" w:rsidRDefault="00CE3A99" w:rsidP="001635B8">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CE3A99" w:rsidRPr="00712340" w:rsidRDefault="00CE3A99" w:rsidP="001635B8">
            <w:pPr>
              <w:pStyle w:val="BodyTextIndent3"/>
              <w:spacing w:line="240" w:lineRule="auto"/>
              <w:ind w:firstLine="0"/>
              <w:jc w:val="center"/>
              <w:rPr>
                <w:rFonts w:ascii="GHEA Grapalat" w:hAnsi="GHEA Grapalat"/>
                <w:sz w:val="26"/>
                <w:vertAlign w:val="superscript"/>
                <w:lang w:val="es-ES"/>
              </w:rPr>
            </w:pPr>
          </w:p>
        </w:tc>
        <w:tc>
          <w:tcPr>
            <w:tcW w:w="3370" w:type="dxa"/>
          </w:tcPr>
          <w:p w:rsidR="00CE3A99" w:rsidRPr="00712340" w:rsidRDefault="00CE3A99" w:rsidP="001635B8">
            <w:pPr>
              <w:pStyle w:val="BodyTextIndent3"/>
              <w:spacing w:line="240" w:lineRule="auto"/>
              <w:ind w:firstLine="0"/>
              <w:jc w:val="center"/>
              <w:rPr>
                <w:rFonts w:ascii="GHEA Grapalat" w:hAnsi="GHEA Grapalat"/>
                <w:sz w:val="26"/>
                <w:vertAlign w:val="superscript"/>
                <w:lang w:val="es-ES"/>
              </w:rPr>
            </w:pPr>
          </w:p>
        </w:tc>
      </w:tr>
      <w:tr w:rsidR="00CE3A99" w:rsidRPr="005F7D89" w:rsidTr="00CE3A99">
        <w:trPr>
          <w:jc w:val="center"/>
        </w:trPr>
        <w:tc>
          <w:tcPr>
            <w:tcW w:w="2570" w:type="dxa"/>
            <w:vAlign w:val="center"/>
          </w:tcPr>
          <w:p w:rsidR="00CE3A99" w:rsidRPr="00712340" w:rsidRDefault="00CE3A99" w:rsidP="001635B8">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CE3A99" w:rsidRPr="00712340" w:rsidRDefault="00CE3A99" w:rsidP="001635B8">
            <w:pPr>
              <w:pStyle w:val="BodyTextIndent3"/>
              <w:spacing w:line="240" w:lineRule="auto"/>
              <w:ind w:firstLine="0"/>
              <w:jc w:val="center"/>
              <w:rPr>
                <w:rFonts w:ascii="GHEA Grapalat" w:hAnsi="GHEA Grapalat"/>
                <w:sz w:val="26"/>
                <w:vertAlign w:val="superscript"/>
                <w:lang w:val="es-ES"/>
              </w:rPr>
            </w:pPr>
          </w:p>
        </w:tc>
        <w:tc>
          <w:tcPr>
            <w:tcW w:w="3370" w:type="dxa"/>
          </w:tcPr>
          <w:p w:rsidR="00CE3A99" w:rsidRPr="00712340" w:rsidRDefault="00CE3A99" w:rsidP="001635B8">
            <w:pPr>
              <w:pStyle w:val="BodyTextIndent3"/>
              <w:spacing w:line="240" w:lineRule="auto"/>
              <w:ind w:firstLine="0"/>
              <w:jc w:val="center"/>
              <w:rPr>
                <w:rFonts w:ascii="GHEA Grapalat" w:hAnsi="GHEA Grapalat"/>
                <w:sz w:val="26"/>
                <w:vertAlign w:val="superscript"/>
                <w:lang w:val="es-ES"/>
              </w:rPr>
            </w:pPr>
          </w:p>
        </w:tc>
      </w:tr>
    </w:tbl>
    <w:p w:rsidR="006C3873" w:rsidRPr="00712340" w:rsidRDefault="006C3873" w:rsidP="006C3873">
      <w:pPr>
        <w:jc w:val="right"/>
        <w:rPr>
          <w:rFonts w:ascii="GHEA Grapalat" w:hAnsi="GHEA Grapalat"/>
          <w:sz w:val="10"/>
          <w:szCs w:val="10"/>
          <w:lang w:val="es-ES"/>
        </w:rPr>
      </w:pPr>
    </w:p>
    <w:p w:rsidR="00E97AB0" w:rsidRPr="00712340" w:rsidRDefault="00E97AB0" w:rsidP="00CE3A99">
      <w:pPr>
        <w:ind w:firstLine="708"/>
        <w:jc w:val="both"/>
        <w:rPr>
          <w:rFonts w:ascii="GHEA Grapalat" w:hAnsi="GHEA Grapalat"/>
          <w:sz w:val="20"/>
          <w:lang w:val="es-ES"/>
        </w:rPr>
      </w:pPr>
    </w:p>
    <w:p w:rsidR="00E97AB0" w:rsidRPr="00712340" w:rsidRDefault="00E97AB0" w:rsidP="00CE3A99">
      <w:pPr>
        <w:ind w:firstLine="708"/>
        <w:jc w:val="both"/>
        <w:rPr>
          <w:rFonts w:ascii="GHEA Grapalat" w:hAnsi="GHEA Grapalat"/>
          <w:sz w:val="20"/>
          <w:lang w:val="es-ES"/>
        </w:rPr>
      </w:pPr>
    </w:p>
    <w:p w:rsidR="00B2572B" w:rsidRPr="00712340" w:rsidRDefault="00B2572B" w:rsidP="00EF3662">
      <w:pPr>
        <w:jc w:val="both"/>
        <w:rPr>
          <w:rFonts w:ascii="GHEA Grapalat" w:hAnsi="GHEA Grapalat"/>
          <w:sz w:val="20"/>
          <w:lang w:val="es-ES"/>
        </w:rPr>
      </w:pPr>
    </w:p>
    <w:p w:rsidR="00B2572B" w:rsidRPr="00712340" w:rsidRDefault="00B2572B" w:rsidP="00EF3662">
      <w:pPr>
        <w:jc w:val="both"/>
        <w:rPr>
          <w:rFonts w:ascii="GHEA Grapalat" w:hAnsi="GHEA Grapalat"/>
          <w:sz w:val="20"/>
          <w:lang w:val="es-ES"/>
        </w:rPr>
      </w:pPr>
    </w:p>
    <w:p w:rsidR="00B2572B" w:rsidRPr="00712340" w:rsidRDefault="00B2572B" w:rsidP="00EF3662">
      <w:pPr>
        <w:jc w:val="both"/>
        <w:rPr>
          <w:rFonts w:ascii="GHEA Grapalat" w:hAnsi="GHEA Grapalat" w:cs="Arial"/>
          <w:sz w:val="20"/>
          <w:vertAlign w:val="superscript"/>
          <w:lang w:val="es-ES"/>
        </w:rPr>
      </w:pPr>
      <w:r w:rsidRPr="00712340">
        <w:rPr>
          <w:rFonts w:ascii="GHEA Grapalat" w:hAnsi="GHEA Grapalat"/>
          <w:sz w:val="20"/>
          <w:lang w:val="es-ES"/>
        </w:rPr>
        <w:t xml:space="preserve">   </w:t>
      </w:r>
      <w:r w:rsidRPr="00712340">
        <w:rPr>
          <w:rFonts w:ascii="GHEA Grapalat" w:hAnsi="GHEA Grapalat"/>
          <w:sz w:val="20"/>
          <w:lang w:val="hy-AM"/>
        </w:rPr>
        <w:t xml:space="preserve">___________________________________________________ </w:t>
      </w:r>
      <w:r w:rsidRPr="00712340">
        <w:rPr>
          <w:rFonts w:ascii="GHEA Grapalat" w:hAnsi="GHEA Grapalat"/>
          <w:sz w:val="20"/>
          <w:lang w:val="hy-AM"/>
        </w:rPr>
        <w:tab/>
        <w:t xml:space="preserve">                _____________</w:t>
      </w:r>
      <w:r w:rsidRPr="00712340">
        <w:rPr>
          <w:rFonts w:ascii="GHEA Grapalat" w:hAnsi="GHEA Grapalat"/>
          <w:sz w:val="20"/>
          <w:u w:val="single"/>
          <w:lang w:val="es-ES"/>
        </w:rPr>
        <w:tab/>
      </w:r>
      <w:r w:rsidRPr="00712340">
        <w:rPr>
          <w:rFonts w:ascii="GHEA Grapalat" w:hAnsi="GHEA Grapalat"/>
          <w:sz w:val="20"/>
          <w:u w:val="single"/>
          <w:lang w:val="es-ES"/>
        </w:rPr>
        <w:tab/>
      </w:r>
      <w:r w:rsidRPr="00712340">
        <w:rPr>
          <w:rFonts w:ascii="GHEA Grapalat" w:hAnsi="GHEA Grapalat"/>
          <w:sz w:val="20"/>
          <w:lang w:val="es-ES"/>
        </w:rPr>
        <w:tab/>
      </w:r>
      <w:r w:rsidRPr="00712340">
        <w:rPr>
          <w:rFonts w:ascii="GHEA Grapalat" w:hAnsi="GHEA Grapalat"/>
          <w:sz w:val="20"/>
          <w:lang w:val="es-ES"/>
        </w:rPr>
        <w:tab/>
      </w:r>
      <w:r w:rsidRPr="00712340">
        <w:rPr>
          <w:rFonts w:ascii="GHEA Grapalat" w:hAnsi="GHEA Grapalat"/>
          <w:sz w:val="20"/>
          <w:lang w:val="hy-AM"/>
        </w:rPr>
        <w:t xml:space="preserve"> </w:t>
      </w:r>
      <w:r w:rsidRPr="00712340">
        <w:rPr>
          <w:rFonts w:ascii="GHEA Grapalat" w:hAnsi="GHEA Grapalat" w:cs="Sylfaen"/>
          <w:sz w:val="20"/>
          <w:vertAlign w:val="superscript"/>
          <w:lang w:val="hy-AM"/>
        </w:rPr>
        <w:t>Մասնակցի</w:t>
      </w:r>
      <w:r w:rsidRPr="00712340">
        <w:rPr>
          <w:rFonts w:ascii="GHEA Grapalat" w:hAnsi="GHEA Grapalat" w:cs="Arial"/>
          <w:sz w:val="20"/>
          <w:vertAlign w:val="superscript"/>
          <w:lang w:val="hy-AM"/>
        </w:rPr>
        <w:t xml:space="preserve"> </w:t>
      </w:r>
      <w:r w:rsidRPr="00712340">
        <w:rPr>
          <w:rFonts w:ascii="GHEA Grapalat" w:hAnsi="GHEA Grapalat" w:cs="Sylfaen"/>
          <w:sz w:val="20"/>
          <w:vertAlign w:val="superscript"/>
          <w:lang w:val="hy-AM"/>
        </w:rPr>
        <w:t>անվանումը</w:t>
      </w:r>
      <w:r w:rsidRPr="00712340">
        <w:rPr>
          <w:rFonts w:ascii="GHEA Grapalat" w:hAnsi="GHEA Grapalat" w:cs="Arial"/>
          <w:sz w:val="20"/>
          <w:vertAlign w:val="superscript"/>
          <w:lang w:val="hy-AM"/>
        </w:rPr>
        <w:t xml:space="preserve"> </w:t>
      </w:r>
      <w:r w:rsidRPr="00712340">
        <w:rPr>
          <w:rFonts w:ascii="GHEA Grapalat" w:hAnsi="GHEA Grapalat"/>
          <w:sz w:val="20"/>
          <w:vertAlign w:val="superscript"/>
          <w:lang w:val="hy-AM"/>
        </w:rPr>
        <w:t xml:space="preserve"> (</w:t>
      </w:r>
      <w:r w:rsidRPr="00712340">
        <w:rPr>
          <w:rFonts w:ascii="GHEA Grapalat" w:hAnsi="GHEA Grapalat" w:cs="Sylfaen"/>
          <w:sz w:val="20"/>
          <w:vertAlign w:val="superscript"/>
          <w:lang w:val="hy-AM"/>
        </w:rPr>
        <w:t>ղեկավարի</w:t>
      </w:r>
      <w:r w:rsidRPr="00712340">
        <w:rPr>
          <w:rFonts w:ascii="GHEA Grapalat" w:hAnsi="GHEA Grapalat" w:cs="Arial"/>
          <w:sz w:val="20"/>
          <w:vertAlign w:val="superscript"/>
          <w:lang w:val="hy-AM"/>
        </w:rPr>
        <w:t xml:space="preserve"> </w:t>
      </w:r>
      <w:r w:rsidRPr="00712340">
        <w:rPr>
          <w:rFonts w:ascii="GHEA Grapalat" w:hAnsi="GHEA Grapalat" w:cs="Sylfaen"/>
          <w:sz w:val="20"/>
          <w:vertAlign w:val="superscript"/>
          <w:lang w:val="hy-AM"/>
        </w:rPr>
        <w:t>պաշտոնը</w:t>
      </w:r>
      <w:r w:rsidRPr="00712340">
        <w:rPr>
          <w:rFonts w:ascii="GHEA Grapalat" w:hAnsi="GHEA Grapalat" w:cs="Arial"/>
          <w:sz w:val="20"/>
          <w:vertAlign w:val="superscript"/>
          <w:lang w:val="hy-AM"/>
        </w:rPr>
        <w:t xml:space="preserve">, </w:t>
      </w:r>
      <w:r w:rsidRPr="00712340">
        <w:rPr>
          <w:rFonts w:ascii="GHEA Grapalat" w:hAnsi="GHEA Grapalat" w:cs="Arial"/>
          <w:sz w:val="20"/>
          <w:vertAlign w:val="superscript"/>
        </w:rPr>
        <w:t>ա</w:t>
      </w:r>
      <w:r w:rsidRPr="00712340">
        <w:rPr>
          <w:rFonts w:ascii="GHEA Grapalat" w:hAnsi="GHEA Grapalat" w:cs="Sylfaen"/>
          <w:sz w:val="20"/>
          <w:vertAlign w:val="superscript"/>
          <w:lang w:val="hy-AM"/>
        </w:rPr>
        <w:t>նուն</w:t>
      </w:r>
      <w:r w:rsidRPr="00712340">
        <w:rPr>
          <w:rFonts w:ascii="GHEA Grapalat" w:hAnsi="GHEA Grapalat" w:cs="Arial"/>
          <w:sz w:val="20"/>
          <w:vertAlign w:val="superscript"/>
          <w:lang w:val="hy-AM"/>
        </w:rPr>
        <w:t xml:space="preserve"> </w:t>
      </w:r>
      <w:r w:rsidRPr="00712340">
        <w:rPr>
          <w:rFonts w:ascii="GHEA Grapalat" w:hAnsi="GHEA Grapalat" w:cs="Sylfaen"/>
          <w:sz w:val="20"/>
          <w:vertAlign w:val="superscript"/>
        </w:rPr>
        <w:t>ա</w:t>
      </w:r>
      <w:r w:rsidRPr="00712340">
        <w:rPr>
          <w:rFonts w:ascii="GHEA Grapalat" w:hAnsi="GHEA Grapalat" w:cs="Sylfaen"/>
          <w:sz w:val="20"/>
          <w:vertAlign w:val="superscript"/>
          <w:lang w:val="hy-AM"/>
        </w:rPr>
        <w:t>զգանունը</w:t>
      </w:r>
      <w:r w:rsidRPr="00712340">
        <w:rPr>
          <w:rFonts w:ascii="GHEA Grapalat" w:hAnsi="GHEA Grapalat" w:cs="Arial"/>
          <w:sz w:val="20"/>
          <w:vertAlign w:val="superscript"/>
          <w:lang w:val="hy-AM"/>
        </w:rPr>
        <w:t xml:space="preserve">)                                             </w:t>
      </w:r>
      <w:r w:rsidRPr="00712340">
        <w:rPr>
          <w:rFonts w:ascii="GHEA Grapalat" w:hAnsi="GHEA Grapalat" w:cs="Arial"/>
          <w:sz w:val="20"/>
          <w:vertAlign w:val="superscript"/>
          <w:lang w:val="es-ES"/>
        </w:rPr>
        <w:t xml:space="preserve">               </w:t>
      </w:r>
      <w:r w:rsidRPr="00712340">
        <w:rPr>
          <w:rFonts w:ascii="GHEA Grapalat" w:hAnsi="GHEA Grapalat" w:cs="Sylfaen"/>
          <w:sz w:val="20"/>
          <w:vertAlign w:val="superscript"/>
          <w:lang w:val="hy-AM"/>
        </w:rPr>
        <w:t>ստորագրությունը</w:t>
      </w:r>
      <w:r w:rsidRPr="00712340">
        <w:rPr>
          <w:rFonts w:ascii="GHEA Grapalat" w:hAnsi="GHEA Grapalat" w:cs="Arial"/>
          <w:sz w:val="20"/>
          <w:vertAlign w:val="superscript"/>
          <w:lang w:val="hy-AM"/>
        </w:rPr>
        <w:t>)</w:t>
      </w:r>
    </w:p>
    <w:p w:rsidR="00B2572B" w:rsidRPr="00712340" w:rsidRDefault="00B2572B" w:rsidP="00EF3662">
      <w:pPr>
        <w:jc w:val="both"/>
        <w:rPr>
          <w:rFonts w:ascii="GHEA Grapalat" w:hAnsi="GHEA Grapalat" w:cs="Arial"/>
          <w:sz w:val="20"/>
          <w:vertAlign w:val="superscript"/>
          <w:lang w:val="es-ES"/>
        </w:rPr>
      </w:pPr>
    </w:p>
    <w:p w:rsidR="00B2572B" w:rsidRPr="00712340" w:rsidRDefault="00B2572B" w:rsidP="00EF3662">
      <w:pPr>
        <w:jc w:val="both"/>
        <w:rPr>
          <w:rFonts w:ascii="GHEA Grapalat" w:hAnsi="GHEA Grapalat"/>
          <w:sz w:val="20"/>
          <w:lang w:val="hy-AM"/>
        </w:rPr>
      </w:pPr>
      <w:r w:rsidRPr="00712340">
        <w:rPr>
          <w:rFonts w:ascii="GHEA Grapalat" w:hAnsi="GHEA Grapalat"/>
          <w:sz w:val="20"/>
          <w:lang w:val="hy-AM"/>
        </w:rPr>
        <w:t xml:space="preserve">    </w:t>
      </w:r>
    </w:p>
    <w:p w:rsidR="00B2572B" w:rsidRPr="00712340" w:rsidRDefault="00B2572B" w:rsidP="00EF3662">
      <w:pPr>
        <w:jc w:val="right"/>
        <w:rPr>
          <w:rFonts w:ascii="GHEA Grapalat" w:hAnsi="GHEA Grapalat" w:cs="Arial"/>
          <w:sz w:val="20"/>
          <w:lang w:val="hy-AM"/>
        </w:rPr>
      </w:pPr>
      <w:r w:rsidRPr="00712340">
        <w:rPr>
          <w:rFonts w:ascii="GHEA Grapalat" w:hAnsi="GHEA Grapalat" w:cs="Sylfaen"/>
          <w:sz w:val="20"/>
          <w:lang w:val="hy-AM"/>
        </w:rPr>
        <w:t>Կ</w:t>
      </w:r>
      <w:r w:rsidRPr="00712340">
        <w:rPr>
          <w:rFonts w:ascii="GHEA Grapalat" w:hAnsi="GHEA Grapalat" w:cs="Arial"/>
          <w:sz w:val="20"/>
          <w:lang w:val="hy-AM"/>
        </w:rPr>
        <w:t xml:space="preserve">. </w:t>
      </w:r>
      <w:r w:rsidRPr="00712340">
        <w:rPr>
          <w:rFonts w:ascii="GHEA Grapalat" w:hAnsi="GHEA Grapalat" w:cs="Sylfaen"/>
          <w:sz w:val="20"/>
          <w:lang w:val="hy-AM"/>
        </w:rPr>
        <w:t>Տ</w:t>
      </w:r>
      <w:r w:rsidRPr="00712340">
        <w:rPr>
          <w:rFonts w:ascii="GHEA Grapalat" w:hAnsi="GHEA Grapalat" w:cs="Arial"/>
          <w:sz w:val="20"/>
          <w:lang w:val="hy-AM"/>
        </w:rPr>
        <w:t>.</w:t>
      </w:r>
      <w:r w:rsidRPr="00712340">
        <w:rPr>
          <w:rStyle w:val="FootnoteReference"/>
          <w:rFonts w:ascii="GHEA Grapalat" w:hAnsi="GHEA Grapalat" w:cs="Arial"/>
          <w:color w:val="FFFFFF"/>
          <w:sz w:val="20"/>
          <w:lang w:val="hy-AM"/>
        </w:rPr>
        <w:footnoteReference w:id="3"/>
      </w:r>
      <w:r w:rsidRPr="00712340">
        <w:rPr>
          <w:rFonts w:ascii="GHEA Grapalat" w:hAnsi="GHEA Grapalat" w:cs="Arial"/>
          <w:sz w:val="20"/>
          <w:lang w:val="hy-AM"/>
        </w:rPr>
        <w:tab/>
      </w:r>
      <w:r w:rsidRPr="00712340">
        <w:rPr>
          <w:rFonts w:ascii="GHEA Grapalat" w:hAnsi="GHEA Grapalat" w:cs="Arial"/>
          <w:sz w:val="20"/>
          <w:lang w:val="hy-AM"/>
        </w:rPr>
        <w:tab/>
        <w:t xml:space="preserve"> </w:t>
      </w:r>
    </w:p>
    <w:p w:rsidR="00B2572B" w:rsidRPr="00712340" w:rsidRDefault="00B2572B" w:rsidP="00EF3662">
      <w:pPr>
        <w:pStyle w:val="BodyTextIndent3"/>
        <w:spacing w:line="240" w:lineRule="auto"/>
        <w:jc w:val="right"/>
        <w:rPr>
          <w:rFonts w:ascii="GHEA Grapalat" w:hAnsi="GHEA Grapalat"/>
          <w:b/>
          <w:lang w:val="hy-AM"/>
        </w:rPr>
      </w:pPr>
    </w:p>
    <w:p w:rsidR="00B2572B" w:rsidRPr="00712340" w:rsidRDefault="00B2572B" w:rsidP="00EF3662">
      <w:pPr>
        <w:pStyle w:val="BodyTextIndent3"/>
        <w:spacing w:line="240" w:lineRule="auto"/>
        <w:jc w:val="right"/>
        <w:rPr>
          <w:rFonts w:ascii="GHEA Grapalat" w:hAnsi="GHEA Grapalat"/>
          <w:b/>
          <w:lang w:val="hy-AM"/>
        </w:rPr>
      </w:pPr>
    </w:p>
    <w:p w:rsidR="00CE3A99" w:rsidRPr="00712340" w:rsidRDefault="00CE3A99" w:rsidP="00CE3A99">
      <w:pPr>
        <w:pStyle w:val="BodyTextIndent3"/>
        <w:spacing w:line="240" w:lineRule="auto"/>
        <w:jc w:val="right"/>
        <w:rPr>
          <w:rFonts w:ascii="GHEA Grapalat" w:hAnsi="GHEA Grapalat" w:cs="Sylfaen"/>
          <w:b/>
          <w:lang w:val="hy-AM"/>
        </w:rPr>
      </w:pPr>
      <w:r w:rsidRPr="00712340">
        <w:rPr>
          <w:rFonts w:ascii="GHEA Grapalat" w:hAnsi="GHEA Grapalat" w:cs="Sylfaen"/>
          <w:b/>
          <w:lang w:val="hy-AM"/>
        </w:rPr>
        <w:br w:type="page"/>
      </w:r>
      <w:r w:rsidRPr="00712340">
        <w:rPr>
          <w:rFonts w:ascii="GHEA Grapalat" w:hAnsi="GHEA Grapalat" w:cs="Sylfaen"/>
          <w:b/>
          <w:lang w:val="hy-AM"/>
        </w:rPr>
        <w:lastRenderedPageBreak/>
        <w:t xml:space="preserve"> </w:t>
      </w:r>
    </w:p>
    <w:p w:rsidR="00B2572B" w:rsidRPr="00E81BDB" w:rsidRDefault="00B2572B" w:rsidP="000B1088">
      <w:pPr>
        <w:pStyle w:val="BodyTextIndent3"/>
        <w:spacing w:line="240" w:lineRule="auto"/>
        <w:ind w:firstLine="0"/>
        <w:jc w:val="right"/>
        <w:rPr>
          <w:rFonts w:ascii="GHEA Grapalat" w:hAnsi="GHEA Grapalat" w:cs="Arial"/>
          <w:b/>
          <w:lang w:val="hy-AM"/>
        </w:rPr>
      </w:pPr>
      <w:r w:rsidRPr="00712340">
        <w:rPr>
          <w:rFonts w:ascii="GHEA Grapalat" w:hAnsi="GHEA Grapalat" w:cs="Sylfaen"/>
          <w:b/>
          <w:lang w:val="hy-AM"/>
        </w:rPr>
        <w:t>Հավելված</w:t>
      </w:r>
      <w:r w:rsidRPr="00712340">
        <w:rPr>
          <w:rFonts w:ascii="GHEA Grapalat" w:hAnsi="GHEA Grapalat" w:cs="Arial"/>
          <w:b/>
          <w:lang w:val="hy-AM"/>
        </w:rPr>
        <w:t xml:space="preserve"> </w:t>
      </w:r>
      <w:r w:rsidR="00764040" w:rsidRPr="00E81BDB">
        <w:rPr>
          <w:rFonts w:ascii="GHEA Grapalat" w:hAnsi="GHEA Grapalat" w:cs="Arial"/>
          <w:b/>
          <w:lang w:val="hy-AM"/>
        </w:rPr>
        <w:t>2</w:t>
      </w:r>
    </w:p>
    <w:p w:rsidR="00B2572B" w:rsidRPr="00712340" w:rsidRDefault="00B2572B" w:rsidP="00EF3662">
      <w:pPr>
        <w:pStyle w:val="BodyTextIndent3"/>
        <w:spacing w:line="240" w:lineRule="auto"/>
        <w:jc w:val="right"/>
        <w:rPr>
          <w:rFonts w:ascii="GHEA Grapalat" w:hAnsi="GHEA Grapalat" w:cs="Arial"/>
          <w:b/>
          <w:lang w:val="hy-AM"/>
        </w:rPr>
      </w:pPr>
      <w:r w:rsidRPr="00712340">
        <w:rPr>
          <w:rFonts w:ascii="GHEA Grapalat" w:hAnsi="GHEA Grapalat"/>
          <w:sz w:val="24"/>
          <w:szCs w:val="24"/>
          <w:lang w:val="hy-AM"/>
        </w:rPr>
        <w:t>«</w:t>
      </w:r>
      <w:r w:rsidR="00C8637E" w:rsidRPr="008200D5">
        <w:rPr>
          <w:rFonts w:ascii="GHEA Grapalat" w:hAnsi="GHEA Grapalat"/>
          <w:b/>
          <w:i/>
          <w:lang w:val="af-ZA"/>
        </w:rPr>
        <w:t xml:space="preserve">ՀՀ </w:t>
      </w:r>
      <w:r w:rsidR="00C8637E">
        <w:rPr>
          <w:rFonts w:ascii="GHEA Grapalat" w:hAnsi="GHEA Grapalat"/>
          <w:b/>
          <w:i/>
          <w:lang w:val="af-ZA"/>
        </w:rPr>
        <w:t>ԱՄԱ</w:t>
      </w:r>
      <w:r w:rsidR="00C8637E" w:rsidRPr="008200D5">
        <w:rPr>
          <w:rFonts w:ascii="GHEA Grapalat" w:hAnsi="GHEA Grapalat"/>
          <w:b/>
          <w:i/>
          <w:lang w:val="af-ZA"/>
        </w:rPr>
        <w:t>Հ-ԳՀԾՁԲ-20/0</w:t>
      </w:r>
      <w:r w:rsidR="00C8637E">
        <w:rPr>
          <w:rFonts w:ascii="GHEA Grapalat" w:hAnsi="GHEA Grapalat"/>
          <w:b/>
          <w:i/>
          <w:lang w:val="af-ZA"/>
        </w:rPr>
        <w:t xml:space="preserve">1 </w:t>
      </w:r>
      <w:r w:rsidR="00C8637E" w:rsidRPr="008200D5">
        <w:rPr>
          <w:rFonts w:ascii="GHEA Grapalat" w:hAnsi="GHEA Grapalat"/>
          <w:b/>
          <w:i/>
          <w:u w:val="single"/>
          <w:lang w:val="af-ZA"/>
        </w:rPr>
        <w:t xml:space="preserve">       </w:t>
      </w:r>
      <w:r w:rsidR="00C8637E">
        <w:rPr>
          <w:rFonts w:ascii="GHEA Grapalat" w:hAnsi="GHEA Grapalat"/>
          <w:lang w:val="es-ES"/>
        </w:rPr>
        <w:t xml:space="preserve"> </w:t>
      </w:r>
      <w:r w:rsidRPr="00712340">
        <w:rPr>
          <w:rFonts w:ascii="GHEA Grapalat" w:hAnsi="GHEA Grapalat"/>
          <w:sz w:val="24"/>
          <w:szCs w:val="24"/>
          <w:lang w:val="hy-AM"/>
        </w:rPr>
        <w:t>»</w:t>
      </w:r>
      <w:r w:rsidRPr="00712340">
        <w:rPr>
          <w:rFonts w:ascii="GHEA Grapalat" w:hAnsi="GHEA Grapalat" w:cs="Sylfaen"/>
          <w:b/>
          <w:lang w:val="hy-AM"/>
        </w:rPr>
        <w:t>*</w:t>
      </w:r>
      <w:r w:rsidRPr="00712340">
        <w:rPr>
          <w:rFonts w:ascii="GHEA Grapalat" w:hAnsi="GHEA Grapalat"/>
          <w:b/>
          <w:lang w:val="hy-AM"/>
        </w:rPr>
        <w:t xml:space="preserve">  </w:t>
      </w:r>
      <w:r w:rsidRPr="00712340">
        <w:rPr>
          <w:rFonts w:ascii="GHEA Grapalat" w:hAnsi="GHEA Grapalat" w:cs="Sylfaen"/>
          <w:b/>
          <w:lang w:val="hy-AM"/>
        </w:rPr>
        <w:t>ծածկագրով</w:t>
      </w:r>
    </w:p>
    <w:p w:rsidR="00B2572B" w:rsidRPr="00712340" w:rsidRDefault="00C00BB2"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712340">
        <w:rPr>
          <w:rFonts w:ascii="GHEA Grapalat" w:hAnsi="GHEA Grapalat" w:cs="Arial"/>
          <w:b/>
          <w:lang w:val="hy-AM"/>
        </w:rPr>
        <w:t xml:space="preserve"> </w:t>
      </w:r>
      <w:r w:rsidR="00B2572B" w:rsidRPr="00712340">
        <w:rPr>
          <w:rFonts w:ascii="GHEA Grapalat" w:hAnsi="GHEA Grapalat" w:cs="Sylfaen"/>
          <w:b/>
          <w:lang w:val="hy-AM"/>
        </w:rPr>
        <w:t>հրավերի</w:t>
      </w:r>
    </w:p>
    <w:p w:rsidR="00B2572B" w:rsidRPr="00712340" w:rsidRDefault="00B2572B" w:rsidP="00EF3662">
      <w:pPr>
        <w:rPr>
          <w:rFonts w:ascii="GHEA Grapalat" w:hAnsi="GHEA Grapalat"/>
          <w:lang w:val="hy-AM"/>
        </w:rPr>
      </w:pPr>
    </w:p>
    <w:p w:rsidR="00B2572B" w:rsidRPr="00712340" w:rsidRDefault="00B2572B" w:rsidP="00EF3662">
      <w:pPr>
        <w:ind w:firstLine="567"/>
        <w:jc w:val="center"/>
        <w:rPr>
          <w:rFonts w:ascii="GHEA Grapalat" w:hAnsi="GHEA Grapalat"/>
          <w:sz w:val="20"/>
          <w:lang w:val="hy-AM"/>
        </w:rPr>
      </w:pPr>
    </w:p>
    <w:p w:rsidR="00B2572B" w:rsidRPr="00712340" w:rsidRDefault="00B2572B" w:rsidP="00EF3662">
      <w:pPr>
        <w:ind w:left="-66"/>
        <w:jc w:val="center"/>
        <w:rPr>
          <w:rFonts w:ascii="GHEA Grapalat" w:hAnsi="GHEA Grapalat"/>
          <w:b/>
          <w:sz w:val="20"/>
          <w:lang w:val="hy-AM"/>
        </w:rPr>
      </w:pPr>
      <w:r w:rsidRPr="00712340">
        <w:rPr>
          <w:rFonts w:ascii="GHEA Grapalat" w:hAnsi="GHEA Grapalat"/>
          <w:b/>
          <w:sz w:val="20"/>
          <w:lang w:val="hy-AM"/>
        </w:rPr>
        <w:t>Գ Ն Ա Յ Ի Ն   Ա Ռ Ա Ջ Ա Ր Կ</w:t>
      </w:r>
    </w:p>
    <w:p w:rsidR="00B2572B" w:rsidRPr="00712340" w:rsidRDefault="00B2572B" w:rsidP="00EF3662">
      <w:pPr>
        <w:ind w:firstLine="567"/>
        <w:rPr>
          <w:rFonts w:ascii="GHEA Grapalat" w:hAnsi="GHEA Grapalat"/>
          <w:lang w:val="hy-AM"/>
        </w:rPr>
      </w:pPr>
    </w:p>
    <w:p w:rsidR="00B2572B" w:rsidRPr="00712340" w:rsidRDefault="00B2572B" w:rsidP="00EF3662">
      <w:pPr>
        <w:ind w:firstLine="567"/>
        <w:jc w:val="both"/>
        <w:rPr>
          <w:rFonts w:ascii="GHEA Grapalat" w:hAnsi="GHEA Grapalat" w:cs="Arial"/>
          <w:lang w:val="hy-AM"/>
        </w:rPr>
      </w:pPr>
      <w:r w:rsidRPr="00712340">
        <w:rPr>
          <w:rFonts w:ascii="GHEA Grapalat" w:hAnsi="GHEA Grapalat" w:cs="Arial"/>
          <w:sz w:val="20"/>
          <w:szCs w:val="20"/>
          <w:lang w:val="es-ES"/>
        </w:rPr>
        <w:t xml:space="preserve">Ուսումնասիրելով </w:t>
      </w:r>
      <w:r w:rsidR="00C1569A">
        <w:rPr>
          <w:rFonts w:ascii="GHEA Grapalat" w:hAnsi="GHEA Grapalat" w:cs="Arial"/>
          <w:sz w:val="20"/>
          <w:szCs w:val="20"/>
          <w:lang w:val="es-ES"/>
        </w:rPr>
        <w:t xml:space="preserve">ՀՀ </w:t>
      </w:r>
      <w:r w:rsidR="00C8637E" w:rsidRPr="008200D5">
        <w:rPr>
          <w:rFonts w:ascii="GHEA Grapalat" w:hAnsi="GHEA Grapalat"/>
          <w:b/>
          <w:i/>
          <w:lang w:val="af-ZA"/>
        </w:rPr>
        <w:t xml:space="preserve">ՀՀ </w:t>
      </w:r>
      <w:r w:rsidR="00C8637E">
        <w:rPr>
          <w:rFonts w:ascii="GHEA Grapalat" w:hAnsi="GHEA Grapalat"/>
          <w:b/>
          <w:i/>
          <w:lang w:val="af-ZA"/>
        </w:rPr>
        <w:t>ԱՄԱ</w:t>
      </w:r>
      <w:r w:rsidR="00C8637E" w:rsidRPr="008200D5">
        <w:rPr>
          <w:rFonts w:ascii="GHEA Grapalat" w:hAnsi="GHEA Grapalat"/>
          <w:b/>
          <w:i/>
          <w:lang w:val="af-ZA"/>
        </w:rPr>
        <w:t>Հ-ԳՀԾՁԲ-20/0</w:t>
      </w:r>
      <w:r w:rsidR="00C8637E">
        <w:rPr>
          <w:rFonts w:ascii="GHEA Grapalat" w:hAnsi="GHEA Grapalat"/>
          <w:b/>
          <w:i/>
          <w:lang w:val="af-ZA"/>
        </w:rPr>
        <w:t xml:space="preserve">1 </w:t>
      </w:r>
      <w:r w:rsidR="00C8637E" w:rsidRPr="008200D5">
        <w:rPr>
          <w:rFonts w:ascii="GHEA Grapalat" w:hAnsi="GHEA Grapalat"/>
          <w:b/>
          <w:i/>
          <w:u w:val="single"/>
          <w:lang w:val="af-ZA"/>
        </w:rPr>
        <w:t xml:space="preserve">       </w:t>
      </w:r>
      <w:r w:rsidR="00C8637E">
        <w:rPr>
          <w:rFonts w:ascii="GHEA Grapalat" w:hAnsi="GHEA Grapalat"/>
          <w:sz w:val="20"/>
          <w:lang w:val="es-ES"/>
        </w:rPr>
        <w:t xml:space="preserve"> </w:t>
      </w:r>
      <w:r w:rsidRPr="00712340">
        <w:rPr>
          <w:rFonts w:ascii="GHEA Grapalat" w:hAnsi="GHEA Grapalat" w:cs="Arial"/>
          <w:sz w:val="20"/>
          <w:szCs w:val="20"/>
          <w:lang w:val="es-ES"/>
        </w:rPr>
        <w:t xml:space="preserve">ծածկագրով </w:t>
      </w:r>
      <w:r w:rsidR="00672771">
        <w:rPr>
          <w:rFonts w:ascii="GHEA Grapalat" w:hAnsi="GHEA Grapalat" w:cs="Arial"/>
          <w:sz w:val="20"/>
          <w:szCs w:val="20"/>
          <w:lang w:val="es-ES"/>
        </w:rPr>
        <w:t>գնանշման հարցման</w:t>
      </w:r>
      <w:r w:rsidR="00672771" w:rsidRPr="00712340">
        <w:rPr>
          <w:rFonts w:ascii="GHEA Grapalat" w:hAnsi="GHEA Grapalat" w:cs="Arial"/>
          <w:sz w:val="20"/>
          <w:szCs w:val="20"/>
          <w:lang w:val="es-ES"/>
        </w:rPr>
        <w:t xml:space="preserve"> </w:t>
      </w:r>
      <w:r w:rsidRPr="00712340">
        <w:rPr>
          <w:rFonts w:ascii="GHEA Grapalat" w:hAnsi="GHEA Grapalat" w:cs="Arial"/>
          <w:sz w:val="20"/>
          <w:szCs w:val="20"/>
          <w:lang w:val="es-ES"/>
        </w:rPr>
        <w:t>հրավերը, այդ թվում կնքվելիք  պայմանագրի նախագիծը</w:t>
      </w:r>
      <w:r w:rsidRPr="00712340">
        <w:rPr>
          <w:rFonts w:ascii="GHEA Grapalat" w:hAnsi="GHEA Grapalat" w:cs="Arial"/>
          <w:lang w:val="hy-AM"/>
        </w:rPr>
        <w:t xml:space="preserve">, </w:t>
      </w:r>
      <w:r w:rsidRPr="00712340">
        <w:rPr>
          <w:rFonts w:ascii="GHEA Grapalat" w:hAnsi="GHEA Grapalat"/>
          <w:sz w:val="20"/>
          <w:u w:val="single"/>
          <w:lang w:val="hy-AM"/>
        </w:rPr>
        <w:t xml:space="preserve">                  </w:t>
      </w:r>
      <w:r w:rsidRPr="00712340">
        <w:rPr>
          <w:rFonts w:ascii="GHEA Grapalat" w:hAnsi="GHEA Grapalat"/>
          <w:sz w:val="20"/>
          <w:u w:val="single"/>
          <w:lang w:val="hy-AM"/>
        </w:rPr>
        <w:tab/>
      </w:r>
      <w:r w:rsidRPr="00712340">
        <w:rPr>
          <w:rFonts w:ascii="GHEA Grapalat" w:hAnsi="GHEA Grapalat"/>
          <w:sz w:val="20"/>
          <w:u w:val="single"/>
          <w:lang w:val="hy-AM"/>
        </w:rPr>
        <w:tab/>
      </w:r>
      <w:r w:rsidRPr="00712340">
        <w:rPr>
          <w:rFonts w:ascii="GHEA Grapalat" w:hAnsi="GHEA Grapalat"/>
          <w:sz w:val="20"/>
          <w:u w:val="single"/>
          <w:lang w:val="hy-AM"/>
        </w:rPr>
        <w:tab/>
      </w:r>
      <w:r w:rsidRPr="00712340">
        <w:rPr>
          <w:rFonts w:ascii="GHEA Grapalat" w:hAnsi="GHEA Grapalat"/>
          <w:sz w:val="20"/>
          <w:u w:val="single"/>
          <w:lang w:val="hy-AM"/>
        </w:rPr>
        <w:tab/>
        <w:t xml:space="preserve">     </w:t>
      </w:r>
      <w:r w:rsidRPr="00712340">
        <w:rPr>
          <w:rFonts w:ascii="GHEA Grapalat" w:hAnsi="GHEA Grapalat"/>
          <w:sz w:val="20"/>
          <w:u w:val="single"/>
          <w:lang w:val="hy-AM"/>
        </w:rPr>
        <w:tab/>
      </w:r>
      <w:r w:rsidRPr="00712340">
        <w:rPr>
          <w:rFonts w:ascii="GHEA Grapalat" w:hAnsi="GHEA Grapalat"/>
          <w:sz w:val="20"/>
          <w:u w:val="single"/>
          <w:lang w:val="hy-AM"/>
        </w:rPr>
        <w:tab/>
        <w:t xml:space="preserve">           </w:t>
      </w:r>
      <w:r w:rsidRPr="00712340">
        <w:rPr>
          <w:rFonts w:ascii="GHEA Grapalat" w:hAnsi="GHEA Grapalat" w:cs="Arial"/>
          <w:sz w:val="20"/>
          <w:szCs w:val="20"/>
          <w:lang w:val="es-ES"/>
        </w:rPr>
        <w:t>-ն առաջարկում է</w:t>
      </w:r>
      <w:r w:rsidRPr="00712340">
        <w:rPr>
          <w:rFonts w:ascii="GHEA Grapalat" w:hAnsi="GHEA Grapalat" w:cs="Arial"/>
          <w:lang w:val="hy-AM"/>
        </w:rPr>
        <w:t xml:space="preserve">   </w:t>
      </w:r>
    </w:p>
    <w:p w:rsidR="00B2572B" w:rsidRPr="00712340" w:rsidRDefault="00B2572B" w:rsidP="00EF3662">
      <w:pPr>
        <w:ind w:firstLine="567"/>
        <w:jc w:val="both"/>
        <w:rPr>
          <w:rFonts w:ascii="GHEA Grapalat" w:hAnsi="GHEA Grapalat" w:cs="Arial"/>
        </w:rPr>
      </w:pPr>
      <w:bookmarkStart w:id="11" w:name="_Hlk23147299"/>
      <w:r w:rsidRPr="00712340">
        <w:rPr>
          <w:rFonts w:ascii="GHEA Grapalat" w:hAnsi="GHEA Grapalat" w:cs="Sylfaen"/>
          <w:vertAlign w:val="superscript"/>
          <w:lang w:val="hy-AM"/>
        </w:rPr>
        <w:t xml:space="preserve">                                                                                     մասնակցի անվանումը</w:t>
      </w:r>
    </w:p>
    <w:bookmarkEnd w:id="11"/>
    <w:p w:rsidR="00B2572B" w:rsidRPr="00712340" w:rsidRDefault="00B2572B" w:rsidP="00EF3662">
      <w:pPr>
        <w:jc w:val="both"/>
        <w:rPr>
          <w:rFonts w:ascii="GHEA Grapalat" w:hAnsi="GHEA Grapalat"/>
          <w:sz w:val="20"/>
          <w:lang w:val="hy-AM"/>
        </w:rPr>
      </w:pPr>
      <w:r w:rsidRPr="00712340">
        <w:rPr>
          <w:rFonts w:ascii="GHEA Grapalat" w:hAnsi="GHEA Grapalat" w:cs="Arial"/>
          <w:sz w:val="20"/>
          <w:szCs w:val="20"/>
          <w:lang w:val="es-ES"/>
        </w:rPr>
        <w:t>պայմանագիրը կատարել ներքոհիշյալ ընդհանուր գներով.</w:t>
      </w:r>
    </w:p>
    <w:p w:rsidR="00B2572B" w:rsidRPr="00712340" w:rsidRDefault="00B2572B" w:rsidP="00EF3662">
      <w:pPr>
        <w:jc w:val="center"/>
        <w:rPr>
          <w:rFonts w:ascii="GHEA Grapalat" w:hAnsi="GHEA Grapalat"/>
          <w:sz w:val="20"/>
          <w:lang w:val="hy-AM"/>
        </w:rPr>
      </w:pPr>
      <w:r w:rsidRPr="00712340">
        <w:rPr>
          <w:rFonts w:ascii="GHEA Grapalat" w:hAnsi="GHEA Grapalat"/>
          <w:sz w:val="20"/>
          <w:szCs w:val="20"/>
          <w:lang w:val="es-ES"/>
        </w:rPr>
        <w:t xml:space="preserve">                                                                                                                                   </w:t>
      </w:r>
      <w:r w:rsidRPr="00712340">
        <w:rPr>
          <w:rFonts w:ascii="GHEA Grapalat" w:hAnsi="GHEA Grapalat"/>
          <w:sz w:val="20"/>
          <w:lang w:val="es-ES"/>
        </w:rPr>
        <w:t>ՀՀ դրամ</w:t>
      </w:r>
    </w:p>
    <w:tbl>
      <w:tblPr>
        <w:tblW w:w="9482"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5F7D89"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712340" w:rsidRDefault="000E31C4" w:rsidP="00EF3662">
            <w:pPr>
              <w:jc w:val="center"/>
              <w:rPr>
                <w:rFonts w:ascii="GHEA Grapalat" w:hAnsi="GHEA Grapalat"/>
                <w:b/>
                <w:bCs/>
                <w:sz w:val="16"/>
                <w:szCs w:val="18"/>
                <w:lang w:val="es-ES"/>
              </w:rPr>
            </w:pPr>
            <w:r w:rsidRPr="00712340">
              <w:rPr>
                <w:rFonts w:ascii="GHEA Grapalat" w:hAnsi="GHEA Grapalat"/>
                <w:b/>
                <w:bCs/>
                <w:sz w:val="16"/>
                <w:szCs w:val="18"/>
                <w:lang w:val="es-ES"/>
              </w:rPr>
              <w:t>Չափա-</w:t>
            </w:r>
          </w:p>
          <w:p w:rsidR="000E31C4" w:rsidRPr="00712340" w:rsidRDefault="000E31C4" w:rsidP="00EF3662">
            <w:pPr>
              <w:jc w:val="center"/>
              <w:rPr>
                <w:rFonts w:ascii="GHEA Grapalat" w:hAnsi="GHEA Grapalat"/>
                <w:b/>
                <w:bCs/>
                <w:sz w:val="16"/>
                <w:lang w:val="es-ES"/>
              </w:rPr>
            </w:pPr>
            <w:r w:rsidRPr="00712340">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712340" w:rsidRDefault="000E31C4" w:rsidP="00EF3662">
            <w:pPr>
              <w:jc w:val="center"/>
              <w:rPr>
                <w:rFonts w:ascii="GHEA Grapalat" w:hAnsi="GHEA Grapalat"/>
                <w:b/>
                <w:bCs/>
                <w:sz w:val="16"/>
                <w:szCs w:val="18"/>
                <w:lang w:val="es-ES"/>
              </w:rPr>
            </w:pPr>
            <w:r w:rsidRPr="00712340">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Default="00D04B1C" w:rsidP="00EF3662">
            <w:pPr>
              <w:jc w:val="center"/>
              <w:rPr>
                <w:rFonts w:ascii="GHEA Grapalat" w:hAnsi="GHEA Grapalat"/>
                <w:b/>
                <w:bCs/>
                <w:sz w:val="16"/>
                <w:szCs w:val="18"/>
                <w:lang w:val="es-ES"/>
              </w:rPr>
            </w:pPr>
            <w:r>
              <w:rPr>
                <w:rFonts w:ascii="GHEA Grapalat" w:hAnsi="GHEA Grapalat"/>
                <w:b/>
                <w:bCs/>
                <w:sz w:val="16"/>
                <w:szCs w:val="18"/>
                <w:lang w:val="es-ES"/>
              </w:rPr>
              <w:t>Ա</w:t>
            </w:r>
            <w:r w:rsidR="000E31C4" w:rsidRPr="00712340">
              <w:rPr>
                <w:rFonts w:ascii="GHEA Grapalat" w:hAnsi="GHEA Grapalat"/>
                <w:b/>
                <w:bCs/>
                <w:sz w:val="16"/>
                <w:szCs w:val="18"/>
                <w:lang w:val="es-ES"/>
              </w:rPr>
              <w:t xml:space="preserve">րժեք </w:t>
            </w:r>
          </w:p>
          <w:p w:rsidR="0026423F" w:rsidRDefault="00D04B1C" w:rsidP="00EF3662">
            <w:pPr>
              <w:jc w:val="center"/>
              <w:rPr>
                <w:rFonts w:ascii="GHEA Grapalat" w:hAnsi="GHEA Grapalat"/>
                <w:bCs/>
                <w:sz w:val="16"/>
                <w:szCs w:val="18"/>
                <w:lang w:val="es-ES"/>
              </w:rPr>
            </w:pPr>
            <w:r w:rsidRPr="00D04B1C">
              <w:rPr>
                <w:rFonts w:ascii="GHEA Grapalat" w:hAnsi="GHEA Grapalat"/>
                <w:bCs/>
                <w:sz w:val="16"/>
                <w:szCs w:val="18"/>
                <w:lang w:val="es-ES"/>
              </w:rPr>
              <w:t>(ինքնարժեքի և կանխատեսվող շահույթի հանրագումարը)</w:t>
            </w:r>
          </w:p>
          <w:p w:rsidR="000E31C4" w:rsidRPr="00712340" w:rsidRDefault="00D04B1C" w:rsidP="00EF3662">
            <w:pPr>
              <w:jc w:val="center"/>
              <w:rPr>
                <w:rFonts w:ascii="GHEA Grapalat" w:hAnsi="GHEA Grapalat"/>
                <w:b/>
                <w:bCs/>
                <w:sz w:val="16"/>
                <w:szCs w:val="18"/>
                <w:lang w:val="es-ES"/>
              </w:rPr>
            </w:pPr>
            <w:r w:rsidRPr="00D04B1C">
              <w:rPr>
                <w:rFonts w:ascii="GHEA Grapalat" w:hAnsi="GHEA Grapalat"/>
                <w:b/>
                <w:bCs/>
                <w:sz w:val="16"/>
                <w:szCs w:val="18"/>
                <w:lang w:val="es-ES"/>
              </w:rPr>
              <w:t xml:space="preserve"> </w:t>
            </w:r>
            <w:r w:rsidR="000E31C4" w:rsidRPr="00712340">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712340" w:rsidRDefault="000E31C4" w:rsidP="00EF3662">
            <w:pPr>
              <w:jc w:val="center"/>
              <w:rPr>
                <w:rFonts w:ascii="GHEA Grapalat" w:hAnsi="GHEA Grapalat"/>
                <w:b/>
                <w:bCs/>
                <w:sz w:val="16"/>
                <w:szCs w:val="18"/>
                <w:lang w:val="es-ES"/>
              </w:rPr>
            </w:pPr>
            <w:r w:rsidRPr="00712340">
              <w:rPr>
                <w:rFonts w:ascii="GHEA Grapalat" w:hAnsi="GHEA Grapalat"/>
                <w:b/>
                <w:bCs/>
                <w:sz w:val="16"/>
                <w:szCs w:val="18"/>
                <w:lang w:val="es-ES"/>
              </w:rPr>
              <w:t>ԱԱՀ**</w:t>
            </w:r>
          </w:p>
          <w:p w:rsidR="000E31C4" w:rsidRPr="00712340" w:rsidRDefault="000E31C4" w:rsidP="00EF3662">
            <w:pPr>
              <w:jc w:val="center"/>
              <w:rPr>
                <w:rFonts w:ascii="GHEA Grapalat" w:hAnsi="GHEA Grapalat"/>
                <w:b/>
                <w:bCs/>
                <w:sz w:val="16"/>
                <w:szCs w:val="18"/>
                <w:lang w:val="es-ES"/>
              </w:rPr>
            </w:pPr>
            <w:r w:rsidRPr="00712340">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712340" w:rsidRDefault="000E31C4" w:rsidP="00EF3662">
            <w:pPr>
              <w:jc w:val="center"/>
              <w:rPr>
                <w:rFonts w:ascii="GHEA Grapalat" w:hAnsi="GHEA Grapalat"/>
                <w:b/>
                <w:bCs/>
                <w:sz w:val="16"/>
                <w:szCs w:val="18"/>
                <w:lang w:val="es-ES"/>
              </w:rPr>
            </w:pPr>
            <w:r w:rsidRPr="00712340">
              <w:rPr>
                <w:rFonts w:ascii="GHEA Grapalat" w:hAnsi="GHEA Grapalat"/>
                <w:b/>
                <w:bCs/>
                <w:sz w:val="16"/>
                <w:szCs w:val="18"/>
                <w:lang w:val="es-ES"/>
              </w:rPr>
              <w:t>Ընդհանուր գինը</w:t>
            </w:r>
          </w:p>
          <w:p w:rsidR="000E31C4" w:rsidRPr="00712340" w:rsidRDefault="000E31C4" w:rsidP="00EF3662">
            <w:pPr>
              <w:jc w:val="center"/>
              <w:rPr>
                <w:rFonts w:ascii="GHEA Grapalat" w:hAnsi="GHEA Grapalat"/>
                <w:b/>
                <w:bCs/>
                <w:sz w:val="16"/>
                <w:szCs w:val="18"/>
                <w:lang w:val="es-ES"/>
              </w:rPr>
            </w:pPr>
            <w:r w:rsidRPr="00712340">
              <w:rPr>
                <w:rFonts w:ascii="GHEA Grapalat" w:hAnsi="GHEA Grapalat"/>
                <w:b/>
                <w:bCs/>
                <w:sz w:val="16"/>
                <w:szCs w:val="18"/>
                <w:lang w:val="es-ES"/>
              </w:rPr>
              <w:t xml:space="preserve"> /տառերով և թվերով/</w:t>
            </w:r>
          </w:p>
        </w:tc>
      </w:tr>
      <w:tr w:rsidR="000E31C4" w:rsidRPr="00712340"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712340" w:rsidRDefault="000E31C4" w:rsidP="00EF3662">
            <w:pPr>
              <w:jc w:val="center"/>
              <w:rPr>
                <w:rFonts w:ascii="GHEA Grapalat" w:hAnsi="GHEA Grapalat"/>
                <w:b/>
                <w:i/>
                <w:sz w:val="16"/>
                <w:lang w:val="es-ES"/>
              </w:rPr>
            </w:pPr>
            <w:r w:rsidRPr="00712340">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712340" w:rsidRDefault="000E31C4" w:rsidP="00EF3662">
            <w:pPr>
              <w:jc w:val="center"/>
              <w:rPr>
                <w:rFonts w:ascii="GHEA Grapalat" w:hAnsi="GHEA Grapalat"/>
                <w:b/>
                <w:i/>
                <w:sz w:val="16"/>
                <w:lang w:val="es-ES"/>
              </w:rPr>
            </w:pPr>
            <w:r w:rsidRPr="00712340">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712340" w:rsidRDefault="000E31C4" w:rsidP="00EF3662">
            <w:pPr>
              <w:jc w:val="center"/>
              <w:rPr>
                <w:rFonts w:ascii="GHEA Grapalat" w:hAnsi="GHEA Grapalat"/>
                <w:i/>
                <w:sz w:val="16"/>
                <w:lang w:val="es-ES"/>
              </w:rPr>
            </w:pPr>
            <w:r w:rsidRPr="00712340">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712340" w:rsidRDefault="000E31C4" w:rsidP="00EF3662">
            <w:pPr>
              <w:jc w:val="center"/>
              <w:rPr>
                <w:rFonts w:ascii="GHEA Grapalat" w:hAnsi="GHEA Grapalat"/>
                <w:i/>
                <w:sz w:val="16"/>
                <w:lang w:val="es-ES"/>
              </w:rPr>
            </w:pPr>
            <w:r>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712340" w:rsidRDefault="000E31C4" w:rsidP="000E31C4">
            <w:pPr>
              <w:jc w:val="center"/>
              <w:rPr>
                <w:rFonts w:ascii="GHEA Grapalat" w:hAnsi="GHEA Grapalat"/>
                <w:i/>
                <w:sz w:val="16"/>
                <w:lang w:val="es-ES"/>
              </w:rPr>
            </w:pPr>
            <w:r>
              <w:rPr>
                <w:rFonts w:ascii="GHEA Grapalat" w:hAnsi="GHEA Grapalat"/>
                <w:b/>
                <w:i/>
                <w:sz w:val="16"/>
                <w:lang w:val="es-ES"/>
              </w:rPr>
              <w:t>5</w:t>
            </w:r>
            <w:r w:rsidRPr="00712340">
              <w:rPr>
                <w:rFonts w:ascii="GHEA Grapalat" w:hAnsi="GHEA Grapalat"/>
                <w:b/>
                <w:i/>
                <w:sz w:val="16"/>
                <w:lang w:val="es-ES"/>
              </w:rPr>
              <w:t>=3+4</w:t>
            </w:r>
          </w:p>
        </w:tc>
      </w:tr>
      <w:tr w:rsidR="000E31C4" w:rsidRPr="005F7D89"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712340" w:rsidRDefault="000E31C4" w:rsidP="00EF3662">
            <w:pPr>
              <w:jc w:val="center"/>
              <w:rPr>
                <w:rFonts w:ascii="GHEA Grapalat" w:hAnsi="GHEA Grapalat"/>
                <w:b/>
                <w:bCs/>
                <w:sz w:val="18"/>
                <w:lang w:val="es-ES"/>
              </w:rPr>
            </w:pPr>
            <w:r w:rsidRPr="00712340">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93613F" w:rsidRDefault="0093613F" w:rsidP="00C1569A">
            <w:pPr>
              <w:jc w:val="center"/>
              <w:rPr>
                <w:rFonts w:ascii="GHEA Grapalat" w:hAnsi="GHEA Grapalat"/>
                <w:sz w:val="16"/>
                <w:szCs w:val="16"/>
                <w:lang w:val="es-ES"/>
              </w:rPr>
            </w:pPr>
            <w:r w:rsidRPr="0093613F">
              <w:rPr>
                <w:rFonts w:ascii="GHEA Grapalat" w:hAnsi="GHEA Grapalat"/>
                <w:b/>
                <w:i/>
                <w:sz w:val="16"/>
                <w:szCs w:val="16"/>
                <w:lang w:val="af-ZA"/>
              </w:rPr>
              <w:t xml:space="preserve">Արարատ  համայնքի </w:t>
            </w:r>
            <w:r w:rsidRPr="0093613F">
              <w:rPr>
                <w:rFonts w:ascii="Sylfaen" w:hAnsi="Sylfaen"/>
                <w:b/>
                <w:sz w:val="16"/>
                <w:szCs w:val="16"/>
                <w:lang w:val="af-ZA"/>
              </w:rPr>
              <w:t>Գեորգիսյան,  Ս Շահումյան , Դեմիրճյան, Մարզպետունի, ՇԳրիգորյան, Վ Սարգսյան , Միյասնիկյան , Գրիբոեդով /1և 2 հատվածները</w:t>
            </w:r>
            <w:r w:rsidRPr="0093613F">
              <w:rPr>
                <w:rFonts w:ascii="Sylfaen" w:hAnsi="Sylfaen" w:cs="Sylfaen"/>
                <w:b/>
                <w:sz w:val="16"/>
                <w:szCs w:val="16"/>
                <w:lang w:val="af-ZA"/>
              </w:rPr>
              <w:t xml:space="preserve"> /,  Օրբելի եղբայրներ, Նարեկացի, Րաֆֆի, Կ Փանոսյան , Տերյան, Չարենց,  Մ Մելքոնյան , Վ Սարգսյան փակուղի, Սահմանապահներ,  </w:t>
            </w:r>
            <w:r w:rsidRPr="0093613F">
              <w:rPr>
                <w:b/>
                <w:sz w:val="16"/>
                <w:szCs w:val="16"/>
                <w:lang w:val="af-ZA"/>
              </w:rPr>
              <w:t xml:space="preserve"> </w:t>
            </w:r>
            <w:r w:rsidRPr="0093613F">
              <w:rPr>
                <w:rFonts w:ascii="Sylfaen" w:hAnsi="Sylfaen" w:cs="Sylfaen"/>
                <w:b/>
                <w:sz w:val="16"/>
                <w:szCs w:val="16"/>
              </w:rPr>
              <w:t>փողոցների</w:t>
            </w:r>
            <w:r w:rsidRPr="0093613F">
              <w:rPr>
                <w:rFonts w:ascii="Sylfaen" w:hAnsi="Sylfaen" w:cs="Sylfaen"/>
                <w:b/>
                <w:sz w:val="16"/>
                <w:szCs w:val="16"/>
                <w:lang w:val="af-ZA"/>
              </w:rPr>
              <w:t xml:space="preserve"> </w:t>
            </w:r>
            <w:r w:rsidRPr="0093613F">
              <w:rPr>
                <w:b/>
                <w:sz w:val="16"/>
                <w:szCs w:val="16"/>
                <w:lang w:val="af-ZA"/>
              </w:rPr>
              <w:t xml:space="preserve"> </w:t>
            </w:r>
            <w:r w:rsidRPr="0093613F">
              <w:rPr>
                <w:rFonts w:ascii="Sylfaen" w:hAnsi="Sylfaen" w:cs="Sylfaen"/>
                <w:b/>
                <w:sz w:val="16"/>
                <w:szCs w:val="16"/>
              </w:rPr>
              <w:t>գազիֆիկացման</w:t>
            </w:r>
            <w:r w:rsidRPr="0093613F">
              <w:rPr>
                <w:rFonts w:ascii="Sylfaen" w:hAnsi="Sylfaen" w:cs="Sylfaen"/>
                <w:sz w:val="16"/>
                <w:szCs w:val="16"/>
                <w:lang w:val="af-ZA"/>
              </w:rPr>
              <w:t xml:space="preserve"> </w:t>
            </w:r>
            <w:r w:rsidRPr="0093613F">
              <w:rPr>
                <w:rFonts w:ascii="GHEA Grapalat" w:hAnsi="GHEA Grapalat"/>
                <w:b/>
                <w:sz w:val="16"/>
                <w:szCs w:val="16"/>
                <w:lang w:val="af-ZA"/>
              </w:rPr>
              <w:t xml:space="preserve">աշխատանքների  </w:t>
            </w:r>
            <w:r w:rsidRPr="0093613F">
              <w:rPr>
                <w:rFonts w:ascii="GHEA Grapalat" w:hAnsi="GHEA Grapalat"/>
                <w:b/>
                <w:i/>
                <w:sz w:val="16"/>
                <w:szCs w:val="16"/>
                <w:lang w:val="af-ZA"/>
              </w:rPr>
              <w:t xml:space="preserve">  </w:t>
            </w:r>
            <w:r w:rsidRPr="0093613F">
              <w:rPr>
                <w:rFonts w:ascii="GHEA Grapalat" w:hAnsi="GHEA Grapalat"/>
                <w:b/>
                <w:i/>
                <w:sz w:val="16"/>
                <w:szCs w:val="16"/>
                <w:lang w:val="ru-RU"/>
              </w:rPr>
              <w:t>որակի</w:t>
            </w:r>
            <w:r w:rsidRPr="0093613F">
              <w:rPr>
                <w:rFonts w:ascii="GHEA Grapalat" w:hAnsi="GHEA Grapalat"/>
                <w:b/>
                <w:i/>
                <w:sz w:val="16"/>
                <w:szCs w:val="16"/>
                <w:lang w:val="af-ZA"/>
              </w:rPr>
              <w:t xml:space="preserve"> </w:t>
            </w:r>
            <w:r w:rsidRPr="0093613F">
              <w:rPr>
                <w:rFonts w:ascii="GHEA Grapalat" w:hAnsi="GHEA Grapalat"/>
                <w:b/>
                <w:i/>
                <w:sz w:val="16"/>
                <w:szCs w:val="16"/>
                <w:lang w:val="ru-RU"/>
              </w:rPr>
              <w:t>տեխնիկական</w:t>
            </w:r>
            <w:r w:rsidRPr="0093613F">
              <w:rPr>
                <w:rFonts w:ascii="GHEA Grapalat" w:hAnsi="GHEA Grapalat"/>
                <w:b/>
                <w:i/>
                <w:sz w:val="16"/>
                <w:szCs w:val="16"/>
                <w:lang w:val="af-ZA"/>
              </w:rPr>
              <w:t xml:space="preserve"> </w:t>
            </w:r>
            <w:r w:rsidRPr="0093613F">
              <w:rPr>
                <w:rFonts w:ascii="GHEA Grapalat" w:hAnsi="GHEA Grapalat"/>
                <w:b/>
                <w:i/>
                <w:sz w:val="16"/>
                <w:szCs w:val="16"/>
                <w:lang w:val="ru-RU"/>
              </w:rPr>
              <w:t>հսկողության</w:t>
            </w:r>
            <w:r w:rsidRPr="0093613F">
              <w:rPr>
                <w:rFonts w:ascii="GHEA Grapalat" w:hAnsi="GHEA Grapalat"/>
                <w:sz w:val="16"/>
                <w:szCs w:val="16"/>
                <w:lang w:val="es-ES"/>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712340"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712340"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712340" w:rsidRDefault="000E31C4" w:rsidP="00EF3662">
            <w:pPr>
              <w:jc w:val="center"/>
              <w:rPr>
                <w:rFonts w:ascii="GHEA Grapalat" w:hAnsi="GHEA Grapalat"/>
                <w:lang w:val="es-ES"/>
              </w:rPr>
            </w:pPr>
          </w:p>
        </w:tc>
      </w:tr>
    </w:tbl>
    <w:p w:rsidR="00B2572B" w:rsidRPr="00712340" w:rsidRDefault="00B2572B" w:rsidP="00EF3662">
      <w:pPr>
        <w:rPr>
          <w:rFonts w:ascii="GHEA Grapalat" w:hAnsi="GHEA Grapalat"/>
          <w:sz w:val="18"/>
          <w:szCs w:val="18"/>
          <w:lang w:val="es-ES"/>
        </w:rPr>
      </w:pPr>
    </w:p>
    <w:p w:rsidR="00B2572B" w:rsidRPr="00712340" w:rsidRDefault="00B2572B" w:rsidP="00EF3662">
      <w:pPr>
        <w:rPr>
          <w:rFonts w:ascii="GHEA Grapalat" w:hAnsi="GHEA Grapalat"/>
          <w:sz w:val="18"/>
          <w:szCs w:val="18"/>
          <w:lang w:val="es-ES"/>
        </w:rPr>
      </w:pPr>
    </w:p>
    <w:p w:rsidR="00B2572B" w:rsidRPr="00712340" w:rsidRDefault="00B2572B" w:rsidP="00EF3662">
      <w:pPr>
        <w:rPr>
          <w:rFonts w:ascii="GHEA Grapalat" w:hAnsi="GHEA Grapalat"/>
          <w:sz w:val="18"/>
          <w:szCs w:val="18"/>
          <w:lang w:val="hy-AM"/>
        </w:rPr>
      </w:pPr>
    </w:p>
    <w:p w:rsidR="00B2572B" w:rsidRPr="00712340" w:rsidRDefault="00B2572B" w:rsidP="00EF3662">
      <w:pPr>
        <w:ind w:left="720" w:firstLine="720"/>
        <w:jc w:val="both"/>
        <w:rPr>
          <w:rFonts w:ascii="GHEA Grapalat" w:hAnsi="GHEA Grapalat"/>
          <w:sz w:val="20"/>
          <w:lang w:val="hy-AM"/>
        </w:rPr>
      </w:pPr>
      <w:r w:rsidRPr="00D13A81">
        <w:rPr>
          <w:rFonts w:ascii="GHEA Grapalat" w:hAnsi="GHEA Grapalat"/>
          <w:sz w:val="20"/>
          <w:lang w:val="hy-AM"/>
        </w:rPr>
        <w:t xml:space="preserve">     </w:t>
      </w:r>
      <w:r w:rsidRPr="00712340">
        <w:rPr>
          <w:rFonts w:ascii="GHEA Grapalat" w:hAnsi="GHEA Grapalat"/>
          <w:sz w:val="20"/>
          <w:lang w:val="hy-AM"/>
        </w:rPr>
        <w:t xml:space="preserve">___________________________________________ </w:t>
      </w:r>
      <w:r w:rsidRPr="00712340">
        <w:rPr>
          <w:rFonts w:ascii="GHEA Grapalat" w:hAnsi="GHEA Grapalat"/>
          <w:sz w:val="20"/>
          <w:lang w:val="hy-AM"/>
        </w:rPr>
        <w:tab/>
        <w:t xml:space="preserve">                </w:t>
      </w:r>
      <w:r w:rsidRPr="00D13A81">
        <w:rPr>
          <w:rFonts w:ascii="GHEA Grapalat" w:hAnsi="GHEA Grapalat"/>
          <w:sz w:val="20"/>
          <w:lang w:val="hy-AM"/>
        </w:rPr>
        <w:t xml:space="preserve">       </w:t>
      </w:r>
      <w:r w:rsidRPr="00712340">
        <w:rPr>
          <w:rFonts w:ascii="GHEA Grapalat" w:hAnsi="GHEA Grapalat"/>
          <w:sz w:val="20"/>
          <w:lang w:val="hy-AM"/>
        </w:rPr>
        <w:t xml:space="preserve">_____________ </w:t>
      </w:r>
    </w:p>
    <w:p w:rsidR="00B2572B" w:rsidRPr="00712340" w:rsidRDefault="00B2572B" w:rsidP="00EF3662">
      <w:pPr>
        <w:jc w:val="both"/>
        <w:rPr>
          <w:rFonts w:ascii="GHEA Grapalat" w:hAnsi="GHEA Grapalat"/>
          <w:sz w:val="20"/>
          <w:vertAlign w:val="superscript"/>
          <w:lang w:val="hy-AM"/>
        </w:rPr>
      </w:pPr>
      <w:r w:rsidRPr="00712340">
        <w:rPr>
          <w:rFonts w:ascii="GHEA Grapalat" w:hAnsi="GHEA Grapalat"/>
          <w:sz w:val="20"/>
          <w:vertAlign w:val="superscript"/>
          <w:lang w:val="hy-AM"/>
        </w:rPr>
        <w:t xml:space="preserve">                                                      մասնակցի անվանումը (ղեկավարի պաշտոնը, անուն ազգանունը)                                                       </w:t>
      </w:r>
      <w:r w:rsidR="00D13A81" w:rsidRPr="00D13A81">
        <w:rPr>
          <w:rFonts w:ascii="GHEA Grapalat" w:hAnsi="GHEA Grapalat"/>
          <w:sz w:val="20"/>
          <w:vertAlign w:val="superscript"/>
          <w:lang w:val="hy-AM"/>
        </w:rPr>
        <w:t xml:space="preserve">          </w:t>
      </w:r>
      <w:r w:rsidRPr="00712340">
        <w:rPr>
          <w:rFonts w:ascii="GHEA Grapalat" w:hAnsi="GHEA Grapalat"/>
          <w:sz w:val="20"/>
          <w:vertAlign w:val="superscript"/>
          <w:lang w:val="hy-AM"/>
        </w:rPr>
        <w:t>ստորագրությունը</w:t>
      </w:r>
      <w:r w:rsidRPr="00712340">
        <w:rPr>
          <w:rFonts w:ascii="GHEA Grapalat" w:hAnsi="GHEA Grapalat"/>
          <w:sz w:val="20"/>
          <w:vertAlign w:val="superscript"/>
          <w:lang w:val="hy-AM"/>
        </w:rPr>
        <w:tab/>
      </w:r>
    </w:p>
    <w:p w:rsidR="00B2572B" w:rsidRPr="00712340" w:rsidRDefault="00B2572B" w:rsidP="00EF3662">
      <w:pPr>
        <w:jc w:val="right"/>
        <w:rPr>
          <w:rFonts w:ascii="GHEA Grapalat" w:hAnsi="GHEA Grapalat"/>
          <w:sz w:val="20"/>
          <w:lang w:val="hy-AM"/>
        </w:rPr>
      </w:pPr>
      <w:r w:rsidRPr="00712340">
        <w:rPr>
          <w:rFonts w:ascii="GHEA Grapalat" w:hAnsi="GHEA Grapalat"/>
          <w:sz w:val="20"/>
          <w:lang w:val="hy-AM"/>
        </w:rPr>
        <w:t xml:space="preserve">    </w:t>
      </w:r>
    </w:p>
    <w:p w:rsidR="00B2572B" w:rsidRPr="00712340" w:rsidRDefault="00B2572B" w:rsidP="00EF3662">
      <w:pPr>
        <w:jc w:val="right"/>
        <w:rPr>
          <w:rFonts w:ascii="GHEA Grapalat" w:hAnsi="GHEA Grapalat"/>
          <w:sz w:val="20"/>
          <w:lang w:val="hy-AM"/>
        </w:rPr>
      </w:pPr>
      <w:r w:rsidRPr="00712340">
        <w:rPr>
          <w:rFonts w:ascii="GHEA Grapalat" w:hAnsi="GHEA Grapalat"/>
          <w:sz w:val="20"/>
          <w:lang w:val="hy-AM"/>
        </w:rPr>
        <w:t>Կ. Տ.</w:t>
      </w:r>
      <w:r w:rsidRPr="00712340">
        <w:rPr>
          <w:rStyle w:val="FootnoteReference"/>
          <w:rFonts w:ascii="GHEA Grapalat" w:hAnsi="GHEA Grapalat"/>
          <w:color w:val="FFFFFF"/>
          <w:sz w:val="20"/>
          <w:lang w:val="hy-AM"/>
        </w:rPr>
        <w:footnoteReference w:id="4"/>
      </w:r>
      <w:r w:rsidRPr="00712340">
        <w:rPr>
          <w:rFonts w:ascii="GHEA Grapalat" w:hAnsi="GHEA Grapalat"/>
          <w:sz w:val="20"/>
          <w:lang w:val="hy-AM"/>
        </w:rPr>
        <w:tab/>
      </w:r>
      <w:r w:rsidRPr="00712340">
        <w:rPr>
          <w:rFonts w:ascii="GHEA Grapalat" w:hAnsi="GHEA Grapalat"/>
          <w:sz w:val="20"/>
          <w:lang w:val="hy-AM"/>
        </w:rPr>
        <w:tab/>
        <w:t xml:space="preserve"> </w:t>
      </w:r>
    </w:p>
    <w:p w:rsidR="00B2572B" w:rsidRPr="00712340" w:rsidRDefault="00B2572B" w:rsidP="00EF3662">
      <w:pPr>
        <w:jc w:val="right"/>
        <w:rPr>
          <w:rFonts w:ascii="GHEA Grapalat" w:hAnsi="GHEA Grapalat"/>
          <w:sz w:val="20"/>
          <w:lang w:val="hy-AM"/>
        </w:rPr>
      </w:pPr>
    </w:p>
    <w:p w:rsidR="00B2572B" w:rsidRPr="00712340" w:rsidRDefault="00B2572B" w:rsidP="00EF3662">
      <w:pPr>
        <w:rPr>
          <w:rFonts w:ascii="GHEA Grapalat" w:hAnsi="GHEA Grapalat" w:cs="Sylfaen"/>
          <w:i/>
          <w:sz w:val="16"/>
          <w:szCs w:val="16"/>
          <w:lang w:val="hy-AM" w:eastAsia="ru-RU"/>
        </w:rPr>
      </w:pPr>
    </w:p>
    <w:p w:rsidR="00B2572B" w:rsidRPr="00712340" w:rsidRDefault="00B2572B" w:rsidP="00EF3662">
      <w:pPr>
        <w:rPr>
          <w:rFonts w:ascii="GHEA Grapalat" w:hAnsi="GHEA Grapalat" w:cs="Sylfaen"/>
          <w:i/>
          <w:sz w:val="16"/>
          <w:szCs w:val="16"/>
          <w:lang w:val="hy-AM" w:eastAsia="ru-RU"/>
        </w:rPr>
      </w:pPr>
    </w:p>
    <w:p w:rsidR="00B2572B" w:rsidRPr="00712340" w:rsidRDefault="00B2572B" w:rsidP="00EF3662">
      <w:pPr>
        <w:rPr>
          <w:rFonts w:ascii="GHEA Grapalat" w:hAnsi="GHEA Grapalat" w:cs="Sylfaen"/>
          <w:i/>
          <w:sz w:val="16"/>
          <w:szCs w:val="16"/>
          <w:lang w:val="hy-AM" w:eastAsia="ru-RU"/>
        </w:rPr>
      </w:pPr>
    </w:p>
    <w:p w:rsidR="00B2572B" w:rsidRPr="00712340" w:rsidRDefault="00B2572B" w:rsidP="00EF3662">
      <w:pPr>
        <w:rPr>
          <w:rFonts w:ascii="GHEA Grapalat" w:hAnsi="GHEA Grapalat" w:cs="Sylfaen"/>
          <w:i/>
          <w:sz w:val="16"/>
          <w:szCs w:val="16"/>
          <w:lang w:val="hy-AM" w:eastAsia="ru-RU"/>
        </w:rPr>
      </w:pPr>
    </w:p>
    <w:p w:rsidR="00B2572B" w:rsidRPr="00712340" w:rsidRDefault="00B2572B" w:rsidP="00EF3662">
      <w:pPr>
        <w:rPr>
          <w:rFonts w:ascii="GHEA Grapalat" w:hAnsi="GHEA Grapalat" w:cs="Sylfaen"/>
          <w:i/>
          <w:sz w:val="16"/>
          <w:szCs w:val="16"/>
          <w:lang w:val="hy-AM" w:eastAsia="ru-RU"/>
        </w:rPr>
      </w:pPr>
    </w:p>
    <w:p w:rsidR="00B2572B" w:rsidRPr="00712340" w:rsidRDefault="00B2572B" w:rsidP="00EF3662">
      <w:pPr>
        <w:rPr>
          <w:rFonts w:ascii="GHEA Grapalat" w:hAnsi="GHEA Grapalat" w:cs="Sylfaen"/>
          <w:i/>
          <w:sz w:val="16"/>
          <w:szCs w:val="16"/>
          <w:lang w:val="hy-AM" w:eastAsia="ru-RU"/>
        </w:rPr>
      </w:pPr>
    </w:p>
    <w:p w:rsidR="00B2572B" w:rsidRPr="00712340" w:rsidRDefault="00B2572B" w:rsidP="00EF3662">
      <w:pPr>
        <w:rPr>
          <w:rFonts w:ascii="GHEA Grapalat" w:hAnsi="GHEA Grapalat" w:cs="Sylfaen"/>
          <w:i/>
          <w:sz w:val="16"/>
          <w:szCs w:val="16"/>
          <w:lang w:val="hy-AM" w:eastAsia="ru-RU"/>
        </w:rPr>
      </w:pPr>
    </w:p>
    <w:p w:rsidR="00B2572B" w:rsidRPr="00712340" w:rsidRDefault="00B2572B" w:rsidP="00EF3662">
      <w:pPr>
        <w:rPr>
          <w:rFonts w:ascii="GHEA Grapalat" w:hAnsi="GHEA Grapalat" w:cs="Sylfaen"/>
          <w:i/>
          <w:sz w:val="16"/>
          <w:szCs w:val="16"/>
          <w:lang w:val="hy-AM" w:eastAsia="ru-RU"/>
        </w:rPr>
      </w:pPr>
    </w:p>
    <w:p w:rsidR="00B2572B" w:rsidRPr="00712340" w:rsidRDefault="00B2572B" w:rsidP="00EF3662">
      <w:pPr>
        <w:rPr>
          <w:rFonts w:ascii="GHEA Grapalat" w:hAnsi="GHEA Grapalat" w:cs="Sylfaen"/>
          <w:i/>
          <w:sz w:val="16"/>
          <w:szCs w:val="16"/>
          <w:lang w:val="hy-AM" w:eastAsia="ru-RU"/>
        </w:rPr>
      </w:pPr>
    </w:p>
    <w:p w:rsidR="00B2572B" w:rsidRPr="00712340" w:rsidRDefault="00B2572B" w:rsidP="00EF3662">
      <w:pPr>
        <w:rPr>
          <w:rFonts w:ascii="GHEA Grapalat" w:hAnsi="GHEA Grapalat" w:cs="Sylfaen"/>
          <w:i/>
          <w:sz w:val="16"/>
          <w:szCs w:val="16"/>
          <w:lang w:val="hy-AM" w:eastAsia="ru-RU"/>
        </w:rPr>
      </w:pPr>
    </w:p>
    <w:p w:rsidR="00B2572B" w:rsidRPr="00712340" w:rsidRDefault="00B2572B" w:rsidP="00EF3662">
      <w:pPr>
        <w:rPr>
          <w:rFonts w:ascii="GHEA Grapalat" w:hAnsi="GHEA Grapalat" w:cs="Sylfaen"/>
          <w:i/>
          <w:sz w:val="16"/>
          <w:szCs w:val="16"/>
          <w:lang w:val="hy-AM" w:eastAsia="ru-RU"/>
        </w:rPr>
      </w:pPr>
    </w:p>
    <w:p w:rsidR="00B2572B" w:rsidRPr="00712340" w:rsidRDefault="00B2572B" w:rsidP="00EF3662">
      <w:pPr>
        <w:rPr>
          <w:rFonts w:ascii="GHEA Grapalat" w:hAnsi="GHEA Grapalat" w:cs="Sylfaen"/>
          <w:i/>
          <w:sz w:val="16"/>
          <w:szCs w:val="16"/>
          <w:lang w:val="hy-AM" w:eastAsia="ru-RU"/>
        </w:rPr>
      </w:pPr>
    </w:p>
    <w:p w:rsidR="00B2572B" w:rsidRPr="00712340" w:rsidRDefault="00B2572B" w:rsidP="00EF3662">
      <w:pPr>
        <w:pStyle w:val="BodyTextIndent3"/>
        <w:spacing w:line="240" w:lineRule="auto"/>
        <w:jc w:val="right"/>
        <w:rPr>
          <w:rFonts w:ascii="GHEA Grapalat" w:hAnsi="GHEA Grapalat"/>
          <w:i/>
          <w:lang w:val="hy-AM"/>
        </w:rPr>
      </w:pPr>
    </w:p>
    <w:p w:rsidR="00B2572B" w:rsidRPr="00712340" w:rsidRDefault="00B2572B" w:rsidP="00EF3662">
      <w:pPr>
        <w:pStyle w:val="BodyTextIndent3"/>
        <w:spacing w:line="240" w:lineRule="auto"/>
        <w:jc w:val="right"/>
        <w:rPr>
          <w:rFonts w:ascii="GHEA Grapalat" w:hAnsi="GHEA Grapalat"/>
          <w:i/>
          <w:lang w:val="hy-AM"/>
        </w:rPr>
      </w:pPr>
    </w:p>
    <w:p w:rsidR="00B2572B" w:rsidRPr="00712340" w:rsidRDefault="00B2572B" w:rsidP="00EF3662">
      <w:pPr>
        <w:pStyle w:val="BodyTextIndent3"/>
        <w:spacing w:line="240" w:lineRule="auto"/>
        <w:jc w:val="right"/>
        <w:rPr>
          <w:rFonts w:ascii="GHEA Grapalat" w:hAnsi="GHEA Grapalat"/>
          <w:i/>
          <w:lang w:val="hy-AM"/>
        </w:rPr>
      </w:pPr>
    </w:p>
    <w:p w:rsidR="00B2572B" w:rsidRPr="00712340" w:rsidRDefault="00B2572B" w:rsidP="00EF3662">
      <w:pPr>
        <w:pStyle w:val="BodyTextIndent3"/>
        <w:spacing w:line="240" w:lineRule="auto"/>
        <w:jc w:val="right"/>
        <w:rPr>
          <w:rFonts w:ascii="GHEA Grapalat" w:hAnsi="GHEA Grapalat"/>
          <w:i/>
          <w:lang w:val="es-ES" w:eastAsia="ru-RU"/>
        </w:rPr>
      </w:pPr>
    </w:p>
    <w:p w:rsidR="00C1569A" w:rsidRPr="00835627" w:rsidRDefault="00B2572B" w:rsidP="00C1569A">
      <w:pPr>
        <w:pStyle w:val="BodyTextIndent3"/>
        <w:jc w:val="right"/>
        <w:rPr>
          <w:rFonts w:ascii="GHEA Grapalat" w:hAnsi="GHEA Grapalat" w:cs="Arial"/>
          <w:b/>
          <w:lang w:val="hy-AM"/>
        </w:rPr>
      </w:pPr>
      <w:r w:rsidRPr="00712340">
        <w:rPr>
          <w:rFonts w:ascii="GHEA Grapalat" w:hAnsi="GHEA Grapalat"/>
          <w:i/>
          <w:lang w:val="es-ES" w:eastAsia="ru-RU"/>
        </w:rPr>
        <w:br w:type="page"/>
      </w:r>
      <w:r w:rsidR="00C1569A" w:rsidRPr="007C2AEA">
        <w:rPr>
          <w:rFonts w:ascii="GHEA Grapalat" w:hAnsi="GHEA Grapalat" w:cs="Sylfaen"/>
          <w:b/>
          <w:lang w:val="hy-AM"/>
        </w:rPr>
        <w:lastRenderedPageBreak/>
        <w:t>Հավելված</w:t>
      </w:r>
      <w:r w:rsidR="00C1569A" w:rsidRPr="007C2AEA">
        <w:rPr>
          <w:rFonts w:ascii="GHEA Grapalat" w:hAnsi="GHEA Grapalat" w:cs="Arial"/>
          <w:b/>
          <w:lang w:val="hy-AM"/>
        </w:rPr>
        <w:t xml:space="preserve"> </w:t>
      </w:r>
      <w:r w:rsidR="00C1569A" w:rsidRPr="00835627">
        <w:rPr>
          <w:rFonts w:ascii="GHEA Grapalat" w:hAnsi="GHEA Grapalat" w:cs="Arial"/>
          <w:b/>
          <w:lang w:val="hy-AM"/>
        </w:rPr>
        <w:t>3</w:t>
      </w:r>
    </w:p>
    <w:p w:rsidR="00C1569A" w:rsidRPr="00C434DE" w:rsidRDefault="00C1569A" w:rsidP="00C1569A">
      <w:pPr>
        <w:pStyle w:val="BodyTextIndent3"/>
        <w:spacing w:line="240" w:lineRule="auto"/>
        <w:jc w:val="right"/>
        <w:rPr>
          <w:rFonts w:ascii="GHEA Grapalat" w:hAnsi="GHEA Grapalat" w:cs="Sylfaen"/>
          <w:b/>
          <w:lang w:val="hy-AM"/>
        </w:rPr>
      </w:pPr>
      <w:r w:rsidRPr="00C434DE">
        <w:rPr>
          <w:rFonts w:ascii="GHEA Grapalat" w:hAnsi="GHEA Grapalat" w:cs="Sylfaen"/>
          <w:b/>
          <w:lang w:val="hy-AM"/>
        </w:rPr>
        <w:t>«</w:t>
      </w:r>
      <w:r w:rsidR="00C8637E" w:rsidRPr="008200D5">
        <w:rPr>
          <w:rFonts w:ascii="GHEA Grapalat" w:hAnsi="GHEA Grapalat"/>
          <w:b/>
          <w:i/>
          <w:lang w:val="af-ZA"/>
        </w:rPr>
        <w:t xml:space="preserve">ՀՀ </w:t>
      </w:r>
      <w:r w:rsidR="00C8637E">
        <w:rPr>
          <w:rFonts w:ascii="GHEA Grapalat" w:hAnsi="GHEA Grapalat"/>
          <w:b/>
          <w:i/>
          <w:lang w:val="af-ZA"/>
        </w:rPr>
        <w:t>ԱՄԱ</w:t>
      </w:r>
      <w:r w:rsidR="00C8637E" w:rsidRPr="008200D5">
        <w:rPr>
          <w:rFonts w:ascii="GHEA Grapalat" w:hAnsi="GHEA Grapalat"/>
          <w:b/>
          <w:i/>
          <w:lang w:val="af-ZA"/>
        </w:rPr>
        <w:t>Հ-ԳՀԾՁԲ-20/0</w:t>
      </w:r>
      <w:r w:rsidR="00C8637E">
        <w:rPr>
          <w:rFonts w:ascii="GHEA Grapalat" w:hAnsi="GHEA Grapalat"/>
          <w:b/>
          <w:i/>
          <w:lang w:val="af-ZA"/>
        </w:rPr>
        <w:t xml:space="preserve">1 </w:t>
      </w:r>
      <w:r w:rsidR="00C8637E" w:rsidRPr="008200D5">
        <w:rPr>
          <w:rFonts w:ascii="GHEA Grapalat" w:hAnsi="GHEA Grapalat"/>
          <w:b/>
          <w:i/>
          <w:u w:val="single"/>
          <w:lang w:val="af-ZA"/>
        </w:rPr>
        <w:t xml:space="preserve">       </w:t>
      </w:r>
      <w:r w:rsidR="00C8637E">
        <w:rPr>
          <w:rFonts w:ascii="GHEA Grapalat" w:hAnsi="GHEA Grapalat"/>
          <w:lang w:val="es-ES"/>
        </w:rPr>
        <w:t xml:space="preserve"> </w:t>
      </w:r>
      <w:r w:rsidRPr="00C434DE">
        <w:rPr>
          <w:rFonts w:ascii="GHEA Grapalat" w:hAnsi="GHEA Grapalat" w:cs="Sylfaen"/>
          <w:b/>
          <w:lang w:val="hy-AM"/>
        </w:rPr>
        <w:t xml:space="preserve">» </w:t>
      </w:r>
      <w:r w:rsidRPr="00F566BF">
        <w:rPr>
          <w:rFonts w:ascii="GHEA Grapalat" w:hAnsi="GHEA Grapalat" w:cs="Sylfaen"/>
          <w:b/>
          <w:lang w:val="hy-AM"/>
        </w:rPr>
        <w:t>ծածկագրով</w:t>
      </w:r>
    </w:p>
    <w:p w:rsidR="00C1569A" w:rsidRPr="00F566BF" w:rsidRDefault="00C1569A" w:rsidP="00C1569A">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F566BF">
        <w:rPr>
          <w:rFonts w:ascii="GHEA Grapalat" w:hAnsi="GHEA Grapalat" w:cs="Sylfaen"/>
          <w:b/>
          <w:lang w:val="hy-AM"/>
        </w:rPr>
        <w:t>հրավերի</w:t>
      </w:r>
    </w:p>
    <w:p w:rsidR="00C1569A" w:rsidRPr="007C2AEA" w:rsidRDefault="00C1569A" w:rsidP="00C1569A">
      <w:pPr>
        <w:pStyle w:val="BodyTextIndent3"/>
        <w:jc w:val="right"/>
        <w:rPr>
          <w:rFonts w:ascii="GHEA Grapalat" w:hAnsi="GHEA Grapalat"/>
          <w:b/>
          <w:lang w:val="hy-AM"/>
        </w:rPr>
      </w:pPr>
    </w:p>
    <w:p w:rsidR="00C1569A" w:rsidRPr="007C2AEA" w:rsidRDefault="00C1569A" w:rsidP="00C1569A">
      <w:pPr>
        <w:ind w:left="-66"/>
        <w:jc w:val="right"/>
        <w:rPr>
          <w:rFonts w:ascii="GHEA Grapalat" w:hAnsi="GHEA Grapalat"/>
          <w:sz w:val="20"/>
          <w:lang w:val="hy-AM"/>
        </w:rPr>
      </w:pPr>
    </w:p>
    <w:p w:rsidR="00C1569A" w:rsidRPr="007C2AEA" w:rsidRDefault="00C1569A" w:rsidP="00C1569A">
      <w:pPr>
        <w:ind w:left="-66"/>
        <w:jc w:val="center"/>
        <w:rPr>
          <w:rFonts w:ascii="GHEA Grapalat" w:hAnsi="GHEA Grapalat" w:cs="Sylfaen"/>
          <w:b/>
          <w:lang w:val="hy-AM"/>
        </w:rPr>
      </w:pPr>
      <w:r w:rsidRPr="007C2AEA">
        <w:rPr>
          <w:rFonts w:ascii="GHEA Grapalat" w:hAnsi="GHEA Grapalat" w:cs="Sylfaen"/>
          <w:b/>
          <w:lang w:val="hy-AM"/>
        </w:rPr>
        <w:t>Տ Ե Ղ Ե Կ Ա Ն Ք</w:t>
      </w:r>
    </w:p>
    <w:p w:rsidR="00C1569A" w:rsidRPr="007C2AEA" w:rsidRDefault="00C1569A" w:rsidP="00C1569A">
      <w:pPr>
        <w:ind w:left="-66"/>
        <w:jc w:val="center"/>
        <w:rPr>
          <w:rFonts w:ascii="GHEA Grapalat" w:hAnsi="GHEA Grapalat" w:cs="Sylfaen"/>
          <w:b/>
          <w:lang w:val="hy-AM"/>
        </w:rPr>
      </w:pPr>
      <w:r w:rsidRPr="007C2AEA">
        <w:rPr>
          <w:rFonts w:ascii="GHEA Grapalat" w:hAnsi="GHEA Grapalat" w:cs="Sylfaen"/>
          <w:b/>
          <w:lang w:val="hy-AM"/>
        </w:rPr>
        <w:t xml:space="preserve"> ՄԱՍՆԱԿՑԻ ԿՈՂՄԻՑ ԱՌԱՋԱՐԿՎՈՂ ՀԻՄՆԱԿԱՆ ԱՇԽԱՏԱԿԱԶՄԻ ՄԱՍԻՆ</w:t>
      </w:r>
    </w:p>
    <w:tbl>
      <w:tblPr>
        <w:tblpPr w:leftFromText="180" w:rightFromText="180" w:vertAnchor="text" w:horzAnchor="margin" w:tblpX="534" w:tblpY="432"/>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2694"/>
        <w:gridCol w:w="1708"/>
        <w:gridCol w:w="1442"/>
        <w:gridCol w:w="2070"/>
        <w:gridCol w:w="1710"/>
      </w:tblGrid>
      <w:tr w:rsidR="00C1569A" w:rsidRPr="007C2AEA" w:rsidTr="00C1569A">
        <w:trPr>
          <w:cantSplit/>
        </w:trPr>
        <w:tc>
          <w:tcPr>
            <w:tcW w:w="675" w:type="dxa"/>
            <w:vMerge w:val="restart"/>
            <w:vAlign w:val="center"/>
          </w:tcPr>
          <w:p w:rsidR="00C1569A" w:rsidRPr="007C2AEA" w:rsidRDefault="00C1569A" w:rsidP="00C1569A">
            <w:pPr>
              <w:jc w:val="center"/>
              <w:rPr>
                <w:rFonts w:ascii="GHEA Grapalat" w:hAnsi="GHEA Grapalat"/>
                <w:sz w:val="20"/>
                <w:lang w:val="hy-AM"/>
              </w:rPr>
            </w:pPr>
            <w:r w:rsidRPr="007C2AEA">
              <w:rPr>
                <w:rFonts w:ascii="GHEA Grapalat" w:hAnsi="GHEA Grapalat"/>
                <w:sz w:val="20"/>
                <w:lang w:val="hy-AM"/>
              </w:rPr>
              <w:t xml:space="preserve">N </w:t>
            </w:r>
          </w:p>
        </w:tc>
        <w:tc>
          <w:tcPr>
            <w:tcW w:w="9624" w:type="dxa"/>
            <w:gridSpan w:val="5"/>
            <w:vAlign w:val="center"/>
          </w:tcPr>
          <w:p w:rsidR="00C1569A" w:rsidRPr="007C2AEA" w:rsidRDefault="00C1569A" w:rsidP="00C1569A">
            <w:pPr>
              <w:jc w:val="center"/>
              <w:rPr>
                <w:rFonts w:ascii="GHEA Grapalat" w:hAnsi="GHEA Grapalat" w:cs="Arial"/>
                <w:sz w:val="20"/>
                <w:lang w:val="hy-AM"/>
              </w:rPr>
            </w:pPr>
            <w:r w:rsidRPr="007C2AEA">
              <w:rPr>
                <w:rFonts w:ascii="GHEA Grapalat" w:hAnsi="GHEA Grapalat" w:cs="Sylfaen"/>
                <w:sz w:val="20"/>
                <w:lang w:val="hy-AM"/>
              </w:rPr>
              <w:t>Հիմնական</w:t>
            </w:r>
            <w:r w:rsidRPr="007C2AEA">
              <w:rPr>
                <w:rFonts w:ascii="GHEA Grapalat" w:hAnsi="GHEA Grapalat" w:cs="Arial"/>
                <w:sz w:val="20"/>
                <w:lang w:val="hy-AM"/>
              </w:rPr>
              <w:t xml:space="preserve"> </w:t>
            </w:r>
            <w:r w:rsidRPr="007C2AEA">
              <w:rPr>
                <w:rFonts w:ascii="GHEA Grapalat" w:hAnsi="GHEA Grapalat" w:cs="Sylfaen"/>
                <w:sz w:val="20"/>
                <w:lang w:val="hy-AM"/>
              </w:rPr>
              <w:t>աշխատակազմում</w:t>
            </w:r>
            <w:r w:rsidRPr="007C2AEA">
              <w:rPr>
                <w:rFonts w:ascii="GHEA Grapalat" w:hAnsi="GHEA Grapalat" w:cs="Arial"/>
                <w:sz w:val="20"/>
                <w:lang w:val="hy-AM"/>
              </w:rPr>
              <w:t xml:space="preserve"> </w:t>
            </w:r>
            <w:r w:rsidRPr="007C2AEA">
              <w:rPr>
                <w:rFonts w:ascii="GHEA Grapalat" w:hAnsi="GHEA Grapalat" w:cs="Sylfaen"/>
                <w:sz w:val="20"/>
                <w:lang w:val="hy-AM"/>
              </w:rPr>
              <w:t>ներառված</w:t>
            </w:r>
            <w:r w:rsidRPr="007C2AEA">
              <w:rPr>
                <w:rFonts w:ascii="GHEA Grapalat" w:hAnsi="GHEA Grapalat" w:cs="Arial"/>
                <w:sz w:val="20"/>
                <w:lang w:val="hy-AM"/>
              </w:rPr>
              <w:t xml:space="preserve"> </w:t>
            </w:r>
            <w:r w:rsidRPr="007C2AEA">
              <w:rPr>
                <w:rFonts w:ascii="GHEA Grapalat" w:hAnsi="GHEA Grapalat" w:cs="Sylfaen"/>
                <w:sz w:val="20"/>
                <w:lang w:val="hy-AM"/>
              </w:rPr>
              <w:t>մասնա</w:t>
            </w:r>
            <w:r w:rsidRPr="007C2AEA">
              <w:rPr>
                <w:rFonts w:ascii="GHEA Grapalat" w:hAnsi="GHEA Grapalat" w:cs="Sylfaen"/>
                <w:sz w:val="20"/>
              </w:rPr>
              <w:t>գ</w:t>
            </w:r>
            <w:r w:rsidRPr="007C2AEA">
              <w:rPr>
                <w:rFonts w:ascii="GHEA Grapalat" w:hAnsi="GHEA Grapalat" w:cs="Sylfaen"/>
                <w:sz w:val="20"/>
                <w:lang w:val="hy-AM"/>
              </w:rPr>
              <w:t>ետների</w:t>
            </w:r>
          </w:p>
        </w:tc>
      </w:tr>
      <w:tr w:rsidR="00C1569A" w:rsidRPr="007C2AEA" w:rsidTr="00C1569A">
        <w:trPr>
          <w:cantSplit/>
          <w:trHeight w:val="1073"/>
        </w:trPr>
        <w:tc>
          <w:tcPr>
            <w:tcW w:w="675" w:type="dxa"/>
            <w:vMerge/>
            <w:vAlign w:val="center"/>
          </w:tcPr>
          <w:p w:rsidR="00C1569A" w:rsidRPr="007C2AEA" w:rsidRDefault="00C1569A" w:rsidP="00C1569A">
            <w:pPr>
              <w:jc w:val="center"/>
              <w:rPr>
                <w:rFonts w:ascii="GHEA Grapalat" w:hAnsi="GHEA Grapalat"/>
                <w:sz w:val="20"/>
                <w:lang w:val="hy-AM"/>
              </w:rPr>
            </w:pPr>
          </w:p>
        </w:tc>
        <w:tc>
          <w:tcPr>
            <w:tcW w:w="2694" w:type="dxa"/>
            <w:vMerge w:val="restart"/>
            <w:vAlign w:val="center"/>
          </w:tcPr>
          <w:p w:rsidR="00C1569A" w:rsidRPr="007C2AEA" w:rsidRDefault="00C1569A" w:rsidP="00C1569A">
            <w:pPr>
              <w:jc w:val="center"/>
              <w:rPr>
                <w:rFonts w:ascii="GHEA Grapalat" w:hAnsi="GHEA Grapalat" w:cs="Arial"/>
                <w:sz w:val="20"/>
                <w:lang w:val="hy-AM"/>
              </w:rPr>
            </w:pPr>
            <w:r w:rsidRPr="007C2AEA">
              <w:rPr>
                <w:rFonts w:ascii="GHEA Grapalat" w:hAnsi="GHEA Grapalat" w:cs="Sylfaen"/>
                <w:sz w:val="20"/>
                <w:lang w:val="hy-AM"/>
              </w:rPr>
              <w:t>Անուն</w:t>
            </w:r>
            <w:r w:rsidRPr="007C2AEA">
              <w:rPr>
                <w:rFonts w:ascii="GHEA Grapalat" w:hAnsi="GHEA Grapalat" w:cs="Sylfaen"/>
                <w:sz w:val="20"/>
              </w:rPr>
              <w:t>ը,</w:t>
            </w:r>
            <w:r w:rsidRPr="007C2AEA">
              <w:rPr>
                <w:rFonts w:ascii="GHEA Grapalat" w:hAnsi="GHEA Grapalat" w:cs="Arial"/>
                <w:sz w:val="20"/>
                <w:lang w:val="hy-AM"/>
              </w:rPr>
              <w:t xml:space="preserve">  </w:t>
            </w:r>
            <w:r w:rsidRPr="007C2AEA">
              <w:rPr>
                <w:rFonts w:ascii="GHEA Grapalat" w:hAnsi="GHEA Grapalat" w:cs="Sylfaen"/>
                <w:sz w:val="20"/>
                <w:lang w:val="hy-AM"/>
              </w:rPr>
              <w:t>Ազ</w:t>
            </w:r>
            <w:r w:rsidRPr="007C2AEA">
              <w:rPr>
                <w:rFonts w:ascii="GHEA Grapalat" w:hAnsi="GHEA Grapalat" w:cs="Sylfaen"/>
                <w:sz w:val="20"/>
              </w:rPr>
              <w:t>գ</w:t>
            </w:r>
            <w:r w:rsidRPr="007C2AEA">
              <w:rPr>
                <w:rFonts w:ascii="GHEA Grapalat" w:hAnsi="GHEA Grapalat" w:cs="Sylfaen"/>
                <w:sz w:val="20"/>
                <w:lang w:val="hy-AM"/>
              </w:rPr>
              <w:t>անունը</w:t>
            </w:r>
          </w:p>
        </w:tc>
        <w:tc>
          <w:tcPr>
            <w:tcW w:w="1708" w:type="dxa"/>
            <w:vMerge w:val="restart"/>
            <w:vAlign w:val="center"/>
          </w:tcPr>
          <w:p w:rsidR="00C1569A" w:rsidRPr="007C2AEA" w:rsidRDefault="00C1569A" w:rsidP="00C1569A">
            <w:pPr>
              <w:jc w:val="center"/>
              <w:rPr>
                <w:rFonts w:ascii="GHEA Grapalat" w:hAnsi="GHEA Grapalat" w:cs="Arial"/>
                <w:sz w:val="20"/>
              </w:rPr>
            </w:pPr>
            <w:r w:rsidRPr="007C2AEA">
              <w:rPr>
                <w:rFonts w:ascii="GHEA Grapalat" w:hAnsi="GHEA Grapalat" w:cs="Sylfaen"/>
                <w:sz w:val="20"/>
              </w:rPr>
              <w:t>Որակավորումը</w:t>
            </w:r>
          </w:p>
        </w:tc>
        <w:tc>
          <w:tcPr>
            <w:tcW w:w="3512" w:type="dxa"/>
            <w:gridSpan w:val="2"/>
            <w:vAlign w:val="center"/>
          </w:tcPr>
          <w:p w:rsidR="00C1569A" w:rsidRPr="007C2AEA" w:rsidRDefault="00C1569A" w:rsidP="00C1569A">
            <w:pPr>
              <w:jc w:val="center"/>
              <w:rPr>
                <w:rFonts w:ascii="GHEA Grapalat" w:hAnsi="GHEA Grapalat" w:cs="Arial"/>
                <w:sz w:val="20"/>
              </w:rPr>
            </w:pPr>
            <w:r w:rsidRPr="007C2AEA">
              <w:rPr>
                <w:rFonts w:ascii="GHEA Grapalat" w:hAnsi="GHEA Grapalat" w:cs="Sylfaen"/>
                <w:sz w:val="20"/>
              </w:rPr>
              <w:t>Աշխատանքային</w:t>
            </w:r>
            <w:r w:rsidRPr="007C2AEA">
              <w:rPr>
                <w:rFonts w:ascii="GHEA Grapalat" w:hAnsi="GHEA Grapalat" w:cs="Arial"/>
                <w:sz w:val="20"/>
              </w:rPr>
              <w:t xml:space="preserve"> </w:t>
            </w:r>
            <w:r w:rsidRPr="007C2AEA">
              <w:rPr>
                <w:rFonts w:ascii="GHEA Grapalat" w:hAnsi="GHEA Grapalat" w:cs="Sylfaen"/>
                <w:sz w:val="20"/>
              </w:rPr>
              <w:t>փորձը</w:t>
            </w:r>
          </w:p>
        </w:tc>
        <w:tc>
          <w:tcPr>
            <w:tcW w:w="1710" w:type="dxa"/>
            <w:vMerge w:val="restart"/>
            <w:vAlign w:val="center"/>
          </w:tcPr>
          <w:p w:rsidR="00C1569A" w:rsidRPr="007C2AEA" w:rsidRDefault="00C1569A" w:rsidP="00C1569A">
            <w:pPr>
              <w:jc w:val="center"/>
              <w:rPr>
                <w:rFonts w:ascii="GHEA Grapalat" w:hAnsi="GHEA Grapalat" w:cs="Arial"/>
                <w:sz w:val="20"/>
              </w:rPr>
            </w:pPr>
            <w:r w:rsidRPr="007C2AEA">
              <w:rPr>
                <w:rFonts w:ascii="GHEA Grapalat" w:hAnsi="GHEA Grapalat" w:cs="Sylfaen"/>
                <w:sz w:val="20"/>
              </w:rPr>
              <w:t>Գործատուի անվանումը</w:t>
            </w:r>
          </w:p>
        </w:tc>
      </w:tr>
      <w:tr w:rsidR="00C1569A" w:rsidRPr="007C2AEA" w:rsidTr="00C1569A">
        <w:trPr>
          <w:cantSplit/>
          <w:trHeight w:val="299"/>
        </w:trPr>
        <w:tc>
          <w:tcPr>
            <w:tcW w:w="675" w:type="dxa"/>
            <w:vMerge/>
            <w:vAlign w:val="center"/>
          </w:tcPr>
          <w:p w:rsidR="00C1569A" w:rsidRPr="007C2AEA" w:rsidRDefault="00C1569A" w:rsidP="00C1569A">
            <w:pPr>
              <w:jc w:val="center"/>
              <w:rPr>
                <w:rFonts w:ascii="GHEA Grapalat" w:hAnsi="GHEA Grapalat"/>
                <w:sz w:val="20"/>
                <w:lang w:val="hy-AM"/>
              </w:rPr>
            </w:pPr>
          </w:p>
        </w:tc>
        <w:tc>
          <w:tcPr>
            <w:tcW w:w="2694" w:type="dxa"/>
            <w:vMerge/>
            <w:vAlign w:val="center"/>
          </w:tcPr>
          <w:p w:rsidR="00C1569A" w:rsidRPr="007C2AEA" w:rsidRDefault="00C1569A" w:rsidP="00C1569A">
            <w:pPr>
              <w:jc w:val="center"/>
              <w:rPr>
                <w:rFonts w:ascii="GHEA Grapalat" w:hAnsi="GHEA Grapalat"/>
                <w:sz w:val="20"/>
                <w:lang w:val="hy-AM"/>
              </w:rPr>
            </w:pPr>
          </w:p>
        </w:tc>
        <w:tc>
          <w:tcPr>
            <w:tcW w:w="1708" w:type="dxa"/>
            <w:vMerge/>
            <w:vAlign w:val="center"/>
          </w:tcPr>
          <w:p w:rsidR="00C1569A" w:rsidRPr="007C2AEA" w:rsidDel="006B374D" w:rsidRDefault="00C1569A" w:rsidP="00C1569A">
            <w:pPr>
              <w:jc w:val="center"/>
              <w:rPr>
                <w:rFonts w:ascii="GHEA Grapalat" w:hAnsi="GHEA Grapalat"/>
                <w:sz w:val="20"/>
                <w:lang w:val="hy-AM"/>
              </w:rPr>
            </w:pPr>
          </w:p>
        </w:tc>
        <w:tc>
          <w:tcPr>
            <w:tcW w:w="1442" w:type="dxa"/>
            <w:vAlign w:val="center"/>
          </w:tcPr>
          <w:p w:rsidR="00C1569A" w:rsidRPr="007C2AEA" w:rsidDel="00B57526" w:rsidRDefault="00C1569A" w:rsidP="00C1569A">
            <w:pPr>
              <w:jc w:val="center"/>
              <w:rPr>
                <w:rFonts w:ascii="GHEA Grapalat" w:hAnsi="GHEA Grapalat"/>
                <w:sz w:val="20"/>
              </w:rPr>
            </w:pPr>
            <w:r w:rsidRPr="007C2AEA">
              <w:rPr>
                <w:rFonts w:ascii="GHEA Grapalat" w:hAnsi="GHEA Grapalat" w:cs="Sylfaen"/>
                <w:sz w:val="20"/>
              </w:rPr>
              <w:t>Ժամանակա</w:t>
            </w:r>
            <w:r w:rsidRPr="007C2AEA">
              <w:rPr>
                <w:rFonts w:ascii="GHEA Grapalat" w:hAnsi="GHEA Grapalat" w:cs="Arial"/>
                <w:sz w:val="20"/>
              </w:rPr>
              <w:t>-</w:t>
            </w:r>
            <w:r w:rsidRPr="007C2AEA">
              <w:rPr>
                <w:rFonts w:ascii="GHEA Grapalat" w:hAnsi="GHEA Grapalat" w:cs="Sylfaen"/>
                <w:sz w:val="20"/>
              </w:rPr>
              <w:t>հատվածը</w:t>
            </w:r>
          </w:p>
        </w:tc>
        <w:tc>
          <w:tcPr>
            <w:tcW w:w="2070" w:type="dxa"/>
            <w:vAlign w:val="center"/>
          </w:tcPr>
          <w:p w:rsidR="00C1569A" w:rsidRPr="007C2AEA" w:rsidDel="00B57526" w:rsidRDefault="00C1569A" w:rsidP="00C1569A">
            <w:pPr>
              <w:jc w:val="center"/>
              <w:rPr>
                <w:rFonts w:ascii="GHEA Grapalat" w:hAnsi="GHEA Grapalat"/>
                <w:sz w:val="20"/>
              </w:rPr>
            </w:pPr>
            <w:r w:rsidRPr="007C2AEA">
              <w:rPr>
                <w:rFonts w:ascii="GHEA Grapalat" w:hAnsi="GHEA Grapalat" w:cs="Sylfaen"/>
                <w:sz w:val="20"/>
              </w:rPr>
              <w:t>Գործունեության</w:t>
            </w:r>
            <w:r w:rsidRPr="007C2AEA">
              <w:rPr>
                <w:rFonts w:ascii="GHEA Grapalat" w:hAnsi="GHEA Grapalat" w:cs="Arial"/>
                <w:sz w:val="20"/>
              </w:rPr>
              <w:t xml:space="preserve"> </w:t>
            </w:r>
            <w:r w:rsidRPr="007C2AEA">
              <w:rPr>
                <w:rFonts w:ascii="GHEA Grapalat" w:hAnsi="GHEA Grapalat" w:cs="Sylfaen"/>
                <w:sz w:val="20"/>
              </w:rPr>
              <w:t>ոլորտը</w:t>
            </w:r>
            <w:r w:rsidRPr="007C2AEA">
              <w:rPr>
                <w:rFonts w:ascii="GHEA Grapalat" w:hAnsi="GHEA Grapalat" w:cs="Arial"/>
                <w:sz w:val="20"/>
              </w:rPr>
              <w:t xml:space="preserve"> </w:t>
            </w:r>
            <w:r w:rsidRPr="007C2AEA">
              <w:rPr>
                <w:rFonts w:ascii="GHEA Grapalat" w:hAnsi="GHEA Grapalat" w:cs="Sylfaen"/>
                <w:sz w:val="20"/>
              </w:rPr>
              <w:t>և</w:t>
            </w:r>
            <w:r w:rsidRPr="007C2AEA">
              <w:rPr>
                <w:rFonts w:ascii="GHEA Grapalat" w:hAnsi="GHEA Grapalat" w:cs="Arial"/>
                <w:sz w:val="20"/>
              </w:rPr>
              <w:t xml:space="preserve"> </w:t>
            </w:r>
            <w:r w:rsidRPr="007C2AEA">
              <w:rPr>
                <w:rFonts w:ascii="GHEA Grapalat" w:hAnsi="GHEA Grapalat" w:cs="Sylfaen"/>
                <w:sz w:val="20"/>
              </w:rPr>
              <w:t>կատարած</w:t>
            </w:r>
            <w:r w:rsidRPr="007C2AEA">
              <w:rPr>
                <w:rFonts w:ascii="GHEA Grapalat" w:hAnsi="GHEA Grapalat" w:cs="Arial"/>
                <w:sz w:val="20"/>
              </w:rPr>
              <w:t xml:space="preserve"> </w:t>
            </w:r>
            <w:r w:rsidRPr="007C2AEA">
              <w:rPr>
                <w:rFonts w:ascii="GHEA Grapalat" w:hAnsi="GHEA Grapalat" w:cs="Sylfaen"/>
                <w:sz w:val="20"/>
              </w:rPr>
              <w:t>աշխատանքը</w:t>
            </w:r>
          </w:p>
        </w:tc>
        <w:tc>
          <w:tcPr>
            <w:tcW w:w="1710" w:type="dxa"/>
            <w:vMerge/>
            <w:vAlign w:val="center"/>
          </w:tcPr>
          <w:p w:rsidR="00C1569A" w:rsidRPr="007C2AEA" w:rsidRDefault="00C1569A" w:rsidP="00C1569A">
            <w:pPr>
              <w:jc w:val="center"/>
              <w:rPr>
                <w:rFonts w:ascii="GHEA Grapalat" w:hAnsi="GHEA Grapalat"/>
                <w:sz w:val="20"/>
                <w:lang w:val="hy-AM"/>
              </w:rPr>
            </w:pPr>
          </w:p>
        </w:tc>
      </w:tr>
      <w:tr w:rsidR="00C1569A" w:rsidRPr="007C2AEA" w:rsidTr="00C1569A">
        <w:trPr>
          <w:cantSplit/>
        </w:trPr>
        <w:tc>
          <w:tcPr>
            <w:tcW w:w="675" w:type="dxa"/>
            <w:shd w:val="clear" w:color="auto" w:fill="D9D9D9"/>
          </w:tcPr>
          <w:p w:rsidR="00C1569A" w:rsidRPr="007C2AEA" w:rsidRDefault="00C1569A" w:rsidP="00C1569A">
            <w:pPr>
              <w:jc w:val="center"/>
              <w:rPr>
                <w:rFonts w:ascii="GHEA Grapalat" w:hAnsi="GHEA Grapalat"/>
                <w:i/>
                <w:sz w:val="18"/>
              </w:rPr>
            </w:pPr>
            <w:r w:rsidRPr="007C2AEA">
              <w:rPr>
                <w:rFonts w:ascii="GHEA Grapalat" w:hAnsi="GHEA Grapalat"/>
                <w:i/>
                <w:sz w:val="18"/>
              </w:rPr>
              <w:t>1</w:t>
            </w:r>
          </w:p>
        </w:tc>
        <w:tc>
          <w:tcPr>
            <w:tcW w:w="2694" w:type="dxa"/>
            <w:shd w:val="clear" w:color="auto" w:fill="D9D9D9"/>
          </w:tcPr>
          <w:p w:rsidR="00C1569A" w:rsidRPr="007C2AEA" w:rsidRDefault="00C1569A" w:rsidP="00C1569A">
            <w:pPr>
              <w:jc w:val="center"/>
              <w:rPr>
                <w:rFonts w:ascii="GHEA Grapalat" w:hAnsi="GHEA Grapalat"/>
                <w:i/>
                <w:sz w:val="18"/>
              </w:rPr>
            </w:pPr>
            <w:r w:rsidRPr="007C2AEA">
              <w:rPr>
                <w:rFonts w:ascii="GHEA Grapalat" w:hAnsi="GHEA Grapalat"/>
                <w:i/>
                <w:sz w:val="18"/>
              </w:rPr>
              <w:t>2</w:t>
            </w:r>
          </w:p>
        </w:tc>
        <w:tc>
          <w:tcPr>
            <w:tcW w:w="1708" w:type="dxa"/>
            <w:shd w:val="clear" w:color="auto" w:fill="D9D9D9"/>
          </w:tcPr>
          <w:p w:rsidR="00C1569A" w:rsidRPr="007C2AEA" w:rsidRDefault="00C1569A" w:rsidP="00C1569A">
            <w:pPr>
              <w:jc w:val="center"/>
              <w:rPr>
                <w:rFonts w:ascii="GHEA Grapalat" w:hAnsi="GHEA Grapalat"/>
                <w:i/>
                <w:sz w:val="18"/>
              </w:rPr>
            </w:pPr>
            <w:r w:rsidRPr="007C2AEA">
              <w:rPr>
                <w:rFonts w:ascii="GHEA Grapalat" w:hAnsi="GHEA Grapalat"/>
                <w:i/>
                <w:sz w:val="18"/>
              </w:rPr>
              <w:t>3</w:t>
            </w:r>
          </w:p>
        </w:tc>
        <w:tc>
          <w:tcPr>
            <w:tcW w:w="1442" w:type="dxa"/>
            <w:shd w:val="clear" w:color="auto" w:fill="D9D9D9"/>
          </w:tcPr>
          <w:p w:rsidR="00C1569A" w:rsidRPr="007C2AEA" w:rsidRDefault="00C1569A" w:rsidP="00C1569A">
            <w:pPr>
              <w:jc w:val="center"/>
              <w:rPr>
                <w:rFonts w:ascii="GHEA Grapalat" w:hAnsi="GHEA Grapalat"/>
                <w:i/>
                <w:sz w:val="18"/>
              </w:rPr>
            </w:pPr>
            <w:r w:rsidRPr="007C2AEA">
              <w:rPr>
                <w:rFonts w:ascii="GHEA Grapalat" w:hAnsi="GHEA Grapalat"/>
                <w:i/>
                <w:sz w:val="18"/>
              </w:rPr>
              <w:t>4</w:t>
            </w:r>
          </w:p>
        </w:tc>
        <w:tc>
          <w:tcPr>
            <w:tcW w:w="2070" w:type="dxa"/>
            <w:shd w:val="clear" w:color="auto" w:fill="D9D9D9"/>
          </w:tcPr>
          <w:p w:rsidR="00C1569A" w:rsidRPr="007C2AEA" w:rsidRDefault="00C1569A" w:rsidP="00C1569A">
            <w:pPr>
              <w:jc w:val="center"/>
              <w:rPr>
                <w:rFonts w:ascii="GHEA Grapalat" w:hAnsi="GHEA Grapalat"/>
                <w:i/>
                <w:sz w:val="18"/>
              </w:rPr>
            </w:pPr>
            <w:r w:rsidRPr="007C2AEA">
              <w:rPr>
                <w:rFonts w:ascii="GHEA Grapalat" w:hAnsi="GHEA Grapalat"/>
                <w:i/>
                <w:sz w:val="18"/>
              </w:rPr>
              <w:t>5</w:t>
            </w:r>
          </w:p>
        </w:tc>
        <w:tc>
          <w:tcPr>
            <w:tcW w:w="1710" w:type="dxa"/>
            <w:shd w:val="clear" w:color="auto" w:fill="D9D9D9"/>
          </w:tcPr>
          <w:p w:rsidR="00C1569A" w:rsidRPr="007C2AEA" w:rsidRDefault="00C1569A" w:rsidP="00C1569A">
            <w:pPr>
              <w:jc w:val="center"/>
              <w:rPr>
                <w:rFonts w:ascii="GHEA Grapalat" w:hAnsi="GHEA Grapalat"/>
                <w:i/>
                <w:sz w:val="18"/>
              </w:rPr>
            </w:pPr>
            <w:r w:rsidRPr="007C2AEA">
              <w:rPr>
                <w:rFonts w:ascii="GHEA Grapalat" w:hAnsi="GHEA Grapalat"/>
                <w:i/>
                <w:sz w:val="18"/>
              </w:rPr>
              <w:t>6</w:t>
            </w:r>
          </w:p>
        </w:tc>
      </w:tr>
      <w:tr w:rsidR="00C1569A" w:rsidRPr="007C2AEA" w:rsidTr="00C1569A">
        <w:trPr>
          <w:cantSplit/>
        </w:trPr>
        <w:tc>
          <w:tcPr>
            <w:tcW w:w="675" w:type="dxa"/>
          </w:tcPr>
          <w:p w:rsidR="00C1569A" w:rsidRPr="007C2AEA" w:rsidRDefault="00C1569A" w:rsidP="00C1569A">
            <w:pPr>
              <w:jc w:val="center"/>
              <w:rPr>
                <w:rFonts w:ascii="GHEA Grapalat" w:hAnsi="GHEA Grapalat"/>
                <w:sz w:val="20"/>
              </w:rPr>
            </w:pPr>
            <w:r w:rsidRPr="007C2AEA">
              <w:rPr>
                <w:rFonts w:ascii="GHEA Grapalat" w:hAnsi="GHEA Grapalat"/>
                <w:sz w:val="20"/>
              </w:rPr>
              <w:t>1.</w:t>
            </w:r>
          </w:p>
        </w:tc>
        <w:tc>
          <w:tcPr>
            <w:tcW w:w="2694" w:type="dxa"/>
          </w:tcPr>
          <w:p w:rsidR="00C1569A" w:rsidRPr="007C2AEA" w:rsidRDefault="00C1569A" w:rsidP="00C1569A">
            <w:pPr>
              <w:jc w:val="center"/>
              <w:rPr>
                <w:rFonts w:ascii="GHEA Grapalat" w:hAnsi="GHEA Grapalat"/>
                <w:sz w:val="20"/>
                <w:lang w:val="hy-AM"/>
              </w:rPr>
            </w:pPr>
          </w:p>
        </w:tc>
        <w:tc>
          <w:tcPr>
            <w:tcW w:w="1708" w:type="dxa"/>
          </w:tcPr>
          <w:p w:rsidR="00C1569A" w:rsidRPr="007C2AEA" w:rsidRDefault="00C1569A" w:rsidP="00C1569A">
            <w:pPr>
              <w:jc w:val="center"/>
              <w:rPr>
                <w:rFonts w:ascii="GHEA Grapalat" w:hAnsi="GHEA Grapalat"/>
                <w:sz w:val="20"/>
                <w:lang w:val="hy-AM"/>
              </w:rPr>
            </w:pPr>
          </w:p>
        </w:tc>
        <w:tc>
          <w:tcPr>
            <w:tcW w:w="1442" w:type="dxa"/>
          </w:tcPr>
          <w:p w:rsidR="00C1569A" w:rsidRPr="007C2AEA" w:rsidRDefault="00C1569A" w:rsidP="00C1569A">
            <w:pPr>
              <w:jc w:val="center"/>
              <w:rPr>
                <w:rFonts w:ascii="GHEA Grapalat" w:hAnsi="GHEA Grapalat"/>
                <w:sz w:val="20"/>
                <w:lang w:val="hy-AM"/>
              </w:rPr>
            </w:pPr>
          </w:p>
        </w:tc>
        <w:tc>
          <w:tcPr>
            <w:tcW w:w="2070" w:type="dxa"/>
          </w:tcPr>
          <w:p w:rsidR="00C1569A" w:rsidRPr="007C2AEA" w:rsidRDefault="00C1569A" w:rsidP="00C1569A">
            <w:pPr>
              <w:jc w:val="center"/>
              <w:rPr>
                <w:rFonts w:ascii="GHEA Grapalat" w:hAnsi="GHEA Grapalat"/>
                <w:sz w:val="20"/>
                <w:lang w:val="hy-AM"/>
              </w:rPr>
            </w:pPr>
          </w:p>
        </w:tc>
        <w:tc>
          <w:tcPr>
            <w:tcW w:w="1710" w:type="dxa"/>
          </w:tcPr>
          <w:p w:rsidR="00C1569A" w:rsidRPr="007C2AEA" w:rsidRDefault="00C1569A" w:rsidP="00C1569A">
            <w:pPr>
              <w:jc w:val="center"/>
              <w:rPr>
                <w:rFonts w:ascii="GHEA Grapalat" w:hAnsi="GHEA Grapalat"/>
                <w:sz w:val="20"/>
                <w:lang w:val="hy-AM"/>
              </w:rPr>
            </w:pPr>
          </w:p>
        </w:tc>
      </w:tr>
      <w:tr w:rsidR="00C1569A" w:rsidRPr="007C2AEA" w:rsidTr="00C1569A">
        <w:trPr>
          <w:cantSplit/>
        </w:trPr>
        <w:tc>
          <w:tcPr>
            <w:tcW w:w="675" w:type="dxa"/>
          </w:tcPr>
          <w:p w:rsidR="00C1569A" w:rsidRPr="007C2AEA" w:rsidRDefault="00C1569A" w:rsidP="00C1569A">
            <w:pPr>
              <w:jc w:val="center"/>
              <w:rPr>
                <w:rFonts w:ascii="GHEA Grapalat" w:hAnsi="GHEA Grapalat"/>
                <w:sz w:val="20"/>
              </w:rPr>
            </w:pPr>
            <w:r w:rsidRPr="007C2AEA">
              <w:rPr>
                <w:rFonts w:ascii="GHEA Grapalat" w:hAnsi="GHEA Grapalat"/>
                <w:sz w:val="20"/>
              </w:rPr>
              <w:t>2.</w:t>
            </w:r>
          </w:p>
        </w:tc>
        <w:tc>
          <w:tcPr>
            <w:tcW w:w="2694" w:type="dxa"/>
          </w:tcPr>
          <w:p w:rsidR="00C1569A" w:rsidRPr="007C2AEA" w:rsidRDefault="00C1569A" w:rsidP="00C1569A">
            <w:pPr>
              <w:jc w:val="center"/>
              <w:rPr>
                <w:rFonts w:ascii="GHEA Grapalat" w:hAnsi="GHEA Grapalat"/>
                <w:sz w:val="20"/>
                <w:lang w:val="hy-AM"/>
              </w:rPr>
            </w:pPr>
          </w:p>
        </w:tc>
        <w:tc>
          <w:tcPr>
            <w:tcW w:w="1708" w:type="dxa"/>
          </w:tcPr>
          <w:p w:rsidR="00C1569A" w:rsidRPr="007C2AEA" w:rsidRDefault="00C1569A" w:rsidP="00C1569A">
            <w:pPr>
              <w:jc w:val="center"/>
              <w:rPr>
                <w:rFonts w:ascii="GHEA Grapalat" w:hAnsi="GHEA Grapalat"/>
                <w:sz w:val="20"/>
                <w:lang w:val="hy-AM"/>
              </w:rPr>
            </w:pPr>
          </w:p>
        </w:tc>
        <w:tc>
          <w:tcPr>
            <w:tcW w:w="1442" w:type="dxa"/>
          </w:tcPr>
          <w:p w:rsidR="00C1569A" w:rsidRPr="007C2AEA" w:rsidRDefault="00C1569A" w:rsidP="00C1569A">
            <w:pPr>
              <w:jc w:val="center"/>
              <w:rPr>
                <w:rFonts w:ascii="GHEA Grapalat" w:hAnsi="GHEA Grapalat"/>
                <w:sz w:val="20"/>
                <w:lang w:val="hy-AM"/>
              </w:rPr>
            </w:pPr>
          </w:p>
        </w:tc>
        <w:tc>
          <w:tcPr>
            <w:tcW w:w="2070" w:type="dxa"/>
          </w:tcPr>
          <w:p w:rsidR="00C1569A" w:rsidRPr="007C2AEA" w:rsidRDefault="00C1569A" w:rsidP="00C1569A">
            <w:pPr>
              <w:jc w:val="center"/>
              <w:rPr>
                <w:rFonts w:ascii="GHEA Grapalat" w:hAnsi="GHEA Grapalat"/>
                <w:sz w:val="20"/>
                <w:lang w:val="hy-AM"/>
              </w:rPr>
            </w:pPr>
          </w:p>
        </w:tc>
        <w:tc>
          <w:tcPr>
            <w:tcW w:w="1710" w:type="dxa"/>
          </w:tcPr>
          <w:p w:rsidR="00C1569A" w:rsidRPr="007C2AEA" w:rsidRDefault="00C1569A" w:rsidP="00C1569A">
            <w:pPr>
              <w:jc w:val="center"/>
              <w:rPr>
                <w:rFonts w:ascii="GHEA Grapalat" w:hAnsi="GHEA Grapalat"/>
                <w:sz w:val="20"/>
                <w:lang w:val="hy-AM"/>
              </w:rPr>
            </w:pPr>
          </w:p>
        </w:tc>
      </w:tr>
      <w:tr w:rsidR="00C1569A" w:rsidRPr="007C2AEA" w:rsidTr="00C1569A">
        <w:trPr>
          <w:cantSplit/>
        </w:trPr>
        <w:tc>
          <w:tcPr>
            <w:tcW w:w="675" w:type="dxa"/>
          </w:tcPr>
          <w:p w:rsidR="00C1569A" w:rsidRPr="007C2AEA" w:rsidRDefault="00C1569A" w:rsidP="00C1569A">
            <w:pPr>
              <w:jc w:val="center"/>
              <w:rPr>
                <w:rFonts w:ascii="GHEA Grapalat" w:hAnsi="GHEA Grapalat"/>
                <w:sz w:val="20"/>
              </w:rPr>
            </w:pPr>
            <w:r w:rsidRPr="007C2AEA">
              <w:rPr>
                <w:rFonts w:ascii="GHEA Grapalat" w:hAnsi="GHEA Grapalat"/>
                <w:sz w:val="20"/>
              </w:rPr>
              <w:t>3.</w:t>
            </w:r>
          </w:p>
        </w:tc>
        <w:tc>
          <w:tcPr>
            <w:tcW w:w="2694" w:type="dxa"/>
          </w:tcPr>
          <w:p w:rsidR="00C1569A" w:rsidRPr="007C2AEA" w:rsidRDefault="00C1569A" w:rsidP="00C1569A">
            <w:pPr>
              <w:jc w:val="center"/>
              <w:rPr>
                <w:rFonts w:ascii="GHEA Grapalat" w:hAnsi="GHEA Grapalat"/>
                <w:sz w:val="20"/>
                <w:lang w:val="hy-AM"/>
              </w:rPr>
            </w:pPr>
          </w:p>
        </w:tc>
        <w:tc>
          <w:tcPr>
            <w:tcW w:w="1708" w:type="dxa"/>
          </w:tcPr>
          <w:p w:rsidR="00C1569A" w:rsidRPr="007C2AEA" w:rsidRDefault="00C1569A" w:rsidP="00C1569A">
            <w:pPr>
              <w:jc w:val="center"/>
              <w:rPr>
                <w:rFonts w:ascii="GHEA Grapalat" w:hAnsi="GHEA Grapalat"/>
                <w:sz w:val="20"/>
                <w:lang w:val="hy-AM"/>
              </w:rPr>
            </w:pPr>
          </w:p>
        </w:tc>
        <w:tc>
          <w:tcPr>
            <w:tcW w:w="1442" w:type="dxa"/>
          </w:tcPr>
          <w:p w:rsidR="00C1569A" w:rsidRPr="007C2AEA" w:rsidRDefault="00C1569A" w:rsidP="00C1569A">
            <w:pPr>
              <w:jc w:val="center"/>
              <w:rPr>
                <w:rFonts w:ascii="GHEA Grapalat" w:hAnsi="GHEA Grapalat"/>
                <w:sz w:val="20"/>
                <w:lang w:val="hy-AM"/>
              </w:rPr>
            </w:pPr>
          </w:p>
        </w:tc>
        <w:tc>
          <w:tcPr>
            <w:tcW w:w="2070" w:type="dxa"/>
          </w:tcPr>
          <w:p w:rsidR="00C1569A" w:rsidRPr="007C2AEA" w:rsidRDefault="00C1569A" w:rsidP="00C1569A">
            <w:pPr>
              <w:jc w:val="center"/>
              <w:rPr>
                <w:rFonts w:ascii="GHEA Grapalat" w:hAnsi="GHEA Grapalat"/>
                <w:sz w:val="20"/>
                <w:lang w:val="hy-AM"/>
              </w:rPr>
            </w:pPr>
          </w:p>
        </w:tc>
        <w:tc>
          <w:tcPr>
            <w:tcW w:w="1710" w:type="dxa"/>
          </w:tcPr>
          <w:p w:rsidR="00C1569A" w:rsidRPr="007C2AEA" w:rsidRDefault="00C1569A" w:rsidP="00C1569A">
            <w:pPr>
              <w:jc w:val="center"/>
              <w:rPr>
                <w:rFonts w:ascii="GHEA Grapalat" w:hAnsi="GHEA Grapalat"/>
                <w:sz w:val="20"/>
                <w:lang w:val="hy-AM"/>
              </w:rPr>
            </w:pPr>
          </w:p>
        </w:tc>
      </w:tr>
      <w:tr w:rsidR="00C1569A" w:rsidRPr="007C2AEA" w:rsidTr="00C1569A">
        <w:trPr>
          <w:cantSplit/>
        </w:trPr>
        <w:tc>
          <w:tcPr>
            <w:tcW w:w="675" w:type="dxa"/>
          </w:tcPr>
          <w:p w:rsidR="00C1569A" w:rsidRPr="007C2AEA" w:rsidRDefault="00C1569A" w:rsidP="00C1569A">
            <w:pPr>
              <w:jc w:val="center"/>
              <w:rPr>
                <w:rFonts w:ascii="GHEA Grapalat" w:hAnsi="GHEA Grapalat"/>
                <w:sz w:val="20"/>
              </w:rPr>
            </w:pPr>
            <w:r w:rsidRPr="007C2AEA">
              <w:rPr>
                <w:rFonts w:ascii="GHEA Grapalat" w:hAnsi="GHEA Grapalat"/>
                <w:sz w:val="20"/>
              </w:rPr>
              <w:t>...</w:t>
            </w:r>
          </w:p>
        </w:tc>
        <w:tc>
          <w:tcPr>
            <w:tcW w:w="2694" w:type="dxa"/>
          </w:tcPr>
          <w:p w:rsidR="00C1569A" w:rsidRPr="007C2AEA" w:rsidRDefault="00C1569A" w:rsidP="00C1569A">
            <w:pPr>
              <w:jc w:val="center"/>
              <w:rPr>
                <w:rFonts w:ascii="GHEA Grapalat" w:hAnsi="GHEA Grapalat"/>
                <w:sz w:val="20"/>
                <w:lang w:val="hy-AM"/>
              </w:rPr>
            </w:pPr>
          </w:p>
        </w:tc>
        <w:tc>
          <w:tcPr>
            <w:tcW w:w="1708" w:type="dxa"/>
          </w:tcPr>
          <w:p w:rsidR="00C1569A" w:rsidRPr="007C2AEA" w:rsidRDefault="00C1569A" w:rsidP="00C1569A">
            <w:pPr>
              <w:jc w:val="center"/>
              <w:rPr>
                <w:rFonts w:ascii="GHEA Grapalat" w:hAnsi="GHEA Grapalat"/>
                <w:sz w:val="20"/>
                <w:lang w:val="hy-AM"/>
              </w:rPr>
            </w:pPr>
          </w:p>
        </w:tc>
        <w:tc>
          <w:tcPr>
            <w:tcW w:w="1442" w:type="dxa"/>
          </w:tcPr>
          <w:p w:rsidR="00C1569A" w:rsidRPr="007C2AEA" w:rsidRDefault="00C1569A" w:rsidP="00C1569A">
            <w:pPr>
              <w:jc w:val="center"/>
              <w:rPr>
                <w:rFonts w:ascii="GHEA Grapalat" w:hAnsi="GHEA Grapalat"/>
                <w:sz w:val="20"/>
                <w:lang w:val="hy-AM"/>
              </w:rPr>
            </w:pPr>
          </w:p>
        </w:tc>
        <w:tc>
          <w:tcPr>
            <w:tcW w:w="2070" w:type="dxa"/>
          </w:tcPr>
          <w:p w:rsidR="00C1569A" w:rsidRPr="007C2AEA" w:rsidRDefault="00C1569A" w:rsidP="00C1569A">
            <w:pPr>
              <w:jc w:val="center"/>
              <w:rPr>
                <w:rFonts w:ascii="GHEA Grapalat" w:hAnsi="GHEA Grapalat"/>
                <w:sz w:val="20"/>
                <w:lang w:val="hy-AM"/>
              </w:rPr>
            </w:pPr>
          </w:p>
        </w:tc>
        <w:tc>
          <w:tcPr>
            <w:tcW w:w="1710" w:type="dxa"/>
          </w:tcPr>
          <w:p w:rsidR="00C1569A" w:rsidRPr="007C2AEA" w:rsidRDefault="00C1569A" w:rsidP="00C1569A">
            <w:pPr>
              <w:jc w:val="center"/>
              <w:rPr>
                <w:rFonts w:ascii="GHEA Grapalat" w:hAnsi="GHEA Grapalat"/>
                <w:sz w:val="20"/>
                <w:lang w:val="hy-AM"/>
              </w:rPr>
            </w:pPr>
          </w:p>
        </w:tc>
      </w:tr>
      <w:tr w:rsidR="00C1569A" w:rsidRPr="007C2AEA" w:rsidTr="00C1569A">
        <w:trPr>
          <w:cantSplit/>
        </w:trPr>
        <w:tc>
          <w:tcPr>
            <w:tcW w:w="675" w:type="dxa"/>
          </w:tcPr>
          <w:p w:rsidR="00C1569A" w:rsidRPr="007C2AEA" w:rsidRDefault="00C1569A" w:rsidP="00C1569A">
            <w:pPr>
              <w:jc w:val="center"/>
              <w:rPr>
                <w:rFonts w:ascii="GHEA Grapalat" w:hAnsi="GHEA Grapalat"/>
                <w:sz w:val="20"/>
              </w:rPr>
            </w:pPr>
            <w:r w:rsidRPr="007C2AEA">
              <w:rPr>
                <w:rFonts w:ascii="GHEA Grapalat" w:hAnsi="GHEA Grapalat"/>
                <w:sz w:val="20"/>
              </w:rPr>
              <w:t>...</w:t>
            </w:r>
          </w:p>
        </w:tc>
        <w:tc>
          <w:tcPr>
            <w:tcW w:w="2694" w:type="dxa"/>
          </w:tcPr>
          <w:p w:rsidR="00C1569A" w:rsidRPr="007C2AEA" w:rsidRDefault="00C1569A" w:rsidP="00C1569A">
            <w:pPr>
              <w:jc w:val="center"/>
              <w:rPr>
                <w:rFonts w:ascii="GHEA Grapalat" w:hAnsi="GHEA Grapalat"/>
                <w:sz w:val="20"/>
                <w:lang w:val="hy-AM"/>
              </w:rPr>
            </w:pPr>
          </w:p>
        </w:tc>
        <w:tc>
          <w:tcPr>
            <w:tcW w:w="1708" w:type="dxa"/>
          </w:tcPr>
          <w:p w:rsidR="00C1569A" w:rsidRPr="007C2AEA" w:rsidRDefault="00C1569A" w:rsidP="00C1569A">
            <w:pPr>
              <w:jc w:val="center"/>
              <w:rPr>
                <w:rFonts w:ascii="GHEA Grapalat" w:hAnsi="GHEA Grapalat"/>
                <w:sz w:val="20"/>
                <w:lang w:val="hy-AM"/>
              </w:rPr>
            </w:pPr>
          </w:p>
        </w:tc>
        <w:tc>
          <w:tcPr>
            <w:tcW w:w="1442" w:type="dxa"/>
          </w:tcPr>
          <w:p w:rsidR="00C1569A" w:rsidRPr="007C2AEA" w:rsidRDefault="00C1569A" w:rsidP="00C1569A">
            <w:pPr>
              <w:jc w:val="center"/>
              <w:rPr>
                <w:rFonts w:ascii="GHEA Grapalat" w:hAnsi="GHEA Grapalat"/>
                <w:sz w:val="20"/>
                <w:lang w:val="hy-AM"/>
              </w:rPr>
            </w:pPr>
          </w:p>
        </w:tc>
        <w:tc>
          <w:tcPr>
            <w:tcW w:w="2070" w:type="dxa"/>
          </w:tcPr>
          <w:p w:rsidR="00C1569A" w:rsidRPr="007C2AEA" w:rsidRDefault="00C1569A" w:rsidP="00C1569A">
            <w:pPr>
              <w:jc w:val="center"/>
              <w:rPr>
                <w:rFonts w:ascii="GHEA Grapalat" w:hAnsi="GHEA Grapalat"/>
                <w:sz w:val="20"/>
                <w:lang w:val="hy-AM"/>
              </w:rPr>
            </w:pPr>
          </w:p>
        </w:tc>
        <w:tc>
          <w:tcPr>
            <w:tcW w:w="1710" w:type="dxa"/>
          </w:tcPr>
          <w:p w:rsidR="00C1569A" w:rsidRPr="007C2AEA" w:rsidRDefault="00C1569A" w:rsidP="00C1569A">
            <w:pPr>
              <w:jc w:val="center"/>
              <w:rPr>
                <w:rFonts w:ascii="GHEA Grapalat" w:hAnsi="GHEA Grapalat"/>
                <w:sz w:val="20"/>
                <w:lang w:val="hy-AM"/>
              </w:rPr>
            </w:pPr>
          </w:p>
        </w:tc>
      </w:tr>
    </w:tbl>
    <w:p w:rsidR="00C1569A" w:rsidRPr="007C2AEA" w:rsidRDefault="00C1569A" w:rsidP="00C1569A">
      <w:pPr>
        <w:tabs>
          <w:tab w:val="left" w:pos="1134"/>
        </w:tabs>
        <w:ind w:firstLine="720"/>
        <w:jc w:val="both"/>
        <w:rPr>
          <w:rFonts w:ascii="GHEA Grapalat" w:hAnsi="GHEA Grapalat"/>
          <w:sz w:val="20"/>
        </w:rPr>
      </w:pPr>
    </w:p>
    <w:p w:rsidR="00C1569A" w:rsidRPr="007C2AEA" w:rsidRDefault="00C1569A" w:rsidP="00C1569A">
      <w:pPr>
        <w:tabs>
          <w:tab w:val="left" w:pos="1134"/>
        </w:tabs>
        <w:ind w:firstLine="720"/>
        <w:jc w:val="both"/>
        <w:rPr>
          <w:rFonts w:ascii="GHEA Grapalat" w:hAnsi="GHEA Grapalat"/>
          <w:sz w:val="20"/>
        </w:rPr>
      </w:pPr>
    </w:p>
    <w:p w:rsidR="00C1569A" w:rsidRPr="007C2AEA" w:rsidRDefault="00C1569A" w:rsidP="00C1569A">
      <w:pPr>
        <w:tabs>
          <w:tab w:val="left" w:pos="1134"/>
        </w:tabs>
        <w:ind w:firstLine="720"/>
        <w:jc w:val="both"/>
        <w:rPr>
          <w:rFonts w:ascii="GHEA Grapalat" w:hAnsi="GHEA Grapalat"/>
          <w:i/>
          <w:sz w:val="18"/>
          <w:lang w:val="es-ES"/>
        </w:rPr>
      </w:pPr>
    </w:p>
    <w:p w:rsidR="00C1569A" w:rsidRPr="007C2AEA" w:rsidRDefault="00C1569A" w:rsidP="00C1569A">
      <w:pPr>
        <w:tabs>
          <w:tab w:val="left" w:pos="1134"/>
        </w:tabs>
        <w:jc w:val="both"/>
        <w:rPr>
          <w:rFonts w:ascii="GHEA Grapalat" w:hAnsi="GHEA Grapalat"/>
          <w:i/>
          <w:sz w:val="20"/>
          <w:lang w:val="es-ES"/>
        </w:rPr>
      </w:pPr>
      <w:r w:rsidRPr="00C434DE">
        <w:rPr>
          <w:rFonts w:ascii="GHEA Grapalat" w:hAnsi="GHEA Grapalat" w:cs="Sylfaen"/>
          <w:b/>
          <w:lang w:val="hy-AM"/>
        </w:rPr>
        <w:t>«</w:t>
      </w:r>
      <w:r w:rsidR="00C8637E" w:rsidRPr="008200D5">
        <w:rPr>
          <w:rFonts w:ascii="GHEA Grapalat" w:hAnsi="GHEA Grapalat"/>
          <w:b/>
          <w:i/>
          <w:lang w:val="af-ZA"/>
        </w:rPr>
        <w:t xml:space="preserve">ՀՀ </w:t>
      </w:r>
      <w:r w:rsidR="00C8637E">
        <w:rPr>
          <w:rFonts w:ascii="GHEA Grapalat" w:hAnsi="GHEA Grapalat"/>
          <w:b/>
          <w:i/>
          <w:lang w:val="af-ZA"/>
        </w:rPr>
        <w:t>ԱՄԱ</w:t>
      </w:r>
      <w:r w:rsidR="00C8637E" w:rsidRPr="008200D5">
        <w:rPr>
          <w:rFonts w:ascii="GHEA Grapalat" w:hAnsi="GHEA Grapalat"/>
          <w:b/>
          <w:i/>
          <w:lang w:val="af-ZA"/>
        </w:rPr>
        <w:t>Հ-ԳՀԾՁԲ-20/0</w:t>
      </w:r>
      <w:r w:rsidR="00C8637E">
        <w:rPr>
          <w:rFonts w:ascii="GHEA Grapalat" w:hAnsi="GHEA Grapalat"/>
          <w:b/>
          <w:i/>
          <w:lang w:val="af-ZA"/>
        </w:rPr>
        <w:t xml:space="preserve">1 </w:t>
      </w:r>
      <w:r w:rsidR="00C8637E" w:rsidRPr="008200D5">
        <w:rPr>
          <w:rFonts w:ascii="GHEA Grapalat" w:hAnsi="GHEA Grapalat"/>
          <w:b/>
          <w:i/>
          <w:u w:val="single"/>
          <w:lang w:val="af-ZA"/>
        </w:rPr>
        <w:t xml:space="preserve">       </w:t>
      </w:r>
      <w:r w:rsidR="00C8637E">
        <w:rPr>
          <w:rFonts w:ascii="GHEA Grapalat" w:hAnsi="GHEA Grapalat"/>
          <w:sz w:val="20"/>
          <w:lang w:val="es-ES"/>
        </w:rPr>
        <w:t xml:space="preserve"> </w:t>
      </w:r>
      <w:r w:rsidRPr="00C434DE">
        <w:rPr>
          <w:rFonts w:ascii="GHEA Grapalat" w:hAnsi="GHEA Grapalat" w:cs="Sylfaen"/>
          <w:b/>
          <w:lang w:val="hy-AM"/>
        </w:rPr>
        <w:t xml:space="preserve">» </w:t>
      </w:r>
      <w:r w:rsidRPr="007C2AEA">
        <w:rPr>
          <w:rFonts w:ascii="GHEA Grapalat" w:hAnsi="GHEA Grapalat" w:cs="Sylfaen"/>
          <w:lang w:val="hy-AM"/>
        </w:rPr>
        <w:t>ծածկագրով  ընթացակարգի</w:t>
      </w:r>
      <w:r w:rsidRPr="007C2AEA">
        <w:rPr>
          <w:rFonts w:ascii="GHEA Grapalat" w:hAnsi="GHEA Grapalat" w:cs="Arial"/>
          <w:lang w:val="hy-AM"/>
        </w:rPr>
        <w:t xml:space="preserve"> շրջանակներում </w:t>
      </w:r>
      <w:r w:rsidRPr="007C2AEA">
        <w:rPr>
          <w:rFonts w:ascii="GHEA Grapalat" w:hAnsi="GHEA Grapalat" w:cs="Arial"/>
        </w:rPr>
        <w:t>կ</w:t>
      </w:r>
      <w:r w:rsidRPr="007C2AEA">
        <w:rPr>
          <w:rFonts w:ascii="GHEA Grapalat" w:hAnsi="GHEA Grapalat" w:cs="Sylfaen"/>
          <w:lang w:val="hy-AM"/>
        </w:rPr>
        <w:t>ից</w:t>
      </w:r>
      <w:r w:rsidRPr="007C2AEA">
        <w:rPr>
          <w:rFonts w:ascii="GHEA Grapalat" w:hAnsi="GHEA Grapalat" w:cs="Arial"/>
          <w:lang w:val="hy-AM"/>
        </w:rPr>
        <w:t xml:space="preserve"> </w:t>
      </w:r>
      <w:r w:rsidRPr="007C2AEA">
        <w:rPr>
          <w:rFonts w:ascii="GHEA Grapalat" w:hAnsi="GHEA Grapalat" w:cs="Sylfaen"/>
          <w:lang w:val="hy-AM"/>
        </w:rPr>
        <w:t>ներկայացնում</w:t>
      </w:r>
      <w:r w:rsidRPr="007C2AEA">
        <w:rPr>
          <w:rFonts w:ascii="GHEA Grapalat" w:hAnsi="GHEA Grapalat" w:cs="Arial"/>
          <w:lang w:val="hy-AM"/>
        </w:rPr>
        <w:t xml:space="preserve"> </w:t>
      </w:r>
      <w:r>
        <w:rPr>
          <w:rFonts w:ascii="GHEA Grapalat" w:hAnsi="GHEA Grapalat" w:cs="Sylfaen"/>
        </w:rPr>
        <w:t>եմ</w:t>
      </w:r>
      <w:r w:rsidRPr="007C2AEA">
        <w:rPr>
          <w:rFonts w:ascii="GHEA Grapalat" w:hAnsi="GHEA Grapalat"/>
          <w:sz w:val="20"/>
          <w:u w:val="single"/>
          <w:lang w:val="hy-AM"/>
        </w:rPr>
        <w:tab/>
      </w:r>
      <w:r w:rsidRPr="007C2AEA">
        <w:rPr>
          <w:rFonts w:ascii="GHEA Grapalat" w:hAnsi="GHEA Grapalat"/>
          <w:sz w:val="20"/>
          <w:u w:val="single"/>
          <w:lang w:val="hy-AM"/>
        </w:rPr>
        <w:tab/>
        <w:t xml:space="preserve">                                                                                   </w:t>
      </w:r>
      <w:r w:rsidRPr="007C2AEA">
        <w:rPr>
          <w:rFonts w:ascii="GHEA Grapalat" w:hAnsi="GHEA Grapalat"/>
          <w:sz w:val="20"/>
          <w:u w:val="single"/>
          <w:lang w:val="hy-AM"/>
        </w:rPr>
        <w:tab/>
      </w:r>
    </w:p>
    <w:p w:rsidR="00C1569A" w:rsidRPr="007C2AEA" w:rsidRDefault="00C1569A" w:rsidP="00C1569A">
      <w:pPr>
        <w:ind w:left="-66"/>
        <w:jc w:val="both"/>
        <w:rPr>
          <w:rFonts w:ascii="GHEA Grapalat" w:hAnsi="GHEA Grapalat"/>
          <w:sz w:val="20"/>
          <w:lang w:val="es-ES"/>
        </w:rPr>
      </w:pPr>
      <w:r w:rsidRPr="007C2AEA">
        <w:rPr>
          <w:rFonts w:ascii="GHEA Grapalat" w:hAnsi="GHEA Grapalat"/>
          <w:i/>
          <w:sz w:val="18"/>
          <w:lang w:val="es-ES"/>
        </w:rPr>
        <w:t>(</w:t>
      </w:r>
      <w:r w:rsidRPr="007C2AEA">
        <w:rPr>
          <w:rFonts w:ascii="GHEA Grapalat" w:hAnsi="GHEA Grapalat" w:cs="Sylfaen"/>
          <w:i/>
          <w:sz w:val="18"/>
          <w:lang w:val="es-ES"/>
        </w:rPr>
        <w:t>հիմնական</w:t>
      </w:r>
      <w:r w:rsidRPr="007C2AEA">
        <w:rPr>
          <w:rFonts w:ascii="GHEA Grapalat" w:hAnsi="GHEA Grapalat" w:cs="Arial"/>
          <w:i/>
          <w:sz w:val="18"/>
          <w:lang w:val="es-ES"/>
        </w:rPr>
        <w:t xml:space="preserve"> </w:t>
      </w:r>
      <w:r w:rsidRPr="007C2AEA">
        <w:rPr>
          <w:rFonts w:ascii="GHEA Grapalat" w:hAnsi="GHEA Grapalat" w:cs="Sylfaen"/>
          <w:i/>
          <w:sz w:val="18"/>
          <w:lang w:val="es-ES"/>
        </w:rPr>
        <w:t>աշխատակազմում</w:t>
      </w:r>
      <w:r w:rsidRPr="007C2AEA">
        <w:rPr>
          <w:rFonts w:ascii="GHEA Grapalat" w:hAnsi="GHEA Grapalat" w:cs="Arial"/>
          <w:i/>
          <w:sz w:val="18"/>
          <w:lang w:val="es-ES"/>
        </w:rPr>
        <w:t xml:space="preserve"> </w:t>
      </w:r>
      <w:r w:rsidRPr="007C2AEA">
        <w:rPr>
          <w:rFonts w:ascii="GHEA Grapalat" w:hAnsi="GHEA Grapalat" w:cs="Sylfaen"/>
          <w:i/>
          <w:sz w:val="18"/>
          <w:lang w:val="es-ES"/>
        </w:rPr>
        <w:t>ներգրավված</w:t>
      </w:r>
      <w:r w:rsidRPr="007C2AEA">
        <w:rPr>
          <w:rFonts w:ascii="GHEA Grapalat" w:hAnsi="GHEA Grapalat" w:cs="Arial"/>
          <w:i/>
          <w:sz w:val="18"/>
          <w:lang w:val="es-ES"/>
        </w:rPr>
        <w:t xml:space="preserve"> </w:t>
      </w:r>
      <w:r w:rsidRPr="007C2AEA">
        <w:rPr>
          <w:rFonts w:ascii="GHEA Grapalat" w:hAnsi="GHEA Grapalat" w:cs="Sylfaen"/>
          <w:i/>
          <w:sz w:val="18"/>
          <w:lang w:val="es-ES"/>
        </w:rPr>
        <w:t>մասնագետների</w:t>
      </w:r>
      <w:r w:rsidRPr="007C2AEA">
        <w:rPr>
          <w:rFonts w:ascii="GHEA Grapalat" w:hAnsi="GHEA Grapalat" w:cs="Arial"/>
          <w:i/>
          <w:sz w:val="18"/>
          <w:lang w:val="es-ES"/>
        </w:rPr>
        <w:t xml:space="preserve"> </w:t>
      </w:r>
      <w:r w:rsidRPr="007C2AEA">
        <w:rPr>
          <w:rFonts w:ascii="GHEA Grapalat" w:hAnsi="GHEA Grapalat" w:cs="Sylfaen"/>
          <w:i/>
          <w:sz w:val="18"/>
          <w:lang w:val="es-ES"/>
        </w:rPr>
        <w:t>հաստատած</w:t>
      </w:r>
      <w:r w:rsidRPr="007C2AEA">
        <w:rPr>
          <w:rFonts w:ascii="GHEA Grapalat" w:hAnsi="GHEA Grapalat" w:cs="Arial"/>
          <w:i/>
          <w:sz w:val="18"/>
          <w:lang w:val="es-ES"/>
        </w:rPr>
        <w:t xml:space="preserve"> </w:t>
      </w:r>
      <w:r w:rsidRPr="007C2AEA">
        <w:rPr>
          <w:rFonts w:ascii="GHEA Grapalat" w:hAnsi="GHEA Grapalat" w:cs="Sylfaen"/>
          <w:i/>
          <w:sz w:val="18"/>
          <w:lang w:val="es-ES"/>
        </w:rPr>
        <w:t>գրավոր</w:t>
      </w:r>
      <w:r w:rsidRPr="007C2AEA">
        <w:rPr>
          <w:rFonts w:ascii="GHEA Grapalat" w:hAnsi="GHEA Grapalat" w:cs="Arial"/>
          <w:i/>
          <w:sz w:val="18"/>
          <w:lang w:val="es-ES"/>
        </w:rPr>
        <w:t xml:space="preserve"> </w:t>
      </w:r>
      <w:r w:rsidRPr="007C2AEA">
        <w:rPr>
          <w:rFonts w:ascii="GHEA Grapalat" w:hAnsi="GHEA Grapalat" w:cs="Sylfaen"/>
          <w:i/>
          <w:sz w:val="18"/>
          <w:lang w:val="es-ES"/>
        </w:rPr>
        <w:t>համաձայնությունները</w:t>
      </w:r>
      <w:r w:rsidRPr="007C2AEA">
        <w:rPr>
          <w:rFonts w:ascii="GHEA Grapalat" w:hAnsi="GHEA Grapalat" w:cs="Arial"/>
          <w:i/>
          <w:sz w:val="18"/>
          <w:lang w:val="es-ES"/>
        </w:rPr>
        <w:t xml:space="preserve">` </w:t>
      </w:r>
      <w:r w:rsidRPr="007C2AEA">
        <w:rPr>
          <w:rFonts w:ascii="GHEA Grapalat" w:hAnsi="GHEA Grapalat" w:cs="Sylfaen"/>
          <w:i/>
          <w:sz w:val="18"/>
          <w:lang w:val="es-ES"/>
        </w:rPr>
        <w:t>իրականացվելիք</w:t>
      </w:r>
      <w:r w:rsidRPr="007C2AEA">
        <w:rPr>
          <w:rFonts w:ascii="GHEA Grapalat" w:hAnsi="GHEA Grapalat" w:cs="Arial"/>
          <w:i/>
          <w:sz w:val="18"/>
          <w:lang w:val="es-ES"/>
        </w:rPr>
        <w:t xml:space="preserve"> </w:t>
      </w:r>
      <w:r w:rsidRPr="007C2AEA">
        <w:rPr>
          <w:rFonts w:ascii="GHEA Grapalat" w:hAnsi="GHEA Grapalat" w:cs="Sylfaen"/>
          <w:i/>
          <w:sz w:val="18"/>
          <w:lang w:val="es-ES"/>
        </w:rPr>
        <w:t>աշխատանքներում</w:t>
      </w:r>
      <w:r w:rsidRPr="007C2AEA">
        <w:rPr>
          <w:rFonts w:ascii="GHEA Grapalat" w:hAnsi="GHEA Grapalat" w:cs="Arial"/>
          <w:i/>
          <w:sz w:val="18"/>
          <w:lang w:val="es-ES"/>
        </w:rPr>
        <w:t xml:space="preserve"> </w:t>
      </w:r>
      <w:r w:rsidRPr="007C2AEA">
        <w:rPr>
          <w:rFonts w:ascii="GHEA Grapalat" w:hAnsi="GHEA Grapalat" w:cs="Sylfaen"/>
          <w:i/>
          <w:sz w:val="18"/>
          <w:lang w:val="es-ES"/>
        </w:rPr>
        <w:t>վերջիններիս</w:t>
      </w:r>
      <w:r w:rsidRPr="007C2AEA">
        <w:rPr>
          <w:rFonts w:ascii="GHEA Grapalat" w:hAnsi="GHEA Grapalat" w:cs="Arial"/>
          <w:i/>
          <w:sz w:val="18"/>
          <w:lang w:val="es-ES"/>
        </w:rPr>
        <w:t xml:space="preserve"> </w:t>
      </w:r>
      <w:r w:rsidRPr="007C2AEA">
        <w:rPr>
          <w:rFonts w:ascii="GHEA Grapalat" w:hAnsi="GHEA Grapalat" w:cs="Sylfaen"/>
          <w:i/>
          <w:sz w:val="18"/>
          <w:lang w:val="es-ES"/>
        </w:rPr>
        <w:t>ներգրավվելու</w:t>
      </w:r>
      <w:r w:rsidRPr="007C2AEA">
        <w:rPr>
          <w:rFonts w:ascii="GHEA Grapalat" w:hAnsi="GHEA Grapalat" w:cs="Arial"/>
          <w:i/>
          <w:sz w:val="18"/>
          <w:lang w:val="es-ES"/>
        </w:rPr>
        <w:t xml:space="preserve"> </w:t>
      </w:r>
      <w:r w:rsidRPr="007C2AEA">
        <w:rPr>
          <w:rFonts w:ascii="GHEA Grapalat" w:hAnsi="GHEA Grapalat" w:cs="Sylfaen"/>
          <w:i/>
          <w:sz w:val="18"/>
          <w:lang w:val="es-ES"/>
        </w:rPr>
        <w:t>մասին</w:t>
      </w:r>
      <w:r w:rsidRPr="007C2AEA">
        <w:rPr>
          <w:rFonts w:ascii="GHEA Grapalat" w:hAnsi="GHEA Grapalat" w:cs="Arial"/>
          <w:i/>
          <w:sz w:val="18"/>
          <w:lang w:val="es-ES"/>
        </w:rPr>
        <w:t xml:space="preserve">, </w:t>
      </w:r>
      <w:r w:rsidRPr="007C2AEA">
        <w:rPr>
          <w:rFonts w:ascii="GHEA Grapalat" w:hAnsi="GHEA Grapalat" w:cs="Sylfaen"/>
          <w:i/>
          <w:sz w:val="18"/>
          <w:lang w:val="es-ES"/>
        </w:rPr>
        <w:t>ինչպես</w:t>
      </w:r>
      <w:r w:rsidRPr="007C2AEA">
        <w:rPr>
          <w:rFonts w:ascii="GHEA Grapalat" w:hAnsi="GHEA Grapalat" w:cs="Arial"/>
          <w:i/>
          <w:sz w:val="18"/>
          <w:lang w:val="es-ES"/>
        </w:rPr>
        <w:t xml:space="preserve"> </w:t>
      </w:r>
      <w:r w:rsidRPr="007C2AEA">
        <w:rPr>
          <w:rFonts w:ascii="GHEA Grapalat" w:hAnsi="GHEA Grapalat" w:cs="Sylfaen"/>
          <w:i/>
          <w:sz w:val="18"/>
          <w:lang w:val="es-ES"/>
        </w:rPr>
        <w:t>նաև</w:t>
      </w:r>
      <w:r w:rsidRPr="007C2AEA">
        <w:rPr>
          <w:rFonts w:ascii="GHEA Grapalat" w:hAnsi="GHEA Grapalat" w:cs="Arial"/>
          <w:i/>
          <w:sz w:val="18"/>
          <w:lang w:val="es-ES"/>
        </w:rPr>
        <w:t xml:space="preserve"> </w:t>
      </w:r>
      <w:r w:rsidRPr="007C2AEA">
        <w:rPr>
          <w:rFonts w:ascii="GHEA Grapalat" w:hAnsi="GHEA Grapalat" w:cs="Sylfaen"/>
          <w:i/>
          <w:sz w:val="18"/>
          <w:lang w:val="es-ES"/>
        </w:rPr>
        <w:t>մասնագետների</w:t>
      </w:r>
      <w:r w:rsidRPr="007C2AEA">
        <w:rPr>
          <w:rFonts w:ascii="GHEA Grapalat" w:hAnsi="GHEA Grapalat" w:cs="Arial"/>
          <w:i/>
          <w:sz w:val="18"/>
          <w:lang w:val="es-ES"/>
        </w:rPr>
        <w:t xml:space="preserve"> </w:t>
      </w:r>
      <w:r w:rsidRPr="007C2AEA">
        <w:rPr>
          <w:rFonts w:ascii="GHEA Grapalat" w:hAnsi="GHEA Grapalat" w:cs="Sylfaen"/>
          <w:i/>
          <w:sz w:val="18"/>
          <w:lang w:val="es-ES"/>
        </w:rPr>
        <w:t>անձնագրերի</w:t>
      </w:r>
      <w:r w:rsidRPr="007C2AEA">
        <w:rPr>
          <w:rFonts w:ascii="GHEA Grapalat" w:hAnsi="GHEA Grapalat" w:cs="Arial"/>
          <w:i/>
          <w:sz w:val="18"/>
          <w:lang w:val="es-ES"/>
        </w:rPr>
        <w:t xml:space="preserve"> </w:t>
      </w:r>
      <w:r w:rsidRPr="007C2AEA">
        <w:rPr>
          <w:rFonts w:ascii="GHEA Grapalat" w:hAnsi="GHEA Grapalat" w:cs="Sylfaen"/>
          <w:i/>
          <w:sz w:val="18"/>
          <w:lang w:val="es-ES"/>
        </w:rPr>
        <w:t>և</w:t>
      </w:r>
      <w:r w:rsidRPr="007C2AEA">
        <w:rPr>
          <w:rFonts w:ascii="GHEA Grapalat" w:hAnsi="GHEA Grapalat" w:cs="Arial"/>
          <w:i/>
          <w:sz w:val="18"/>
          <w:lang w:val="es-ES"/>
        </w:rPr>
        <w:t xml:space="preserve"> </w:t>
      </w:r>
      <w:r w:rsidRPr="007C2AEA">
        <w:rPr>
          <w:rFonts w:ascii="GHEA Grapalat" w:hAnsi="GHEA Grapalat" w:cs="Sylfaen"/>
          <w:i/>
          <w:sz w:val="18"/>
          <w:lang w:val="es-ES"/>
        </w:rPr>
        <w:t>որակավորումը</w:t>
      </w:r>
      <w:r w:rsidRPr="007C2AEA">
        <w:rPr>
          <w:rFonts w:ascii="GHEA Grapalat" w:hAnsi="GHEA Grapalat" w:cs="Arial"/>
          <w:i/>
          <w:sz w:val="18"/>
          <w:lang w:val="es-ES"/>
        </w:rPr>
        <w:t xml:space="preserve"> </w:t>
      </w:r>
      <w:r w:rsidRPr="007C2AEA">
        <w:rPr>
          <w:rFonts w:ascii="GHEA Grapalat" w:hAnsi="GHEA Grapalat" w:cs="Sylfaen"/>
          <w:i/>
          <w:sz w:val="18"/>
          <w:lang w:val="es-ES"/>
        </w:rPr>
        <w:t>հավաստող</w:t>
      </w:r>
      <w:r w:rsidRPr="007C2AEA">
        <w:rPr>
          <w:rFonts w:ascii="GHEA Grapalat" w:hAnsi="GHEA Grapalat" w:cs="Arial"/>
          <w:i/>
          <w:sz w:val="18"/>
          <w:lang w:val="es-ES"/>
        </w:rPr>
        <w:t xml:space="preserve"> </w:t>
      </w:r>
      <w:r w:rsidRPr="007C2AEA">
        <w:rPr>
          <w:rFonts w:ascii="GHEA Grapalat" w:hAnsi="GHEA Grapalat" w:cs="Sylfaen"/>
          <w:i/>
          <w:sz w:val="18"/>
          <w:lang w:val="es-ES"/>
        </w:rPr>
        <w:t>փաստաթղթերի</w:t>
      </w:r>
      <w:r w:rsidRPr="007C2AEA">
        <w:rPr>
          <w:rFonts w:ascii="GHEA Grapalat" w:hAnsi="GHEA Grapalat" w:cs="Arial"/>
          <w:i/>
          <w:sz w:val="18"/>
          <w:lang w:val="es-ES"/>
        </w:rPr>
        <w:t xml:space="preserve"> (</w:t>
      </w:r>
      <w:r w:rsidRPr="007C2AEA">
        <w:rPr>
          <w:rFonts w:ascii="GHEA Grapalat" w:hAnsi="GHEA Grapalat" w:cs="Sylfaen"/>
          <w:i/>
          <w:sz w:val="18"/>
          <w:lang w:val="es-ES"/>
        </w:rPr>
        <w:t>դիպլոմ</w:t>
      </w:r>
      <w:r w:rsidRPr="007C2AEA">
        <w:rPr>
          <w:rFonts w:ascii="GHEA Grapalat" w:hAnsi="GHEA Grapalat" w:cs="Arial"/>
          <w:i/>
          <w:sz w:val="18"/>
          <w:lang w:val="es-ES"/>
        </w:rPr>
        <w:t xml:space="preserve">, </w:t>
      </w:r>
      <w:r w:rsidRPr="007C2AEA">
        <w:rPr>
          <w:rFonts w:ascii="GHEA Grapalat" w:hAnsi="GHEA Grapalat" w:cs="Sylfaen"/>
          <w:i/>
          <w:sz w:val="18"/>
          <w:lang w:val="es-ES"/>
        </w:rPr>
        <w:t>վկայագիր</w:t>
      </w:r>
      <w:r w:rsidRPr="007C2AEA">
        <w:rPr>
          <w:rFonts w:ascii="GHEA Grapalat" w:hAnsi="GHEA Grapalat" w:cs="Arial"/>
          <w:i/>
          <w:sz w:val="18"/>
          <w:lang w:val="es-ES"/>
        </w:rPr>
        <w:t xml:space="preserve">, </w:t>
      </w:r>
      <w:r w:rsidRPr="007C2AEA">
        <w:rPr>
          <w:rFonts w:ascii="GHEA Grapalat" w:hAnsi="GHEA Grapalat" w:cs="Sylfaen"/>
          <w:i/>
          <w:sz w:val="18"/>
          <w:lang w:val="es-ES"/>
        </w:rPr>
        <w:t>հավաստագիր</w:t>
      </w:r>
      <w:r w:rsidRPr="007C2AEA">
        <w:rPr>
          <w:rFonts w:ascii="GHEA Grapalat" w:hAnsi="GHEA Grapalat" w:cs="Arial"/>
          <w:i/>
          <w:sz w:val="18"/>
          <w:lang w:val="es-ES"/>
        </w:rPr>
        <w:t xml:space="preserve"> </w:t>
      </w:r>
      <w:r w:rsidRPr="007C2AEA">
        <w:rPr>
          <w:rFonts w:ascii="GHEA Grapalat" w:hAnsi="GHEA Grapalat" w:cs="Sylfaen"/>
          <w:i/>
          <w:sz w:val="18"/>
          <w:lang w:val="es-ES"/>
        </w:rPr>
        <w:t>և</w:t>
      </w:r>
      <w:r w:rsidRPr="007C2AEA">
        <w:rPr>
          <w:rFonts w:ascii="GHEA Grapalat" w:hAnsi="GHEA Grapalat" w:cs="Arial"/>
          <w:i/>
          <w:sz w:val="18"/>
          <w:lang w:val="es-ES"/>
        </w:rPr>
        <w:t xml:space="preserve"> </w:t>
      </w:r>
      <w:r w:rsidRPr="007C2AEA">
        <w:rPr>
          <w:rFonts w:ascii="GHEA Grapalat" w:hAnsi="GHEA Grapalat" w:cs="Sylfaen"/>
          <w:i/>
          <w:sz w:val="18"/>
          <w:lang w:val="es-ES"/>
        </w:rPr>
        <w:t>այլն</w:t>
      </w:r>
      <w:r w:rsidRPr="007C2AEA">
        <w:rPr>
          <w:rFonts w:ascii="GHEA Grapalat" w:hAnsi="GHEA Grapalat" w:cs="Arial"/>
          <w:i/>
          <w:sz w:val="18"/>
          <w:lang w:val="es-ES"/>
        </w:rPr>
        <w:t xml:space="preserve">) </w:t>
      </w:r>
      <w:r w:rsidRPr="007C2AEA">
        <w:rPr>
          <w:rFonts w:ascii="GHEA Grapalat" w:hAnsi="GHEA Grapalat" w:cs="Sylfaen"/>
          <w:i/>
          <w:sz w:val="18"/>
          <w:lang w:val="es-ES"/>
        </w:rPr>
        <w:t>պատճենները</w:t>
      </w:r>
      <w:r w:rsidRPr="007C2AEA">
        <w:rPr>
          <w:rFonts w:ascii="GHEA Grapalat" w:hAnsi="GHEA Grapalat" w:cs="Tahoma"/>
          <w:i/>
          <w:sz w:val="18"/>
          <w:lang w:val="es-ES"/>
        </w:rPr>
        <w:t>։</w:t>
      </w:r>
      <w:r w:rsidRPr="007C2AEA">
        <w:rPr>
          <w:rFonts w:ascii="GHEA Grapalat" w:hAnsi="GHEA Grapalat"/>
          <w:i/>
          <w:sz w:val="18"/>
          <w:lang w:val="es-ES"/>
        </w:rPr>
        <w:t>)</w:t>
      </w:r>
    </w:p>
    <w:p w:rsidR="00C1569A" w:rsidRPr="007C2AEA" w:rsidRDefault="00C1569A" w:rsidP="00C1569A">
      <w:pPr>
        <w:ind w:left="-66"/>
        <w:jc w:val="right"/>
        <w:rPr>
          <w:rFonts w:ascii="GHEA Grapalat" w:hAnsi="GHEA Grapalat"/>
          <w:sz w:val="20"/>
          <w:lang w:val="es-ES"/>
        </w:rPr>
      </w:pPr>
    </w:p>
    <w:p w:rsidR="00C1569A" w:rsidRPr="007C2AEA" w:rsidRDefault="00C1569A" w:rsidP="00C1569A">
      <w:pPr>
        <w:ind w:left="-66"/>
        <w:jc w:val="right"/>
        <w:rPr>
          <w:rFonts w:ascii="GHEA Grapalat" w:hAnsi="GHEA Grapalat"/>
          <w:sz w:val="20"/>
          <w:lang w:val="es-ES"/>
        </w:rPr>
      </w:pPr>
    </w:p>
    <w:p w:rsidR="00C1569A" w:rsidRPr="007C2AEA" w:rsidRDefault="00C1569A" w:rsidP="00C1569A">
      <w:pPr>
        <w:rPr>
          <w:rFonts w:ascii="GHEA Grapalat" w:hAnsi="GHEA Grapalat"/>
          <w:sz w:val="20"/>
          <w:lang w:val="es-ES"/>
        </w:rPr>
      </w:pPr>
    </w:p>
    <w:p w:rsidR="00C1569A" w:rsidRPr="007C2AEA" w:rsidRDefault="00C1569A" w:rsidP="00C1569A">
      <w:pPr>
        <w:ind w:left="720" w:firstLine="720"/>
        <w:jc w:val="both"/>
        <w:rPr>
          <w:rFonts w:ascii="GHEA Grapalat" w:hAnsi="GHEA Grapalat"/>
          <w:sz w:val="20"/>
          <w:lang w:val="hy-AM"/>
        </w:rPr>
      </w:pPr>
      <w:r w:rsidRPr="007C2AEA">
        <w:rPr>
          <w:rFonts w:ascii="GHEA Grapalat" w:hAnsi="GHEA Grapalat"/>
          <w:sz w:val="20"/>
          <w:lang w:val="hy-AM"/>
        </w:rPr>
        <w:t xml:space="preserve">__________________________________________ </w:t>
      </w:r>
      <w:r w:rsidRPr="007C2AEA">
        <w:rPr>
          <w:rFonts w:ascii="GHEA Grapalat" w:hAnsi="GHEA Grapalat"/>
          <w:sz w:val="20"/>
          <w:lang w:val="hy-AM"/>
        </w:rPr>
        <w:tab/>
        <w:t xml:space="preserve">                _____________ </w:t>
      </w:r>
    </w:p>
    <w:p w:rsidR="00C1569A" w:rsidRPr="007C2AEA" w:rsidRDefault="00C1569A" w:rsidP="00C1569A">
      <w:pPr>
        <w:jc w:val="both"/>
        <w:rPr>
          <w:rFonts w:ascii="GHEA Grapalat" w:hAnsi="GHEA Grapalat" w:cs="Arial"/>
          <w:sz w:val="20"/>
          <w:vertAlign w:val="superscript"/>
          <w:lang w:val="hy-AM"/>
        </w:rPr>
      </w:pPr>
      <w:r w:rsidRPr="007C2AEA">
        <w:rPr>
          <w:rFonts w:ascii="GHEA Grapalat" w:hAnsi="GHEA Grapalat"/>
          <w:sz w:val="20"/>
          <w:lang w:val="hy-AM"/>
        </w:rPr>
        <w:t xml:space="preserve">                            </w:t>
      </w:r>
      <w:r w:rsidRPr="007C2AEA">
        <w:rPr>
          <w:rFonts w:ascii="GHEA Grapalat" w:hAnsi="GHEA Grapalat" w:cs="Sylfaen"/>
          <w:sz w:val="20"/>
          <w:vertAlign w:val="superscript"/>
          <w:lang w:val="hy-AM"/>
        </w:rPr>
        <w:t>Մասնակցի</w:t>
      </w:r>
      <w:r w:rsidRPr="007C2AEA">
        <w:rPr>
          <w:rFonts w:ascii="GHEA Grapalat" w:hAnsi="GHEA Grapalat" w:cs="Arial"/>
          <w:sz w:val="20"/>
          <w:vertAlign w:val="superscript"/>
          <w:lang w:val="hy-AM"/>
        </w:rPr>
        <w:t xml:space="preserve"> </w:t>
      </w:r>
      <w:r w:rsidRPr="007C2AEA">
        <w:rPr>
          <w:rFonts w:ascii="GHEA Grapalat" w:hAnsi="GHEA Grapalat" w:cs="Sylfaen"/>
          <w:sz w:val="20"/>
          <w:vertAlign w:val="superscript"/>
          <w:lang w:val="hy-AM"/>
        </w:rPr>
        <w:t>անվանումը</w:t>
      </w:r>
      <w:r w:rsidRPr="007C2AEA">
        <w:rPr>
          <w:rFonts w:ascii="GHEA Grapalat" w:hAnsi="GHEA Grapalat" w:cs="Arial"/>
          <w:sz w:val="20"/>
          <w:vertAlign w:val="superscript"/>
          <w:lang w:val="hy-AM"/>
        </w:rPr>
        <w:t xml:space="preserve"> (</w:t>
      </w:r>
      <w:r w:rsidRPr="007C2AEA">
        <w:rPr>
          <w:rFonts w:ascii="GHEA Grapalat" w:hAnsi="GHEA Grapalat" w:cs="Sylfaen"/>
          <w:sz w:val="20"/>
          <w:vertAlign w:val="superscript"/>
          <w:lang w:val="hy-AM"/>
        </w:rPr>
        <w:t>անունը</w:t>
      </w:r>
      <w:r w:rsidRPr="007C2AEA">
        <w:rPr>
          <w:rFonts w:ascii="GHEA Grapalat" w:hAnsi="GHEA Grapalat"/>
          <w:sz w:val="20"/>
          <w:vertAlign w:val="superscript"/>
          <w:lang w:val="es-ES"/>
        </w:rPr>
        <w:t>)</w:t>
      </w:r>
      <w:r w:rsidRPr="007C2AEA">
        <w:rPr>
          <w:rFonts w:ascii="GHEA Grapalat" w:hAnsi="GHEA Grapalat"/>
          <w:sz w:val="20"/>
          <w:vertAlign w:val="superscript"/>
          <w:lang w:val="hy-AM"/>
        </w:rPr>
        <w:t xml:space="preserve"> (</w:t>
      </w:r>
      <w:r w:rsidRPr="007C2AEA">
        <w:rPr>
          <w:rFonts w:ascii="GHEA Grapalat" w:hAnsi="GHEA Grapalat" w:cs="Sylfaen"/>
          <w:sz w:val="20"/>
          <w:vertAlign w:val="superscript"/>
          <w:lang w:val="hy-AM"/>
        </w:rPr>
        <w:t>ղեկավարի</w:t>
      </w:r>
      <w:r w:rsidRPr="007C2AEA">
        <w:rPr>
          <w:rFonts w:ascii="GHEA Grapalat" w:hAnsi="GHEA Grapalat" w:cs="Arial"/>
          <w:sz w:val="20"/>
          <w:vertAlign w:val="superscript"/>
          <w:lang w:val="hy-AM"/>
        </w:rPr>
        <w:t xml:space="preserve"> </w:t>
      </w:r>
      <w:r w:rsidRPr="007C2AEA">
        <w:rPr>
          <w:rFonts w:ascii="GHEA Grapalat" w:hAnsi="GHEA Grapalat" w:cs="Sylfaen"/>
          <w:sz w:val="20"/>
          <w:vertAlign w:val="superscript"/>
          <w:lang w:val="hy-AM"/>
        </w:rPr>
        <w:t>պաշտոնը</w:t>
      </w:r>
      <w:r w:rsidRPr="007C2AEA">
        <w:rPr>
          <w:rFonts w:ascii="GHEA Grapalat" w:hAnsi="GHEA Grapalat" w:cs="Arial"/>
          <w:sz w:val="20"/>
          <w:vertAlign w:val="superscript"/>
          <w:lang w:val="hy-AM"/>
        </w:rPr>
        <w:t xml:space="preserve">, </w:t>
      </w:r>
      <w:r w:rsidRPr="007C2AEA">
        <w:rPr>
          <w:rFonts w:ascii="GHEA Grapalat" w:hAnsi="GHEA Grapalat" w:cs="Sylfaen"/>
          <w:sz w:val="20"/>
          <w:vertAlign w:val="superscript"/>
          <w:lang w:val="hy-AM"/>
        </w:rPr>
        <w:t>Անուն</w:t>
      </w:r>
      <w:r w:rsidRPr="007C2AEA">
        <w:rPr>
          <w:rFonts w:ascii="GHEA Grapalat" w:hAnsi="GHEA Grapalat" w:cs="Arial"/>
          <w:sz w:val="20"/>
          <w:vertAlign w:val="superscript"/>
          <w:lang w:val="hy-AM"/>
        </w:rPr>
        <w:t xml:space="preserve"> </w:t>
      </w:r>
      <w:r w:rsidRPr="007C2AEA">
        <w:rPr>
          <w:rFonts w:ascii="GHEA Grapalat" w:hAnsi="GHEA Grapalat" w:cs="Sylfaen"/>
          <w:sz w:val="20"/>
          <w:vertAlign w:val="superscript"/>
          <w:lang w:val="hy-AM"/>
        </w:rPr>
        <w:t>Ազգանունը</w:t>
      </w:r>
      <w:r w:rsidRPr="007C2AEA">
        <w:rPr>
          <w:rFonts w:ascii="GHEA Grapalat" w:hAnsi="GHEA Grapalat" w:cs="Arial"/>
          <w:sz w:val="20"/>
          <w:vertAlign w:val="superscript"/>
          <w:lang w:val="hy-AM"/>
        </w:rPr>
        <w:t>)                                             (</w:t>
      </w:r>
      <w:r w:rsidRPr="007C2AEA">
        <w:rPr>
          <w:rFonts w:ascii="GHEA Grapalat" w:hAnsi="GHEA Grapalat" w:cs="Sylfaen"/>
          <w:sz w:val="20"/>
          <w:vertAlign w:val="superscript"/>
          <w:lang w:val="hy-AM"/>
        </w:rPr>
        <w:t>ստորագրությունը</w:t>
      </w:r>
      <w:r w:rsidRPr="007C2AEA">
        <w:rPr>
          <w:rFonts w:ascii="GHEA Grapalat" w:hAnsi="GHEA Grapalat" w:cs="Arial"/>
          <w:sz w:val="20"/>
          <w:vertAlign w:val="superscript"/>
          <w:lang w:val="hy-AM"/>
        </w:rPr>
        <w:t>)</w:t>
      </w:r>
      <w:r w:rsidRPr="007C2AEA">
        <w:rPr>
          <w:rFonts w:ascii="GHEA Grapalat" w:hAnsi="GHEA Grapalat" w:cs="Arial"/>
          <w:sz w:val="20"/>
          <w:vertAlign w:val="superscript"/>
          <w:lang w:val="hy-AM"/>
        </w:rPr>
        <w:tab/>
      </w:r>
    </w:p>
    <w:p w:rsidR="00C1569A" w:rsidRPr="007C2AEA" w:rsidRDefault="00C1569A" w:rsidP="00C1569A">
      <w:pPr>
        <w:jc w:val="right"/>
        <w:rPr>
          <w:rFonts w:ascii="GHEA Grapalat" w:hAnsi="GHEA Grapalat"/>
          <w:sz w:val="20"/>
          <w:lang w:val="hy-AM"/>
        </w:rPr>
      </w:pPr>
      <w:r w:rsidRPr="007C2AEA">
        <w:rPr>
          <w:rFonts w:ascii="GHEA Grapalat" w:hAnsi="GHEA Grapalat"/>
          <w:sz w:val="20"/>
          <w:lang w:val="hy-AM"/>
        </w:rPr>
        <w:t xml:space="preserve">    </w:t>
      </w:r>
    </w:p>
    <w:p w:rsidR="00C1569A" w:rsidRPr="007C2AEA" w:rsidRDefault="00C1569A" w:rsidP="00C1569A">
      <w:pPr>
        <w:jc w:val="right"/>
        <w:rPr>
          <w:rFonts w:ascii="GHEA Grapalat" w:hAnsi="GHEA Grapalat" w:cs="Arial"/>
          <w:sz w:val="20"/>
          <w:lang w:val="hy-AM"/>
        </w:rPr>
      </w:pPr>
      <w:r w:rsidRPr="007C2AEA">
        <w:rPr>
          <w:rFonts w:ascii="GHEA Grapalat" w:hAnsi="GHEA Grapalat" w:cs="Sylfaen"/>
          <w:sz w:val="20"/>
          <w:lang w:val="hy-AM"/>
        </w:rPr>
        <w:t>Կ</w:t>
      </w:r>
      <w:r w:rsidRPr="007C2AEA">
        <w:rPr>
          <w:rFonts w:ascii="GHEA Grapalat" w:hAnsi="GHEA Grapalat" w:cs="Arial"/>
          <w:sz w:val="20"/>
          <w:lang w:val="hy-AM"/>
        </w:rPr>
        <w:t xml:space="preserve">. </w:t>
      </w:r>
      <w:r w:rsidRPr="007C2AEA">
        <w:rPr>
          <w:rFonts w:ascii="GHEA Grapalat" w:hAnsi="GHEA Grapalat" w:cs="Sylfaen"/>
          <w:sz w:val="20"/>
          <w:lang w:val="hy-AM"/>
        </w:rPr>
        <w:t>Տ</w:t>
      </w:r>
      <w:r w:rsidRPr="007C2AEA">
        <w:rPr>
          <w:rFonts w:ascii="GHEA Grapalat" w:hAnsi="GHEA Grapalat" w:cs="Arial"/>
          <w:sz w:val="20"/>
          <w:lang w:val="hy-AM"/>
        </w:rPr>
        <w:t>.</w:t>
      </w:r>
      <w:r w:rsidRPr="007C2AEA">
        <w:rPr>
          <w:rFonts w:ascii="GHEA Grapalat" w:hAnsi="GHEA Grapalat" w:cs="Arial"/>
          <w:sz w:val="20"/>
          <w:lang w:val="hy-AM"/>
        </w:rPr>
        <w:tab/>
      </w:r>
      <w:r w:rsidRPr="007C2AEA">
        <w:rPr>
          <w:rFonts w:ascii="GHEA Grapalat" w:hAnsi="GHEA Grapalat" w:cs="Arial"/>
          <w:sz w:val="20"/>
          <w:lang w:val="hy-AM"/>
        </w:rPr>
        <w:tab/>
        <w:t xml:space="preserve"> </w:t>
      </w:r>
    </w:p>
    <w:p w:rsidR="00C1569A" w:rsidRPr="007C2AEA" w:rsidRDefault="00C1569A" w:rsidP="00C1569A">
      <w:pPr>
        <w:jc w:val="right"/>
        <w:rPr>
          <w:rFonts w:ascii="GHEA Grapalat" w:hAnsi="GHEA Grapalat"/>
          <w:sz w:val="20"/>
          <w:lang w:val="hy-AM"/>
        </w:rPr>
      </w:pPr>
    </w:p>
    <w:p w:rsidR="009C370D" w:rsidRPr="00E81BDB" w:rsidRDefault="00C1569A" w:rsidP="009C370D">
      <w:pPr>
        <w:pStyle w:val="BodyTextIndent3"/>
        <w:spacing w:line="240" w:lineRule="auto"/>
        <w:jc w:val="right"/>
        <w:rPr>
          <w:rFonts w:ascii="GHEA Grapalat" w:hAnsi="GHEA Grapalat" w:cs="Arial"/>
          <w:b/>
          <w:lang w:val="hy-AM"/>
        </w:rPr>
      </w:pPr>
      <w:r w:rsidRPr="007C2AEA">
        <w:rPr>
          <w:rFonts w:ascii="GHEA Grapalat" w:hAnsi="GHEA Grapalat"/>
          <w:i/>
          <w:lang w:val="hy-AM"/>
        </w:rPr>
        <w:br w:type="page"/>
      </w:r>
      <w:r w:rsidR="009C370D" w:rsidRPr="00712340">
        <w:rPr>
          <w:rFonts w:ascii="GHEA Grapalat" w:hAnsi="GHEA Grapalat" w:cs="Sylfaen"/>
          <w:b/>
          <w:lang w:val="hy-AM"/>
        </w:rPr>
        <w:lastRenderedPageBreak/>
        <w:t>Հավելված</w:t>
      </w:r>
      <w:r w:rsidR="009C370D" w:rsidRPr="00712340">
        <w:rPr>
          <w:rFonts w:ascii="GHEA Grapalat" w:hAnsi="GHEA Grapalat" w:cs="Arial"/>
          <w:b/>
          <w:lang w:val="hy-AM"/>
        </w:rPr>
        <w:t xml:space="preserve"> </w:t>
      </w:r>
      <w:r w:rsidR="009C370D" w:rsidRPr="00E81BDB">
        <w:rPr>
          <w:rFonts w:ascii="GHEA Grapalat" w:hAnsi="GHEA Grapalat" w:cs="Arial"/>
          <w:b/>
          <w:lang w:val="hy-AM"/>
        </w:rPr>
        <w:t>4</w:t>
      </w:r>
    </w:p>
    <w:p w:rsidR="009C370D" w:rsidRPr="00712340" w:rsidRDefault="009C370D" w:rsidP="009C370D">
      <w:pPr>
        <w:pStyle w:val="BodyTextIndent3"/>
        <w:spacing w:line="240" w:lineRule="auto"/>
        <w:jc w:val="right"/>
        <w:rPr>
          <w:rFonts w:ascii="GHEA Grapalat" w:hAnsi="GHEA Grapalat" w:cs="Arial"/>
          <w:b/>
          <w:lang w:val="hy-AM"/>
        </w:rPr>
      </w:pPr>
      <w:r w:rsidRPr="00712340">
        <w:rPr>
          <w:rFonts w:ascii="GHEA Grapalat" w:hAnsi="GHEA Grapalat"/>
          <w:sz w:val="24"/>
          <w:szCs w:val="24"/>
          <w:lang w:val="hy-AM"/>
        </w:rPr>
        <w:t>«</w:t>
      </w:r>
      <w:r w:rsidR="00C8637E" w:rsidRPr="008200D5">
        <w:rPr>
          <w:rFonts w:ascii="GHEA Grapalat" w:hAnsi="GHEA Grapalat"/>
          <w:b/>
          <w:i/>
          <w:lang w:val="af-ZA"/>
        </w:rPr>
        <w:t xml:space="preserve">ՀՀ </w:t>
      </w:r>
      <w:r w:rsidR="00C8637E">
        <w:rPr>
          <w:rFonts w:ascii="GHEA Grapalat" w:hAnsi="GHEA Grapalat"/>
          <w:b/>
          <w:i/>
          <w:lang w:val="af-ZA"/>
        </w:rPr>
        <w:t>ԱՄԱ</w:t>
      </w:r>
      <w:r w:rsidR="00C8637E" w:rsidRPr="008200D5">
        <w:rPr>
          <w:rFonts w:ascii="GHEA Grapalat" w:hAnsi="GHEA Grapalat"/>
          <w:b/>
          <w:i/>
          <w:lang w:val="af-ZA"/>
        </w:rPr>
        <w:t>Հ-ԳՀԾՁԲ-20/0</w:t>
      </w:r>
      <w:r w:rsidR="00C8637E">
        <w:rPr>
          <w:rFonts w:ascii="GHEA Grapalat" w:hAnsi="GHEA Grapalat"/>
          <w:b/>
          <w:i/>
          <w:lang w:val="af-ZA"/>
        </w:rPr>
        <w:t xml:space="preserve">1 </w:t>
      </w:r>
      <w:r w:rsidR="00C8637E" w:rsidRPr="008200D5">
        <w:rPr>
          <w:rFonts w:ascii="GHEA Grapalat" w:hAnsi="GHEA Grapalat"/>
          <w:b/>
          <w:i/>
          <w:u w:val="single"/>
          <w:lang w:val="af-ZA"/>
        </w:rPr>
        <w:t xml:space="preserve">       </w:t>
      </w:r>
      <w:r w:rsidR="00C8637E">
        <w:rPr>
          <w:rFonts w:ascii="GHEA Grapalat" w:hAnsi="GHEA Grapalat"/>
          <w:lang w:val="es-ES"/>
        </w:rPr>
        <w:t xml:space="preserve"> </w:t>
      </w:r>
      <w:r w:rsidRPr="00712340">
        <w:rPr>
          <w:rFonts w:ascii="GHEA Grapalat" w:hAnsi="GHEA Grapalat"/>
          <w:sz w:val="24"/>
          <w:szCs w:val="24"/>
          <w:lang w:val="hy-AM"/>
        </w:rPr>
        <w:t>»</w:t>
      </w:r>
      <w:r w:rsidRPr="00712340">
        <w:rPr>
          <w:rFonts w:ascii="GHEA Grapalat" w:hAnsi="GHEA Grapalat" w:cs="Sylfaen"/>
          <w:b/>
          <w:lang w:val="es-ES"/>
        </w:rPr>
        <w:t>*</w:t>
      </w:r>
      <w:r w:rsidRPr="00712340">
        <w:rPr>
          <w:rFonts w:ascii="GHEA Grapalat" w:hAnsi="GHEA Grapalat"/>
          <w:b/>
          <w:lang w:val="hy-AM"/>
        </w:rPr>
        <w:t xml:space="preserve">  </w:t>
      </w:r>
      <w:r w:rsidRPr="00712340">
        <w:rPr>
          <w:rFonts w:ascii="GHEA Grapalat" w:hAnsi="GHEA Grapalat" w:cs="Sylfaen"/>
          <w:b/>
          <w:lang w:val="hy-AM"/>
        </w:rPr>
        <w:t>ծածկագրով</w:t>
      </w:r>
    </w:p>
    <w:p w:rsidR="009C370D" w:rsidRPr="00712340" w:rsidRDefault="00C00BB2" w:rsidP="009C370D">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9C370D" w:rsidRPr="00712340">
        <w:rPr>
          <w:rFonts w:ascii="GHEA Grapalat" w:hAnsi="GHEA Grapalat" w:cs="Arial"/>
          <w:b/>
          <w:lang w:val="hy-AM"/>
        </w:rPr>
        <w:t xml:space="preserve"> </w:t>
      </w:r>
      <w:r w:rsidR="009C370D" w:rsidRPr="00712340">
        <w:rPr>
          <w:rFonts w:ascii="GHEA Grapalat" w:hAnsi="GHEA Grapalat" w:cs="Sylfaen"/>
          <w:b/>
          <w:lang w:val="hy-AM"/>
        </w:rPr>
        <w:t>հրավերի</w:t>
      </w:r>
    </w:p>
    <w:p w:rsidR="009C370D" w:rsidRPr="00712340" w:rsidRDefault="009C370D" w:rsidP="009C370D">
      <w:pPr>
        <w:pStyle w:val="BodyTextIndent3"/>
        <w:spacing w:line="240" w:lineRule="auto"/>
        <w:jc w:val="right"/>
        <w:rPr>
          <w:rFonts w:ascii="GHEA Grapalat" w:hAnsi="GHEA Grapalat"/>
          <w:szCs w:val="24"/>
          <w:lang w:val="hy-AM"/>
        </w:rPr>
      </w:pPr>
    </w:p>
    <w:p w:rsidR="00091EBC" w:rsidRPr="00E81BDB"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E81BDB">
        <w:rPr>
          <w:rStyle w:val="Strong"/>
          <w:rFonts w:ascii="GHEA Grapalat" w:hAnsi="GHEA Grapalat"/>
          <w:color w:val="000000"/>
          <w:sz w:val="20"/>
          <w:szCs w:val="20"/>
          <w:lang w:val="hy-AM"/>
        </w:rPr>
        <w:t>ԵՐԱՇԽԻՔ N __________</w:t>
      </w:r>
    </w:p>
    <w:p w:rsidR="007A5E2D" w:rsidRPr="00E81BDB"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E81BDB">
        <w:rPr>
          <w:rStyle w:val="Strong"/>
          <w:rFonts w:ascii="GHEA Grapalat" w:hAnsi="GHEA Grapalat"/>
          <w:color w:val="000000"/>
          <w:sz w:val="20"/>
          <w:szCs w:val="20"/>
          <w:lang w:val="hy-AM"/>
        </w:rPr>
        <w:t>(որակավորման ապահովում)</w:t>
      </w:r>
    </w:p>
    <w:p w:rsidR="00091EBC" w:rsidRPr="00E81BDB" w:rsidRDefault="00091EBC" w:rsidP="00091EBC">
      <w:pPr>
        <w:pStyle w:val="NormalWeb"/>
        <w:shd w:val="clear" w:color="auto" w:fill="FFFFFF"/>
        <w:spacing w:before="0" w:beforeAutospacing="0" w:after="0" w:afterAutospacing="0"/>
        <w:ind w:firstLine="375"/>
        <w:rPr>
          <w:rStyle w:val="Strong"/>
          <w:lang w:val="hy-AM"/>
        </w:rPr>
      </w:pPr>
    </w:p>
    <w:p w:rsidR="00091EBC" w:rsidRPr="00E81BD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E81BDB">
        <w:rPr>
          <w:rStyle w:val="Strong"/>
          <w:rFonts w:ascii="GHEA Grapalat" w:hAnsi="GHEA Grapalat"/>
          <w:b w:val="0"/>
          <w:bCs w:val="0"/>
          <w:sz w:val="20"/>
          <w:szCs w:val="20"/>
          <w:lang w:val="hy-AM"/>
        </w:rPr>
        <w:tab/>
        <w:t xml:space="preserve">1.Սույն երաշխիքը (այսուհետ՝ երաշխիք) հանդիսանում է </w:t>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p>
    <w:p w:rsidR="00091EBC" w:rsidRPr="00E81BDB" w:rsidRDefault="00091EBC" w:rsidP="00091EBC">
      <w:pPr>
        <w:pStyle w:val="NormalWeb"/>
        <w:shd w:val="clear" w:color="auto" w:fill="FFFFFF"/>
        <w:spacing w:before="0" w:beforeAutospacing="0" w:after="0" w:afterAutospacing="0"/>
        <w:ind w:left="5664" w:firstLine="708"/>
        <w:rPr>
          <w:rStyle w:val="Strong"/>
          <w:lang w:val="hy-AM"/>
        </w:rPr>
      </w:pPr>
      <w:r w:rsidRPr="00E81BDB">
        <w:rPr>
          <w:rFonts w:ascii="GHEA Grapalat" w:hAnsi="GHEA Grapalat" w:cs="Sylfaen"/>
          <w:vertAlign w:val="superscript"/>
          <w:lang w:val="hy-AM"/>
        </w:rPr>
        <w:t xml:space="preserve">          պատվիրատուի անվանումը</w:t>
      </w:r>
    </w:p>
    <w:p w:rsidR="00091EBC" w:rsidRPr="00712340"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E81BDB">
        <w:rPr>
          <w:rStyle w:val="Strong"/>
          <w:rFonts w:ascii="GHEA Grapalat" w:hAnsi="GHEA Grapalat"/>
          <w:b w:val="0"/>
          <w:bCs w:val="0"/>
          <w:sz w:val="20"/>
          <w:szCs w:val="20"/>
          <w:lang w:val="hy-AM"/>
        </w:rPr>
        <w:t xml:space="preserve">(այսուհետ՝ բենեֆիցիար) կողմից </w:t>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lang w:val="hy-AM"/>
        </w:rPr>
        <w:t xml:space="preserve"> ծածկագրով կազմակերպված</w:t>
      </w:r>
      <w:r w:rsidRPr="00E81BDB">
        <w:rPr>
          <w:rFonts w:cs="Sylfaen"/>
          <w:vertAlign w:val="superscript"/>
          <w:lang w:val="hy-AM"/>
        </w:rPr>
        <w:t xml:space="preserve">                       </w:t>
      </w:r>
      <w:r w:rsidRPr="00E81BDB">
        <w:rPr>
          <w:rFonts w:cs="Sylfaen"/>
          <w:vertAlign w:val="superscript"/>
          <w:lang w:val="hy-AM"/>
        </w:rPr>
        <w:tab/>
      </w:r>
      <w:r w:rsidRPr="00E81BDB">
        <w:rPr>
          <w:rFonts w:cs="Sylfaen"/>
          <w:vertAlign w:val="superscript"/>
          <w:lang w:val="hy-AM"/>
        </w:rPr>
        <w:tab/>
      </w:r>
      <w:r w:rsidRPr="00E81BDB">
        <w:rPr>
          <w:rFonts w:cs="Sylfaen"/>
          <w:vertAlign w:val="superscript"/>
          <w:lang w:val="hy-AM"/>
        </w:rPr>
        <w:tab/>
      </w:r>
      <w:r w:rsidRPr="00E81BDB">
        <w:rPr>
          <w:rFonts w:cs="Sylfaen"/>
          <w:vertAlign w:val="superscript"/>
          <w:lang w:val="hy-AM"/>
        </w:rPr>
        <w:tab/>
      </w:r>
      <w:r w:rsidRPr="00E81BDB">
        <w:rPr>
          <w:rFonts w:cs="Sylfaen"/>
          <w:vertAlign w:val="superscript"/>
          <w:lang w:val="hy-AM"/>
        </w:rPr>
        <w:tab/>
      </w:r>
      <w:r w:rsidRPr="00E81BDB">
        <w:rPr>
          <w:rFonts w:cs="Sylfaen"/>
          <w:vertAlign w:val="superscript"/>
          <w:lang w:val="hy-AM"/>
        </w:rPr>
        <w:tab/>
      </w:r>
      <w:r w:rsidRPr="00712340">
        <w:rPr>
          <w:rFonts w:ascii="GHEA Grapalat" w:hAnsi="GHEA Grapalat" w:cs="Sylfaen"/>
          <w:vertAlign w:val="superscript"/>
          <w:lang w:val="hy-AM"/>
        </w:rPr>
        <w:t xml:space="preserve">ընթացակարգի ծածկագիրը </w:t>
      </w:r>
    </w:p>
    <w:p w:rsidR="00F27778" w:rsidRPr="00E81BDB" w:rsidRDefault="00F27778"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E81BDB">
        <w:rPr>
          <w:rStyle w:val="Strong"/>
          <w:rFonts w:ascii="GHEA Grapalat" w:hAnsi="GHEA Grapalat"/>
          <w:b w:val="0"/>
          <w:bCs w:val="0"/>
          <w:sz w:val="20"/>
          <w:szCs w:val="20"/>
          <w:lang w:val="hy-AM"/>
        </w:rPr>
        <w:t xml:space="preserve">կազմակերպված </w:t>
      </w:r>
      <w:r w:rsidR="00091EBC" w:rsidRPr="00E81BDB">
        <w:rPr>
          <w:rStyle w:val="Strong"/>
          <w:rFonts w:ascii="GHEA Grapalat" w:hAnsi="GHEA Grapalat"/>
          <w:b w:val="0"/>
          <w:bCs w:val="0"/>
          <w:sz w:val="20"/>
          <w:szCs w:val="20"/>
          <w:lang w:val="hy-AM"/>
        </w:rPr>
        <w:t>գնման ընթացակարգի</w:t>
      </w:r>
      <w:r w:rsidRPr="00E81BDB">
        <w:rPr>
          <w:rStyle w:val="Strong"/>
          <w:rFonts w:ascii="GHEA Grapalat" w:hAnsi="GHEA Grapalat"/>
          <w:b w:val="0"/>
          <w:bCs w:val="0"/>
          <w:sz w:val="20"/>
          <w:szCs w:val="20"/>
          <w:lang w:val="hy-AM"/>
        </w:rPr>
        <w:t xml:space="preserve"> արդյունքում</w:t>
      </w:r>
      <w:r w:rsidR="00091EBC" w:rsidRPr="00E81BDB">
        <w:rPr>
          <w:rStyle w:val="Strong"/>
          <w:rFonts w:ascii="GHEA Grapalat" w:hAnsi="GHEA Grapalat"/>
          <w:b w:val="0"/>
          <w:bCs w:val="0"/>
          <w:sz w:val="20"/>
          <w:szCs w:val="20"/>
          <w:lang w:val="hy-AM"/>
        </w:rPr>
        <w:t xml:space="preserve"> </w:t>
      </w:r>
      <w:r w:rsidR="00091EBC" w:rsidRPr="00E81BDB">
        <w:rPr>
          <w:rStyle w:val="Strong"/>
          <w:rFonts w:ascii="GHEA Grapalat" w:hAnsi="GHEA Grapalat"/>
          <w:b w:val="0"/>
          <w:bCs w:val="0"/>
          <w:sz w:val="20"/>
          <w:szCs w:val="20"/>
          <w:u w:val="single"/>
          <w:lang w:val="hy-AM"/>
        </w:rPr>
        <w:tab/>
      </w:r>
      <w:r w:rsidR="00091EBC" w:rsidRPr="00E81BDB">
        <w:rPr>
          <w:rStyle w:val="Strong"/>
          <w:rFonts w:ascii="GHEA Grapalat" w:hAnsi="GHEA Grapalat"/>
          <w:b w:val="0"/>
          <w:bCs w:val="0"/>
          <w:sz w:val="20"/>
          <w:szCs w:val="20"/>
          <w:u w:val="single"/>
          <w:lang w:val="hy-AM"/>
        </w:rPr>
        <w:tab/>
      </w:r>
      <w:r w:rsidR="00091EBC" w:rsidRPr="00E81BDB">
        <w:rPr>
          <w:rStyle w:val="Strong"/>
          <w:rFonts w:ascii="GHEA Grapalat" w:hAnsi="GHEA Grapalat"/>
          <w:b w:val="0"/>
          <w:bCs w:val="0"/>
          <w:sz w:val="20"/>
          <w:szCs w:val="20"/>
          <w:u w:val="single"/>
          <w:lang w:val="hy-AM"/>
        </w:rPr>
        <w:tab/>
      </w:r>
      <w:r w:rsidR="00091EBC" w:rsidRPr="00E81BDB">
        <w:rPr>
          <w:rStyle w:val="Strong"/>
          <w:rFonts w:ascii="GHEA Grapalat" w:hAnsi="GHEA Grapalat"/>
          <w:b w:val="0"/>
          <w:bCs w:val="0"/>
          <w:sz w:val="20"/>
          <w:szCs w:val="20"/>
          <w:u w:val="single"/>
          <w:lang w:val="hy-AM"/>
        </w:rPr>
        <w:tab/>
      </w:r>
      <w:r w:rsidR="00091EBC" w:rsidRPr="00E81BDB">
        <w:rPr>
          <w:rStyle w:val="Strong"/>
          <w:rFonts w:ascii="GHEA Grapalat" w:hAnsi="GHEA Grapalat"/>
          <w:b w:val="0"/>
          <w:bCs w:val="0"/>
          <w:sz w:val="20"/>
          <w:szCs w:val="20"/>
          <w:u w:val="single"/>
          <w:lang w:val="hy-AM"/>
        </w:rPr>
        <w:tab/>
      </w:r>
      <w:r w:rsidR="00091EBC"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00091EBC" w:rsidRPr="00E81BDB">
        <w:rPr>
          <w:rStyle w:val="Strong"/>
          <w:rFonts w:ascii="GHEA Grapalat" w:hAnsi="GHEA Grapalat"/>
          <w:b w:val="0"/>
          <w:bCs w:val="0"/>
          <w:sz w:val="20"/>
          <w:szCs w:val="20"/>
          <w:lang w:val="hy-AM"/>
        </w:rPr>
        <w:t xml:space="preserve"> </w:t>
      </w:r>
    </w:p>
    <w:p w:rsidR="00F27778" w:rsidRPr="00712340" w:rsidRDefault="00F27778" w:rsidP="00091EBC">
      <w:pPr>
        <w:pStyle w:val="NormalWeb"/>
        <w:shd w:val="clear" w:color="auto" w:fill="FFFFFF"/>
        <w:spacing w:before="0" w:beforeAutospacing="0" w:after="0" w:afterAutospacing="0"/>
        <w:ind w:firstLine="375"/>
        <w:rPr>
          <w:rFonts w:cs="Sylfaen"/>
          <w:vertAlign w:val="superscript"/>
          <w:lang w:val="hy-AM"/>
        </w:rPr>
      </w:pPr>
      <w:r w:rsidRPr="00E81BDB">
        <w:rPr>
          <w:rStyle w:val="Strong"/>
          <w:rFonts w:ascii="GHEA Grapalat" w:hAnsi="GHEA Grapalat"/>
          <w:b w:val="0"/>
          <w:bCs w:val="0"/>
          <w:sz w:val="20"/>
          <w:szCs w:val="20"/>
          <w:lang w:val="hy-AM"/>
        </w:rPr>
        <w:tab/>
      </w:r>
      <w:r w:rsidRPr="00E81BDB">
        <w:rPr>
          <w:rStyle w:val="Strong"/>
          <w:rFonts w:ascii="GHEA Grapalat" w:hAnsi="GHEA Grapalat"/>
          <w:b w:val="0"/>
          <w:bCs w:val="0"/>
          <w:sz w:val="20"/>
          <w:szCs w:val="20"/>
          <w:lang w:val="hy-AM"/>
        </w:rPr>
        <w:tab/>
      </w:r>
      <w:r w:rsidRPr="00E81BDB">
        <w:rPr>
          <w:rStyle w:val="Strong"/>
          <w:rFonts w:ascii="GHEA Grapalat" w:hAnsi="GHEA Grapalat"/>
          <w:b w:val="0"/>
          <w:bCs w:val="0"/>
          <w:sz w:val="20"/>
          <w:szCs w:val="20"/>
          <w:lang w:val="hy-AM"/>
        </w:rPr>
        <w:tab/>
      </w:r>
      <w:r w:rsidRPr="00E81BDB">
        <w:rPr>
          <w:rStyle w:val="Strong"/>
          <w:rFonts w:ascii="GHEA Grapalat" w:hAnsi="GHEA Grapalat"/>
          <w:b w:val="0"/>
          <w:bCs w:val="0"/>
          <w:sz w:val="20"/>
          <w:szCs w:val="20"/>
          <w:lang w:val="hy-AM"/>
        </w:rPr>
        <w:tab/>
      </w:r>
      <w:r w:rsidRPr="00E81BDB">
        <w:rPr>
          <w:rStyle w:val="Strong"/>
          <w:rFonts w:ascii="GHEA Grapalat" w:hAnsi="GHEA Grapalat"/>
          <w:b w:val="0"/>
          <w:bCs w:val="0"/>
          <w:sz w:val="20"/>
          <w:szCs w:val="20"/>
          <w:lang w:val="hy-AM"/>
        </w:rPr>
        <w:tab/>
      </w:r>
      <w:r w:rsidRPr="00E81BDB">
        <w:rPr>
          <w:rStyle w:val="Strong"/>
          <w:rFonts w:ascii="GHEA Grapalat" w:hAnsi="GHEA Grapalat"/>
          <w:b w:val="0"/>
          <w:bCs w:val="0"/>
          <w:sz w:val="20"/>
          <w:szCs w:val="20"/>
          <w:lang w:val="hy-AM"/>
        </w:rPr>
        <w:tab/>
      </w:r>
      <w:r w:rsidRPr="00E81BDB">
        <w:rPr>
          <w:rStyle w:val="Strong"/>
          <w:rFonts w:ascii="GHEA Grapalat" w:hAnsi="GHEA Grapalat"/>
          <w:b w:val="0"/>
          <w:bCs w:val="0"/>
          <w:sz w:val="20"/>
          <w:szCs w:val="20"/>
          <w:lang w:val="hy-AM"/>
        </w:rPr>
        <w:tab/>
      </w:r>
      <w:r w:rsidRPr="00E81BDB">
        <w:rPr>
          <w:rStyle w:val="Strong"/>
          <w:rFonts w:ascii="GHEA Grapalat" w:hAnsi="GHEA Grapalat"/>
          <w:b w:val="0"/>
          <w:bCs w:val="0"/>
          <w:sz w:val="20"/>
          <w:szCs w:val="20"/>
          <w:lang w:val="hy-AM"/>
        </w:rPr>
        <w:tab/>
      </w:r>
      <w:r w:rsidRPr="00E81BDB">
        <w:rPr>
          <w:rStyle w:val="Strong"/>
          <w:rFonts w:ascii="GHEA Grapalat" w:hAnsi="GHEA Grapalat"/>
          <w:b w:val="0"/>
          <w:bCs w:val="0"/>
          <w:sz w:val="20"/>
          <w:szCs w:val="20"/>
          <w:lang w:val="hy-AM"/>
        </w:rPr>
        <w:tab/>
      </w:r>
      <w:r w:rsidRPr="00712340">
        <w:rPr>
          <w:rFonts w:ascii="GHEA Grapalat" w:hAnsi="GHEA Grapalat" w:cs="Sylfaen"/>
          <w:vertAlign w:val="superscript"/>
          <w:lang w:val="hy-AM"/>
        </w:rPr>
        <w:t>ընտրված մասնակցի անվանումը</w:t>
      </w:r>
    </w:p>
    <w:p w:rsidR="00F27778" w:rsidRPr="00E81BD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E81BDB">
        <w:rPr>
          <w:rStyle w:val="Strong"/>
          <w:rFonts w:ascii="GHEA Grapalat" w:hAnsi="GHEA Grapalat"/>
          <w:b w:val="0"/>
          <w:bCs w:val="0"/>
          <w:sz w:val="20"/>
          <w:szCs w:val="20"/>
          <w:lang w:val="hy-AM"/>
        </w:rPr>
        <w:t xml:space="preserve">(այսուհետ՝ պրիցիպալ) </w:t>
      </w:r>
      <w:r w:rsidR="00F27778" w:rsidRPr="00E81BDB">
        <w:rPr>
          <w:rStyle w:val="Strong"/>
          <w:rFonts w:ascii="GHEA Grapalat" w:hAnsi="GHEA Grapalat"/>
          <w:b w:val="0"/>
          <w:bCs w:val="0"/>
          <w:sz w:val="20"/>
          <w:szCs w:val="20"/>
          <w:lang w:val="hy-AM"/>
        </w:rPr>
        <w:t xml:space="preserve">կողմից կնքվելիք </w:t>
      </w:r>
      <w:r w:rsidR="007A5E2D" w:rsidRPr="00E81BDB">
        <w:rPr>
          <w:rStyle w:val="Strong"/>
          <w:rFonts w:ascii="GHEA Grapalat" w:hAnsi="GHEA Grapalat"/>
          <w:b w:val="0"/>
          <w:bCs w:val="0"/>
          <w:sz w:val="20"/>
          <w:szCs w:val="20"/>
          <w:lang w:val="hy-AM"/>
        </w:rPr>
        <w:t>N</w:t>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00F27778" w:rsidRPr="00E81BDB">
        <w:rPr>
          <w:rStyle w:val="Strong"/>
          <w:rFonts w:ascii="GHEA Grapalat" w:hAnsi="GHEA Grapalat"/>
          <w:b w:val="0"/>
          <w:bCs w:val="0"/>
          <w:sz w:val="20"/>
          <w:szCs w:val="20"/>
          <w:u w:val="single"/>
          <w:lang w:val="hy-AM"/>
        </w:rPr>
        <w:tab/>
        <w:t xml:space="preserve">           </w:t>
      </w:r>
      <w:r w:rsidR="00F27778" w:rsidRPr="00E81BDB">
        <w:rPr>
          <w:rStyle w:val="Strong"/>
          <w:rFonts w:ascii="GHEA Grapalat" w:hAnsi="GHEA Grapalat"/>
          <w:b w:val="0"/>
          <w:bCs w:val="0"/>
          <w:sz w:val="20"/>
          <w:szCs w:val="20"/>
          <w:u w:val="single"/>
          <w:lang w:val="hy-AM"/>
        </w:rPr>
        <w:tab/>
      </w:r>
      <w:r w:rsidR="00F27778" w:rsidRPr="00E81BDB">
        <w:rPr>
          <w:rStyle w:val="Strong"/>
          <w:rFonts w:ascii="GHEA Grapalat" w:hAnsi="GHEA Grapalat"/>
          <w:b w:val="0"/>
          <w:bCs w:val="0"/>
          <w:sz w:val="20"/>
          <w:szCs w:val="20"/>
          <w:u w:val="single"/>
          <w:lang w:val="hy-AM"/>
        </w:rPr>
        <w:tab/>
      </w:r>
      <w:r w:rsidR="00F27778" w:rsidRPr="00E81BDB">
        <w:rPr>
          <w:rStyle w:val="Strong"/>
          <w:rFonts w:ascii="GHEA Grapalat" w:hAnsi="GHEA Grapalat"/>
          <w:b w:val="0"/>
          <w:bCs w:val="0"/>
          <w:sz w:val="20"/>
          <w:szCs w:val="20"/>
          <w:u w:val="single"/>
          <w:lang w:val="hy-AM"/>
        </w:rPr>
        <w:tab/>
      </w:r>
      <w:r w:rsidR="00F27778" w:rsidRPr="00E81BDB">
        <w:rPr>
          <w:rStyle w:val="Strong"/>
          <w:rFonts w:ascii="GHEA Grapalat" w:hAnsi="GHEA Grapalat"/>
          <w:b w:val="0"/>
          <w:bCs w:val="0"/>
          <w:sz w:val="20"/>
          <w:szCs w:val="20"/>
          <w:u w:val="single"/>
          <w:lang w:val="hy-AM"/>
        </w:rPr>
        <w:tab/>
      </w:r>
      <w:r w:rsidR="00F27778" w:rsidRPr="00E81BDB">
        <w:rPr>
          <w:rStyle w:val="Strong"/>
          <w:rFonts w:ascii="GHEA Grapalat" w:hAnsi="GHEA Grapalat"/>
          <w:b w:val="0"/>
          <w:bCs w:val="0"/>
          <w:sz w:val="20"/>
          <w:szCs w:val="20"/>
          <w:u w:val="single"/>
          <w:lang w:val="hy-AM"/>
        </w:rPr>
        <w:tab/>
      </w:r>
      <w:r w:rsidR="00F27778" w:rsidRPr="00E81BDB">
        <w:rPr>
          <w:rStyle w:val="Strong"/>
          <w:rFonts w:ascii="GHEA Grapalat" w:hAnsi="GHEA Grapalat"/>
          <w:b w:val="0"/>
          <w:bCs w:val="0"/>
          <w:sz w:val="20"/>
          <w:szCs w:val="20"/>
          <w:lang w:val="hy-AM"/>
        </w:rPr>
        <w:tab/>
      </w:r>
      <w:r w:rsidR="00F27778" w:rsidRPr="00E81BDB">
        <w:rPr>
          <w:rStyle w:val="Strong"/>
          <w:rFonts w:ascii="GHEA Grapalat" w:hAnsi="GHEA Grapalat"/>
          <w:b w:val="0"/>
          <w:bCs w:val="0"/>
          <w:sz w:val="20"/>
          <w:szCs w:val="20"/>
          <w:lang w:val="hy-AM"/>
        </w:rPr>
        <w:tab/>
      </w:r>
      <w:r w:rsidR="00F27778" w:rsidRPr="00E81BDB">
        <w:rPr>
          <w:rStyle w:val="Strong"/>
          <w:rFonts w:ascii="GHEA Grapalat" w:hAnsi="GHEA Grapalat"/>
          <w:b w:val="0"/>
          <w:bCs w:val="0"/>
          <w:sz w:val="20"/>
          <w:szCs w:val="20"/>
          <w:lang w:val="hy-AM"/>
        </w:rPr>
        <w:tab/>
      </w:r>
      <w:r w:rsidR="00F27778" w:rsidRPr="00E81BDB">
        <w:rPr>
          <w:rStyle w:val="Strong"/>
          <w:rFonts w:ascii="GHEA Grapalat" w:hAnsi="GHEA Grapalat"/>
          <w:b w:val="0"/>
          <w:bCs w:val="0"/>
          <w:sz w:val="20"/>
          <w:szCs w:val="20"/>
          <w:lang w:val="hy-AM"/>
        </w:rPr>
        <w:tab/>
      </w:r>
      <w:r w:rsidR="00F27778" w:rsidRPr="00E81BDB">
        <w:rPr>
          <w:rStyle w:val="Strong"/>
          <w:rFonts w:ascii="GHEA Grapalat" w:hAnsi="GHEA Grapalat"/>
          <w:b w:val="0"/>
          <w:bCs w:val="0"/>
          <w:sz w:val="20"/>
          <w:szCs w:val="20"/>
          <w:lang w:val="hy-AM"/>
        </w:rPr>
        <w:tab/>
        <w:t xml:space="preserve">  </w:t>
      </w:r>
      <w:r w:rsidR="00F27778" w:rsidRPr="00E81BDB">
        <w:rPr>
          <w:rStyle w:val="Strong"/>
          <w:rFonts w:ascii="GHEA Grapalat" w:hAnsi="GHEA Grapalat"/>
          <w:b w:val="0"/>
          <w:bCs w:val="0"/>
          <w:sz w:val="20"/>
          <w:szCs w:val="20"/>
          <w:lang w:val="hy-AM"/>
        </w:rPr>
        <w:tab/>
      </w:r>
      <w:r w:rsidRPr="00E81BDB">
        <w:rPr>
          <w:rStyle w:val="Strong"/>
          <w:rFonts w:ascii="GHEA Grapalat" w:hAnsi="GHEA Grapalat"/>
          <w:b w:val="0"/>
          <w:bCs w:val="0"/>
          <w:sz w:val="20"/>
          <w:szCs w:val="20"/>
          <w:lang w:val="hy-AM"/>
        </w:rPr>
        <w:t xml:space="preserve"> </w:t>
      </w:r>
      <w:r w:rsidR="00F27778" w:rsidRPr="00E81BDB">
        <w:rPr>
          <w:rStyle w:val="Strong"/>
          <w:rFonts w:ascii="GHEA Grapalat" w:hAnsi="GHEA Grapalat"/>
          <w:b w:val="0"/>
          <w:bCs w:val="0"/>
          <w:sz w:val="20"/>
          <w:szCs w:val="20"/>
          <w:lang w:val="hy-AM"/>
        </w:rPr>
        <w:tab/>
        <w:t xml:space="preserve">            </w:t>
      </w:r>
      <w:r w:rsidR="00E23921" w:rsidRPr="00712340">
        <w:rPr>
          <w:rFonts w:ascii="GHEA Grapalat" w:hAnsi="GHEA Grapalat" w:cs="Sylfaen"/>
          <w:vertAlign w:val="superscript"/>
          <w:lang w:val="hy-AM"/>
        </w:rPr>
        <w:t xml:space="preserve">կնքվելիք պայմանագրի </w:t>
      </w:r>
      <w:r w:rsidR="007A5E2D" w:rsidRPr="00E81BDB">
        <w:rPr>
          <w:rFonts w:ascii="GHEA Grapalat" w:hAnsi="GHEA Grapalat" w:cs="Sylfaen"/>
          <w:vertAlign w:val="superscript"/>
          <w:lang w:val="hy-AM"/>
        </w:rPr>
        <w:t>համարը</w:t>
      </w:r>
    </w:p>
    <w:p w:rsidR="00091EBC" w:rsidRPr="00E81BDB"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E81BDB">
        <w:rPr>
          <w:rStyle w:val="Strong"/>
          <w:rFonts w:ascii="GHEA Grapalat" w:hAnsi="GHEA Grapalat"/>
          <w:b w:val="0"/>
          <w:bCs w:val="0"/>
          <w:sz w:val="20"/>
          <w:szCs w:val="20"/>
          <w:lang w:val="hy-AM"/>
        </w:rPr>
        <w:t xml:space="preserve">պայմանագրով </w:t>
      </w:r>
      <w:r w:rsidR="00091EBC" w:rsidRPr="00E81BDB">
        <w:rPr>
          <w:rStyle w:val="Strong"/>
          <w:rFonts w:ascii="GHEA Grapalat" w:hAnsi="GHEA Grapalat"/>
          <w:b w:val="0"/>
          <w:bCs w:val="0"/>
          <w:sz w:val="20"/>
          <w:szCs w:val="20"/>
          <w:lang w:val="hy-AM"/>
        </w:rPr>
        <w:t xml:space="preserve"> </w:t>
      </w:r>
      <w:r w:rsidRPr="00E81BDB">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E81BDB">
        <w:rPr>
          <w:rStyle w:val="Strong"/>
          <w:rFonts w:ascii="GHEA Grapalat" w:hAnsi="GHEA Grapalat"/>
          <w:b w:val="0"/>
          <w:bCs w:val="0"/>
          <w:sz w:val="20"/>
          <w:szCs w:val="20"/>
          <w:lang w:val="hy-AM"/>
        </w:rPr>
        <w:t xml:space="preserve">ման ապահովում </w:t>
      </w:r>
      <w:r w:rsidR="00091EBC" w:rsidRPr="00E81BDB">
        <w:rPr>
          <w:rStyle w:val="Strong"/>
          <w:rFonts w:ascii="GHEA Grapalat" w:hAnsi="GHEA Grapalat"/>
          <w:b w:val="0"/>
          <w:bCs w:val="0"/>
          <w:sz w:val="20"/>
          <w:szCs w:val="20"/>
          <w:lang w:val="hy-AM"/>
        </w:rPr>
        <w:t>(այսուհետ՝ երաշխավորված պարտավորություններ</w:t>
      </w:r>
      <w:r w:rsidR="007A5E2D" w:rsidRPr="00E81BDB">
        <w:rPr>
          <w:rStyle w:val="Strong"/>
          <w:rFonts w:ascii="GHEA Grapalat" w:hAnsi="GHEA Grapalat"/>
          <w:b w:val="0"/>
          <w:bCs w:val="0"/>
          <w:sz w:val="20"/>
          <w:szCs w:val="20"/>
          <w:lang w:val="hy-AM"/>
        </w:rPr>
        <w:t>)</w:t>
      </w:r>
      <w:r w:rsidR="00091EBC" w:rsidRPr="00E81BDB">
        <w:rPr>
          <w:rStyle w:val="Strong"/>
          <w:rFonts w:ascii="GHEA Grapalat" w:hAnsi="GHEA Grapalat"/>
          <w:b w:val="0"/>
          <w:bCs w:val="0"/>
          <w:sz w:val="20"/>
          <w:szCs w:val="20"/>
          <w:lang w:val="hy-AM"/>
        </w:rPr>
        <w:t xml:space="preserve">: </w:t>
      </w:r>
    </w:p>
    <w:p w:rsidR="00091EBC" w:rsidRPr="00E81BD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E81BDB">
        <w:rPr>
          <w:rStyle w:val="Strong"/>
          <w:rFonts w:ascii="GHEA Grapalat" w:hAnsi="GHEA Grapalat"/>
          <w:b w:val="0"/>
          <w:bCs w:val="0"/>
          <w:sz w:val="20"/>
          <w:szCs w:val="20"/>
          <w:lang w:val="hy-AM"/>
        </w:rPr>
        <w:t xml:space="preserve">2. Երաշխիքով </w:t>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lang w:val="hy-AM"/>
        </w:rPr>
        <w:t xml:space="preserve"> (այսուհետ՝ երաշխիք տվող </w:t>
      </w:r>
    </w:p>
    <w:p w:rsidR="00091EBC" w:rsidRPr="00E81BD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E81BDB">
        <w:rPr>
          <w:rStyle w:val="Strong"/>
          <w:rFonts w:ascii="GHEA Grapalat" w:hAnsi="GHEA Grapalat"/>
          <w:b w:val="0"/>
          <w:bCs w:val="0"/>
          <w:sz w:val="20"/>
          <w:szCs w:val="20"/>
          <w:lang w:val="hy-AM"/>
        </w:rPr>
        <w:tab/>
      </w:r>
      <w:r w:rsidRPr="00E81BDB">
        <w:rPr>
          <w:rStyle w:val="Strong"/>
          <w:rFonts w:ascii="GHEA Grapalat" w:hAnsi="GHEA Grapalat"/>
          <w:b w:val="0"/>
          <w:bCs w:val="0"/>
          <w:sz w:val="20"/>
          <w:szCs w:val="20"/>
          <w:lang w:val="hy-AM"/>
        </w:rPr>
        <w:tab/>
      </w:r>
      <w:r w:rsidRPr="00E81BDB">
        <w:rPr>
          <w:rStyle w:val="Strong"/>
          <w:rFonts w:ascii="GHEA Grapalat" w:hAnsi="GHEA Grapalat"/>
          <w:b w:val="0"/>
          <w:bCs w:val="0"/>
          <w:sz w:val="20"/>
          <w:szCs w:val="20"/>
          <w:lang w:val="hy-AM"/>
        </w:rPr>
        <w:tab/>
        <w:t xml:space="preserve">                         </w:t>
      </w:r>
      <w:r w:rsidRPr="00E81BDB">
        <w:rPr>
          <w:rFonts w:ascii="GHEA Grapalat" w:hAnsi="GHEA Grapalat" w:cs="Sylfaen"/>
          <w:vertAlign w:val="superscript"/>
          <w:lang w:val="hy-AM"/>
        </w:rPr>
        <w:t xml:space="preserve">երաշխիքը տվող բանկի </w:t>
      </w:r>
      <w:r w:rsidRPr="00712340">
        <w:rPr>
          <w:rFonts w:ascii="GHEA Grapalat" w:hAnsi="GHEA Grapalat" w:cs="Sylfaen"/>
          <w:vertAlign w:val="superscript"/>
          <w:lang w:val="hy-AM"/>
        </w:rPr>
        <w:t>անվանումը</w:t>
      </w:r>
    </w:p>
    <w:p w:rsidR="00091EBC" w:rsidRPr="00E81BD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E81BD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006E4901" w:rsidRPr="00E81BDB">
        <w:rPr>
          <w:rStyle w:val="Strong"/>
          <w:rFonts w:ascii="GHEA Grapalat" w:hAnsi="GHEA Grapalat"/>
          <w:b w:val="0"/>
          <w:bCs w:val="0"/>
          <w:sz w:val="20"/>
          <w:szCs w:val="20"/>
          <w:u w:val="single"/>
          <w:lang w:val="hy-AM"/>
        </w:rPr>
        <w:tab/>
      </w:r>
      <w:r w:rsidR="00286298" w:rsidRPr="00E81BDB">
        <w:rPr>
          <w:rStyle w:val="Strong"/>
          <w:rFonts w:ascii="GHEA Grapalat" w:hAnsi="GHEA Grapalat"/>
          <w:b w:val="0"/>
          <w:bCs w:val="0"/>
          <w:sz w:val="20"/>
          <w:szCs w:val="20"/>
          <w:u w:val="single"/>
          <w:lang w:val="hy-AM"/>
        </w:rPr>
        <w:tab/>
      </w:r>
      <w:r w:rsidR="006E4901" w:rsidRPr="00E81BDB">
        <w:rPr>
          <w:rStyle w:val="Strong"/>
          <w:rFonts w:ascii="GHEA Grapalat" w:hAnsi="GHEA Grapalat"/>
          <w:b w:val="0"/>
          <w:bCs w:val="0"/>
          <w:sz w:val="20"/>
          <w:szCs w:val="20"/>
          <w:u w:val="single"/>
          <w:lang w:val="hy-AM"/>
        </w:rPr>
        <w:t xml:space="preserve">  </w:t>
      </w:r>
    </w:p>
    <w:p w:rsidR="00091EBC" w:rsidRPr="00E81BD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E81BDB">
        <w:rPr>
          <w:rFonts w:ascii="GHEA Grapalat" w:hAnsi="GHEA Grapalat" w:cs="Sylfaen"/>
          <w:vertAlign w:val="superscript"/>
          <w:lang w:val="hy-AM"/>
        </w:rPr>
        <w:t xml:space="preserve">  </w:t>
      </w:r>
      <w:r w:rsidR="006E4901" w:rsidRPr="00E81BDB">
        <w:rPr>
          <w:rFonts w:ascii="GHEA Grapalat" w:hAnsi="GHEA Grapalat" w:cs="Sylfaen"/>
          <w:vertAlign w:val="superscript"/>
          <w:lang w:val="hy-AM"/>
        </w:rPr>
        <w:t xml:space="preserve">   </w:t>
      </w:r>
      <w:r w:rsidRPr="00E81BDB">
        <w:rPr>
          <w:rFonts w:ascii="GHEA Grapalat" w:hAnsi="GHEA Grapalat" w:cs="Sylfaen"/>
          <w:vertAlign w:val="superscript"/>
          <w:lang w:val="hy-AM"/>
        </w:rPr>
        <w:t>գումարը թվերով և տառերով</w:t>
      </w:r>
    </w:p>
    <w:p w:rsidR="006E4901" w:rsidRPr="00E81BD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E81BDB">
        <w:rPr>
          <w:rStyle w:val="Strong"/>
          <w:rFonts w:ascii="GHEA Grapalat" w:hAnsi="GHEA Grapalat"/>
          <w:b w:val="0"/>
          <w:bCs w:val="0"/>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t xml:space="preserve"> </w:t>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lang w:val="hy-AM"/>
        </w:rPr>
        <w:t xml:space="preserve"> հաշվեհամարին </w:t>
      </w:r>
      <w:r w:rsidR="006E4901" w:rsidRPr="00E81BDB">
        <w:rPr>
          <w:rStyle w:val="Strong"/>
          <w:rFonts w:ascii="GHEA Grapalat" w:hAnsi="GHEA Grapalat"/>
          <w:b w:val="0"/>
          <w:bCs w:val="0"/>
          <w:sz w:val="20"/>
          <w:szCs w:val="20"/>
          <w:lang w:val="hy-AM"/>
        </w:rPr>
        <w:t>փոխանցման միջոցով:</w:t>
      </w:r>
    </w:p>
    <w:p w:rsidR="006E4901" w:rsidRPr="00E81BDB"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E81BDB">
        <w:rPr>
          <w:rFonts w:ascii="GHEA Grapalat" w:hAnsi="GHEA Grapalat" w:cs="Sylfaen"/>
          <w:vertAlign w:val="superscript"/>
          <w:lang w:val="hy-AM"/>
        </w:rPr>
        <w:t xml:space="preserve">                                                                                     հաշվեհամարը  </w:t>
      </w:r>
    </w:p>
    <w:p w:rsidR="00091EBC" w:rsidRPr="00E81BDB"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E81BDB">
        <w:rPr>
          <w:rFonts w:ascii="GHEA Grapalat" w:hAnsi="GHEA Grapalat"/>
          <w:color w:val="000000"/>
          <w:sz w:val="20"/>
          <w:szCs w:val="20"/>
          <w:lang w:val="hy-AM"/>
        </w:rPr>
        <w:t>3. Սույն երաշխիքն անհետկանչելի է:</w:t>
      </w:r>
    </w:p>
    <w:p w:rsidR="00091EBC" w:rsidRPr="00E81BDB"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E81BDB">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558B9" w:rsidRPr="00E81BDB" w:rsidRDefault="00091EBC" w:rsidP="00A558B9">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E81BDB">
        <w:rPr>
          <w:rFonts w:ascii="GHEA Grapalat" w:hAnsi="GHEA Grapalat"/>
          <w:color w:val="000000"/>
          <w:sz w:val="20"/>
          <w:szCs w:val="20"/>
          <w:lang w:val="hy-AM"/>
        </w:rPr>
        <w:t xml:space="preserve">5. Երաշխիքը գործում է բենեֆիցիարի </w:t>
      </w:r>
      <w:r w:rsidR="00A558B9" w:rsidRPr="00E81BDB">
        <w:rPr>
          <w:rFonts w:ascii="GHEA Grapalat" w:hAnsi="GHEA Grapalat"/>
          <w:color w:val="000000"/>
          <w:sz w:val="20"/>
          <w:szCs w:val="20"/>
          <w:lang w:val="hy-AM"/>
        </w:rPr>
        <w:t>և պրիցիպալի միջև</w:t>
      </w:r>
      <w:r w:rsidRPr="00E81BDB">
        <w:rPr>
          <w:rFonts w:ascii="GHEA Grapalat" w:hAnsi="GHEA Grapalat"/>
          <w:color w:val="000000"/>
          <w:sz w:val="20"/>
          <w:szCs w:val="20"/>
          <w:lang w:val="hy-AM"/>
        </w:rPr>
        <w:t xml:space="preserve"> </w:t>
      </w:r>
      <w:r w:rsidR="007A5E2D" w:rsidRPr="00E81BDB">
        <w:rPr>
          <w:rFonts w:ascii="GHEA Grapalat" w:hAnsi="GHEA Grapalat"/>
          <w:color w:val="000000"/>
          <w:sz w:val="20"/>
          <w:szCs w:val="20"/>
          <w:lang w:val="hy-AM"/>
        </w:rPr>
        <w:t xml:space="preserve">N </w:t>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r w:rsidR="00A558B9" w:rsidRPr="00E81BDB">
        <w:rPr>
          <w:rFonts w:ascii="GHEA Grapalat" w:hAnsi="GHEA Grapalat"/>
          <w:color w:val="000000"/>
          <w:sz w:val="20"/>
          <w:szCs w:val="20"/>
          <w:u w:val="single"/>
          <w:lang w:val="hy-AM"/>
        </w:rPr>
        <w:tab/>
      </w:r>
      <w:r w:rsidRPr="00E81BDB">
        <w:rPr>
          <w:rFonts w:ascii="GHEA Grapalat" w:hAnsi="GHEA Grapalat"/>
          <w:color w:val="000000"/>
          <w:sz w:val="20"/>
          <w:szCs w:val="20"/>
          <w:lang w:val="hy-AM"/>
        </w:rPr>
        <w:t xml:space="preserve"> </w:t>
      </w:r>
    </w:p>
    <w:p w:rsidR="00A558B9" w:rsidRPr="00712340" w:rsidRDefault="00A558B9" w:rsidP="00A558B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E81BDB">
        <w:rPr>
          <w:rFonts w:ascii="GHEA Grapalat" w:hAnsi="GHEA Grapalat" w:cs="Sylfaen"/>
          <w:vertAlign w:val="superscript"/>
          <w:lang w:val="hy-AM"/>
        </w:rPr>
        <w:t xml:space="preserve">                         </w:t>
      </w:r>
      <w:bookmarkStart w:id="13" w:name="_Hlk23156026"/>
      <w:r w:rsidRPr="00712340">
        <w:rPr>
          <w:rFonts w:ascii="GHEA Grapalat" w:hAnsi="GHEA Grapalat" w:cs="Sylfaen"/>
          <w:vertAlign w:val="superscript"/>
          <w:lang w:val="hy-AM"/>
        </w:rPr>
        <w:t xml:space="preserve">կնքվելիք պայմանագրի </w:t>
      </w:r>
      <w:r w:rsidR="007A5E2D" w:rsidRPr="00E81BDB">
        <w:rPr>
          <w:rFonts w:ascii="GHEA Grapalat" w:hAnsi="GHEA Grapalat" w:cs="Sylfaen"/>
          <w:vertAlign w:val="superscript"/>
          <w:lang w:val="hy-AM"/>
        </w:rPr>
        <w:t>համարը</w:t>
      </w:r>
      <w:r w:rsidRPr="00712340">
        <w:rPr>
          <w:rFonts w:ascii="GHEA Grapalat" w:hAnsi="GHEA Grapalat" w:cs="Sylfaen"/>
          <w:vertAlign w:val="superscript"/>
          <w:lang w:val="hy-AM"/>
        </w:rPr>
        <w:t xml:space="preserve"> </w:t>
      </w:r>
      <w:bookmarkEnd w:id="13"/>
    </w:p>
    <w:p w:rsidR="00A558B9" w:rsidRPr="00E81BDB" w:rsidRDefault="00091EBC" w:rsidP="00091EBC">
      <w:pPr>
        <w:pStyle w:val="NormalWeb"/>
        <w:shd w:val="clear" w:color="auto" w:fill="FFFFFF"/>
        <w:spacing w:before="0" w:beforeAutospacing="0" w:after="0" w:afterAutospacing="0"/>
        <w:jc w:val="both"/>
        <w:rPr>
          <w:rFonts w:ascii="GHEA Grapalat" w:hAnsi="GHEA Grapalat"/>
          <w:color w:val="000000"/>
          <w:sz w:val="20"/>
          <w:szCs w:val="20"/>
          <w:lang w:val="hy-AM"/>
        </w:rPr>
      </w:pPr>
      <w:r w:rsidRPr="00E81BDB">
        <w:rPr>
          <w:rFonts w:ascii="GHEA Grapalat" w:hAnsi="GHEA Grapalat"/>
          <w:color w:val="000000"/>
          <w:sz w:val="20"/>
          <w:szCs w:val="20"/>
          <w:lang w:val="hy-AM"/>
        </w:rPr>
        <w:t xml:space="preserve">ծածկագրով </w:t>
      </w:r>
      <w:r w:rsidR="00A558B9" w:rsidRPr="00E81BDB">
        <w:rPr>
          <w:rFonts w:ascii="GHEA Grapalat" w:hAnsi="GHEA Grapalat"/>
          <w:color w:val="000000"/>
          <w:sz w:val="20"/>
          <w:szCs w:val="20"/>
          <w:lang w:val="hy-AM"/>
        </w:rPr>
        <w:t xml:space="preserve">կնքված պայմանագիրն ուժի մեջ մտնելու օրվանից մինչև բենեֆիցիարի կողմից պայմանագրի կատարման արդյունքը ամբողջական ընդունվելու օրվան հաջորդող քսաներորդ </w:t>
      </w:r>
      <w:r w:rsidR="007B3D9D" w:rsidRPr="00E81BDB">
        <w:rPr>
          <w:rFonts w:ascii="GHEA Grapalat" w:hAnsi="GHEA Grapalat"/>
          <w:color w:val="000000"/>
          <w:sz w:val="20"/>
          <w:szCs w:val="20"/>
          <w:lang w:val="hy-AM"/>
        </w:rPr>
        <w:t xml:space="preserve">աշխատանքային օրը </w:t>
      </w:r>
      <w:r w:rsidR="00A558B9" w:rsidRPr="00E81BDB">
        <w:rPr>
          <w:rFonts w:ascii="GHEA Grapalat" w:hAnsi="GHEA Grapalat"/>
          <w:color w:val="000000"/>
          <w:sz w:val="20"/>
          <w:szCs w:val="20"/>
          <w:lang w:val="hy-AM"/>
        </w:rPr>
        <w:t>ներառյալ:</w:t>
      </w:r>
    </w:p>
    <w:p w:rsidR="00F07C37" w:rsidRPr="00E81BDB"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E81BDB">
        <w:rPr>
          <w:rFonts w:ascii="GHEA Grapalat" w:hAnsi="GHEA Grapalat"/>
          <w:color w:val="000000"/>
          <w:sz w:val="20"/>
          <w:szCs w:val="20"/>
          <w:lang w:val="hy-AM"/>
        </w:rPr>
        <w:t xml:space="preserve">6. Բենեֆիցիարը պահանջը ներկայացնում է երաշխիք տվող անձին գրավոր ձևով: </w:t>
      </w:r>
    </w:p>
    <w:p w:rsidR="00091EBC" w:rsidRPr="00E81BDB"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E81BDB">
        <w:rPr>
          <w:rFonts w:ascii="GHEA Grapalat" w:hAnsi="GHEA Grapalat"/>
          <w:color w:val="000000"/>
          <w:sz w:val="20"/>
          <w:szCs w:val="20"/>
          <w:lang w:val="hy-AM"/>
        </w:rPr>
        <w:t>Պահանջին կից ներկայացվում են հետևյալ փաստաթղթերը՝</w:t>
      </w:r>
    </w:p>
    <w:p w:rsidR="007B3D9D" w:rsidRPr="00E81BDB"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E81BDB">
        <w:rPr>
          <w:rFonts w:ascii="GHEA Grapalat" w:hAnsi="GHEA Grapalat"/>
          <w:color w:val="000000"/>
          <w:sz w:val="20"/>
          <w:szCs w:val="20"/>
          <w:lang w:val="hy-AM"/>
        </w:rPr>
        <w:t>1</w:t>
      </w:r>
      <w:r w:rsidR="00091EBC" w:rsidRPr="00E81BDB">
        <w:rPr>
          <w:rFonts w:ascii="GHEA Grapalat" w:hAnsi="GHEA Grapalat"/>
          <w:color w:val="000000"/>
          <w:sz w:val="20"/>
          <w:szCs w:val="20"/>
          <w:lang w:val="hy-AM"/>
        </w:rPr>
        <w:t xml:space="preserve">) </w:t>
      </w:r>
      <w:r w:rsidR="007A5E2D" w:rsidRPr="00E81BDB">
        <w:rPr>
          <w:rFonts w:ascii="GHEA Grapalat" w:hAnsi="GHEA Grapalat"/>
          <w:color w:val="000000"/>
          <w:sz w:val="20"/>
          <w:szCs w:val="20"/>
          <w:lang w:val="hy-AM"/>
        </w:rPr>
        <w:t xml:space="preserve">N </w:t>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r w:rsidR="0024041A" w:rsidRPr="00E81BDB">
        <w:rPr>
          <w:rFonts w:ascii="GHEA Grapalat" w:hAnsi="GHEA Grapalat"/>
          <w:color w:val="000000"/>
          <w:sz w:val="20"/>
          <w:szCs w:val="20"/>
          <w:u w:val="single"/>
          <w:lang w:val="hy-AM"/>
        </w:rPr>
        <w:tab/>
      </w:r>
      <w:r w:rsidRPr="00E81BDB">
        <w:rPr>
          <w:rFonts w:ascii="GHEA Grapalat" w:hAnsi="GHEA Grapalat"/>
          <w:color w:val="000000"/>
          <w:sz w:val="20"/>
          <w:szCs w:val="20"/>
          <w:lang w:val="hy-AM"/>
        </w:rPr>
        <w:t xml:space="preserve"> ծածկագրով կնքված պայմանագրի, ներառյալ նաև դրանում </w:t>
      </w:r>
    </w:p>
    <w:p w:rsidR="007B3D9D" w:rsidRPr="00E81BDB"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E81BDB">
        <w:rPr>
          <w:rFonts w:ascii="GHEA Grapalat" w:hAnsi="GHEA Grapalat" w:cs="Sylfaen"/>
          <w:vertAlign w:val="superscript"/>
          <w:lang w:val="hy-AM"/>
        </w:rPr>
        <w:t xml:space="preserve">                 </w:t>
      </w:r>
      <w:r w:rsidR="0024041A" w:rsidRPr="00E81BDB">
        <w:rPr>
          <w:rFonts w:ascii="GHEA Grapalat" w:hAnsi="GHEA Grapalat" w:cs="Sylfaen"/>
          <w:vertAlign w:val="superscript"/>
          <w:lang w:val="hy-AM"/>
        </w:rPr>
        <w:t xml:space="preserve">       </w:t>
      </w:r>
      <w:r w:rsidRPr="00E81BDB">
        <w:rPr>
          <w:rFonts w:ascii="GHEA Grapalat" w:hAnsi="GHEA Grapalat" w:cs="Sylfaen"/>
          <w:vertAlign w:val="superscript"/>
          <w:lang w:val="hy-AM"/>
        </w:rPr>
        <w:t xml:space="preserve">  </w:t>
      </w:r>
      <w:r w:rsidRPr="00712340">
        <w:rPr>
          <w:rFonts w:ascii="GHEA Grapalat" w:hAnsi="GHEA Grapalat" w:cs="Sylfaen"/>
          <w:vertAlign w:val="superscript"/>
          <w:lang w:val="hy-AM"/>
        </w:rPr>
        <w:t xml:space="preserve">կնքվելիք պայմանագրի </w:t>
      </w:r>
      <w:r w:rsidR="007A5E2D" w:rsidRPr="00E81BDB">
        <w:rPr>
          <w:rFonts w:ascii="GHEA Grapalat" w:hAnsi="GHEA Grapalat" w:cs="Sylfaen"/>
          <w:vertAlign w:val="superscript"/>
          <w:lang w:val="hy-AM"/>
        </w:rPr>
        <w:t>համարը</w:t>
      </w:r>
    </w:p>
    <w:p w:rsidR="00091EBC" w:rsidRPr="00E81BDB"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E81BDB">
        <w:rPr>
          <w:rFonts w:ascii="GHEA Grapalat" w:hAnsi="GHEA Grapalat"/>
          <w:color w:val="000000"/>
          <w:sz w:val="20"/>
          <w:szCs w:val="20"/>
          <w:lang w:val="hy-AM"/>
        </w:rPr>
        <w:t>կատարված փոփոխությունների, լրացուցիչ համաձայնագրերի պատճենները</w:t>
      </w:r>
      <w:r w:rsidR="00091EBC" w:rsidRPr="00E81BDB">
        <w:rPr>
          <w:rFonts w:ascii="GHEA Grapalat" w:hAnsi="GHEA Grapalat"/>
          <w:color w:val="000000"/>
          <w:sz w:val="20"/>
          <w:szCs w:val="20"/>
          <w:lang w:val="hy-AM"/>
        </w:rPr>
        <w:t>.</w:t>
      </w:r>
    </w:p>
    <w:p w:rsidR="007B3D9D" w:rsidRPr="004026C5"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E81BDB">
        <w:rPr>
          <w:rFonts w:ascii="GHEA Grapalat" w:hAnsi="GHEA Grapalat"/>
          <w:color w:val="000000"/>
          <w:sz w:val="20"/>
          <w:szCs w:val="20"/>
          <w:lang w:val="hy-AM"/>
        </w:rPr>
        <w:t>2</w:t>
      </w:r>
      <w:r w:rsidR="00091EBC" w:rsidRPr="00E81BDB">
        <w:rPr>
          <w:rFonts w:ascii="GHEA Grapalat" w:hAnsi="GHEA Grapalat"/>
          <w:color w:val="000000"/>
          <w:sz w:val="20"/>
          <w:szCs w:val="20"/>
          <w:lang w:val="hy-AM"/>
        </w:rPr>
        <w:t xml:space="preserve">) </w:t>
      </w:r>
      <w:r w:rsidRPr="00E81BDB">
        <w:rPr>
          <w:rFonts w:ascii="GHEA Grapalat" w:hAnsi="GHEA Grapalat"/>
          <w:color w:val="000000"/>
          <w:sz w:val="20"/>
          <w:szCs w:val="20"/>
          <w:lang w:val="hy-AM"/>
        </w:rPr>
        <w:t xml:space="preserve">բենեֆիցիարի կողմից պայմանագիրը միակողմանի լուծելու մասին </w:t>
      </w:r>
      <w:hyperlink r:id="rId10" w:history="1">
        <w:r w:rsidRPr="00E81BDB">
          <w:rPr>
            <w:rStyle w:val="Hyperlink"/>
            <w:rFonts w:ascii="GHEA Grapalat" w:hAnsi="GHEA Grapalat"/>
            <w:sz w:val="20"/>
            <w:szCs w:val="20"/>
            <w:lang w:val="hy-AM"/>
          </w:rPr>
          <w:t>www.procurement.am</w:t>
        </w:r>
      </w:hyperlink>
      <w:r w:rsidRPr="00E81BDB">
        <w:rPr>
          <w:rFonts w:ascii="GHEA Grapalat" w:hAnsi="GHEA Grapalat"/>
          <w:color w:val="000000"/>
          <w:sz w:val="20"/>
          <w:szCs w:val="20"/>
          <w:lang w:val="hy-AM"/>
        </w:rPr>
        <w:t xml:space="preserve"> հասցով գործող տեղեկագրում հրապարակած ծանուցումը</w:t>
      </w:r>
      <w:r w:rsidR="004026C5" w:rsidRPr="004026C5">
        <w:rPr>
          <w:rFonts w:ascii="GHEA Grapalat" w:hAnsi="GHEA Grapalat"/>
          <w:color w:val="000000"/>
          <w:sz w:val="20"/>
          <w:szCs w:val="20"/>
          <w:lang w:val="hy-AM"/>
        </w:rPr>
        <w:t>:</w:t>
      </w:r>
    </w:p>
    <w:p w:rsidR="00091EBC" w:rsidRPr="00E81BD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E81BDB">
        <w:rPr>
          <w:rFonts w:ascii="GHEA Grapalat" w:hAnsi="GHEA Grapalat"/>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E81BDB"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E81BDB">
        <w:rPr>
          <w:rFonts w:ascii="GHEA Grapalat" w:hAnsi="GHEA Grapalat"/>
          <w:color w:val="000000"/>
          <w:sz w:val="20"/>
          <w:szCs w:val="20"/>
          <w:lang w:val="hy-AM"/>
        </w:rPr>
        <w:t>8</w:t>
      </w:r>
      <w:r w:rsidR="00091EBC" w:rsidRPr="00E81BDB">
        <w:rPr>
          <w:rFonts w:ascii="GHEA Grapalat" w:hAnsi="GHEA Grapalat"/>
          <w:color w:val="000000"/>
          <w:sz w:val="20"/>
          <w:szCs w:val="20"/>
          <w:lang w:val="hy-AM"/>
        </w:rPr>
        <w:t>. Երաշխիք տվող անձը մերժում է բենեֆիցիարի պահանջը, եթե`</w:t>
      </w:r>
    </w:p>
    <w:p w:rsidR="00091EBC" w:rsidRPr="00E81BD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E81BDB">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E81BDB"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E81BDB">
        <w:rPr>
          <w:rFonts w:ascii="GHEA Grapalat" w:hAnsi="GHEA Grapalat"/>
          <w:color w:val="000000"/>
          <w:sz w:val="20"/>
          <w:szCs w:val="20"/>
          <w:lang w:val="hy-AM"/>
        </w:rPr>
        <w:t>2) պահանջը ներկայացվել է երաշխիքով սահմանված ժամկետի ավարտից հետո:</w:t>
      </w:r>
    </w:p>
    <w:p w:rsidR="00091EBC" w:rsidRPr="00E81BDB"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E81BDB">
        <w:rPr>
          <w:rFonts w:ascii="GHEA Grapalat" w:hAnsi="GHEA Grapalat"/>
          <w:color w:val="000000"/>
          <w:sz w:val="20"/>
          <w:szCs w:val="20"/>
          <w:lang w:val="hy-AM"/>
        </w:rPr>
        <w:t>9</w:t>
      </w:r>
      <w:r w:rsidR="00091EBC" w:rsidRPr="00E81BDB">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E81BD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E81BDB">
        <w:rPr>
          <w:rFonts w:ascii="GHEA Grapalat" w:hAnsi="GHEA Grapalat"/>
          <w:color w:val="000000"/>
          <w:sz w:val="20"/>
          <w:szCs w:val="20"/>
          <w:lang w:val="hy-AM"/>
        </w:rPr>
        <w:t>1</w:t>
      </w:r>
      <w:r w:rsidR="00764040" w:rsidRPr="00E81BDB">
        <w:rPr>
          <w:rFonts w:ascii="GHEA Grapalat" w:hAnsi="GHEA Grapalat"/>
          <w:color w:val="000000"/>
          <w:sz w:val="20"/>
          <w:szCs w:val="20"/>
          <w:lang w:val="hy-AM"/>
        </w:rPr>
        <w:t>0</w:t>
      </w:r>
      <w:r w:rsidRPr="00E81BDB">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E81BD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E81BDB">
        <w:rPr>
          <w:rFonts w:ascii="GHEA Grapalat" w:hAnsi="GHEA Grapalat"/>
          <w:color w:val="000000"/>
          <w:sz w:val="20"/>
          <w:szCs w:val="20"/>
          <w:lang w:val="hy-AM"/>
        </w:rPr>
        <w:t>1</w:t>
      </w:r>
      <w:r w:rsidR="00764040" w:rsidRPr="00E81BDB">
        <w:rPr>
          <w:rFonts w:ascii="GHEA Grapalat" w:hAnsi="GHEA Grapalat"/>
          <w:color w:val="000000"/>
          <w:sz w:val="20"/>
          <w:szCs w:val="20"/>
          <w:lang w:val="hy-AM"/>
        </w:rPr>
        <w:t>1</w:t>
      </w:r>
      <w:r w:rsidRPr="00E81BDB">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E81BD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E81BD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E81BDB">
        <w:rPr>
          <w:rFonts w:ascii="GHEA Grapalat" w:hAnsi="GHEA Grapalat"/>
          <w:color w:val="000000"/>
          <w:sz w:val="20"/>
          <w:szCs w:val="20"/>
          <w:lang w:val="hy-AM"/>
        </w:rPr>
        <w:t xml:space="preserve">Գործադիր </w:t>
      </w:r>
      <w:r w:rsidR="0070371B" w:rsidRPr="00E81BDB">
        <w:rPr>
          <w:rFonts w:ascii="GHEA Grapalat" w:hAnsi="GHEA Grapalat"/>
          <w:color w:val="000000"/>
          <w:sz w:val="20"/>
          <w:szCs w:val="20"/>
          <w:lang w:val="hy-AM"/>
        </w:rPr>
        <w:t xml:space="preserve">մարմնի ղեկավար </w:t>
      </w:r>
      <w:r w:rsidRPr="00E81BDB">
        <w:rPr>
          <w:rFonts w:ascii="GHEA Grapalat" w:hAnsi="GHEA Grapalat"/>
          <w:color w:val="000000"/>
          <w:sz w:val="20"/>
          <w:szCs w:val="20"/>
          <w:lang w:val="hy-AM"/>
        </w:rPr>
        <w:t xml:space="preserve"> </w:t>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p>
    <w:p w:rsidR="00091EBC" w:rsidRPr="00E81BD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E81BD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p>
    <w:p w:rsidR="00091EBC" w:rsidRPr="00712340"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E81BDB">
        <w:rPr>
          <w:rFonts w:ascii="GHEA Grapalat" w:hAnsi="GHEA Grapalat" w:cs="Sylfaen"/>
          <w:vertAlign w:val="superscript"/>
          <w:lang w:val="hy-AM"/>
        </w:rPr>
        <w:t xml:space="preserve">                                                        </w:t>
      </w:r>
      <w:r w:rsidRPr="00712340">
        <w:rPr>
          <w:rFonts w:ascii="GHEA Grapalat" w:hAnsi="GHEA Grapalat" w:cs="Sylfaen"/>
          <w:vertAlign w:val="superscript"/>
          <w:lang w:val="hy-AM"/>
        </w:rPr>
        <w:t>ամիսը, ամսաթիվը, տարեթիվը</w:t>
      </w:r>
    </w:p>
    <w:p w:rsidR="00631658" w:rsidRPr="00712340" w:rsidRDefault="00631658" w:rsidP="00631658">
      <w:pPr>
        <w:jc w:val="right"/>
        <w:rPr>
          <w:rFonts w:ascii="GHEA Grapalat" w:hAnsi="GHEA Grapalat" w:cs="GHEA Grapalat"/>
          <w:i/>
          <w:sz w:val="18"/>
          <w:szCs w:val="18"/>
          <w:lang w:val="hy-AM"/>
        </w:rPr>
      </w:pPr>
    </w:p>
    <w:p w:rsidR="00631658" w:rsidRPr="00712340" w:rsidRDefault="00631658" w:rsidP="00631658">
      <w:pPr>
        <w:pStyle w:val="BodyTextIndent3"/>
        <w:spacing w:line="240" w:lineRule="auto"/>
        <w:jc w:val="right"/>
        <w:rPr>
          <w:rFonts w:ascii="GHEA Grapalat" w:hAnsi="GHEA Grapalat" w:cs="Sylfaen"/>
          <w:b/>
          <w:lang w:val="hy-AM"/>
        </w:rPr>
      </w:pPr>
      <w:r w:rsidRPr="00712340">
        <w:rPr>
          <w:rFonts w:ascii="GHEA Grapalat" w:hAnsi="GHEA Grapalat" w:cs="Sylfaen"/>
          <w:b/>
          <w:lang w:val="hy-AM"/>
        </w:rPr>
        <w:lastRenderedPageBreak/>
        <w:t>Հավելված 5.1</w:t>
      </w:r>
    </w:p>
    <w:p w:rsidR="00631658" w:rsidRPr="00712340" w:rsidRDefault="00631658" w:rsidP="00631658">
      <w:pPr>
        <w:pStyle w:val="BodyTextIndent3"/>
        <w:spacing w:line="240" w:lineRule="auto"/>
        <w:jc w:val="right"/>
        <w:rPr>
          <w:rFonts w:ascii="GHEA Grapalat" w:hAnsi="GHEA Grapalat" w:cs="Sylfaen"/>
          <w:b/>
          <w:lang w:val="hy-AM"/>
        </w:rPr>
      </w:pPr>
      <w:r w:rsidRPr="00712340">
        <w:rPr>
          <w:rFonts w:ascii="GHEA Grapalat" w:hAnsi="GHEA Grapalat" w:cs="Sylfaen"/>
          <w:b/>
          <w:lang w:val="hy-AM"/>
        </w:rPr>
        <w:t>«</w:t>
      </w:r>
      <w:r w:rsidR="00C8637E" w:rsidRPr="008200D5">
        <w:rPr>
          <w:rFonts w:ascii="GHEA Grapalat" w:hAnsi="GHEA Grapalat"/>
          <w:b/>
          <w:i/>
          <w:lang w:val="af-ZA"/>
        </w:rPr>
        <w:t xml:space="preserve">ՀՀ </w:t>
      </w:r>
      <w:r w:rsidR="00C8637E">
        <w:rPr>
          <w:rFonts w:ascii="GHEA Grapalat" w:hAnsi="GHEA Grapalat"/>
          <w:b/>
          <w:i/>
          <w:lang w:val="af-ZA"/>
        </w:rPr>
        <w:t>ԱՄԱ</w:t>
      </w:r>
      <w:r w:rsidR="00C8637E" w:rsidRPr="008200D5">
        <w:rPr>
          <w:rFonts w:ascii="GHEA Grapalat" w:hAnsi="GHEA Grapalat"/>
          <w:b/>
          <w:i/>
          <w:lang w:val="af-ZA"/>
        </w:rPr>
        <w:t>Հ-ԳՀԾՁԲ-20/0</w:t>
      </w:r>
      <w:r w:rsidR="00C8637E">
        <w:rPr>
          <w:rFonts w:ascii="GHEA Grapalat" w:hAnsi="GHEA Grapalat"/>
          <w:b/>
          <w:i/>
          <w:lang w:val="af-ZA"/>
        </w:rPr>
        <w:t xml:space="preserve">1 </w:t>
      </w:r>
      <w:r w:rsidR="00C8637E" w:rsidRPr="008200D5">
        <w:rPr>
          <w:rFonts w:ascii="GHEA Grapalat" w:hAnsi="GHEA Grapalat"/>
          <w:b/>
          <w:i/>
          <w:u w:val="single"/>
          <w:lang w:val="af-ZA"/>
        </w:rPr>
        <w:t xml:space="preserve">       </w:t>
      </w:r>
      <w:r w:rsidR="00C8637E">
        <w:rPr>
          <w:rFonts w:ascii="GHEA Grapalat" w:hAnsi="GHEA Grapalat"/>
          <w:lang w:val="es-ES"/>
        </w:rPr>
        <w:t xml:space="preserve"> </w:t>
      </w:r>
      <w:r w:rsidRPr="00712340">
        <w:rPr>
          <w:rFonts w:ascii="GHEA Grapalat" w:hAnsi="GHEA Grapalat" w:cs="Sylfaen"/>
          <w:b/>
          <w:lang w:val="hy-AM"/>
        </w:rPr>
        <w:t>»*  ծածկագրով</w:t>
      </w:r>
    </w:p>
    <w:p w:rsidR="00631658" w:rsidRPr="00712340" w:rsidRDefault="00C00BB2"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712340">
        <w:rPr>
          <w:rFonts w:ascii="GHEA Grapalat" w:hAnsi="GHEA Grapalat" w:cs="Sylfaen"/>
          <w:b/>
          <w:lang w:val="hy-AM"/>
        </w:rPr>
        <w:t xml:space="preserve"> հրավերի</w:t>
      </w:r>
    </w:p>
    <w:p w:rsidR="00631658" w:rsidRPr="00712340" w:rsidRDefault="00631658" w:rsidP="00631658">
      <w:pPr>
        <w:jc w:val="center"/>
        <w:rPr>
          <w:rFonts w:ascii="GHEA Grapalat" w:hAnsi="GHEA Grapalat" w:cs="GHEA Grapalat"/>
          <w:b/>
          <w:sz w:val="20"/>
          <w:szCs w:val="20"/>
          <w:lang w:val="hy-AM"/>
        </w:rPr>
      </w:pPr>
      <w:r w:rsidRPr="00712340">
        <w:rPr>
          <w:rFonts w:ascii="GHEA Grapalat" w:hAnsi="GHEA Grapalat" w:cs="GHEA Grapalat"/>
          <w:b/>
          <w:sz w:val="18"/>
          <w:szCs w:val="18"/>
          <w:lang w:val="hy-AM"/>
        </w:rPr>
        <w:t xml:space="preserve">       </w:t>
      </w:r>
      <w:r w:rsidRPr="00712340">
        <w:rPr>
          <w:rFonts w:ascii="GHEA Grapalat" w:hAnsi="GHEA Grapalat" w:cs="GHEA Grapalat"/>
          <w:b/>
          <w:sz w:val="20"/>
          <w:szCs w:val="20"/>
          <w:lang w:val="hy-AM"/>
        </w:rPr>
        <w:t xml:space="preserve">ՏՈւԺԱՆՔԻ ՄԱՍԻՆ ՀԱՄԱՁԱՅՆԱԳԻՐ </w:t>
      </w:r>
    </w:p>
    <w:p w:rsidR="001C7C1A" w:rsidRPr="00712340" w:rsidRDefault="00631658" w:rsidP="001C7C1A">
      <w:pPr>
        <w:jc w:val="center"/>
        <w:rPr>
          <w:rFonts w:ascii="GHEA Grapalat" w:hAnsi="GHEA Grapalat" w:cs="GHEA Grapalat"/>
          <w:b/>
          <w:sz w:val="20"/>
          <w:szCs w:val="20"/>
          <w:lang w:val="hy-AM"/>
        </w:rPr>
      </w:pPr>
      <w:r w:rsidRPr="00712340">
        <w:rPr>
          <w:rFonts w:ascii="GHEA Grapalat" w:hAnsi="GHEA Grapalat" w:cs="GHEA Grapalat"/>
          <w:sz w:val="20"/>
          <w:szCs w:val="20"/>
          <w:lang w:val="hy-AM"/>
        </w:rPr>
        <w:t xml:space="preserve">  </w:t>
      </w:r>
      <w:r w:rsidRPr="00712340">
        <w:rPr>
          <w:rFonts w:ascii="GHEA Grapalat" w:hAnsi="GHEA Grapalat" w:cs="GHEA Grapalat"/>
          <w:b/>
          <w:sz w:val="20"/>
          <w:szCs w:val="20"/>
          <w:lang w:val="hy-AM"/>
        </w:rPr>
        <w:t xml:space="preserve"> </w:t>
      </w:r>
      <w:r w:rsidR="001C7C1A" w:rsidRPr="00E81BDB">
        <w:rPr>
          <w:rFonts w:ascii="GHEA Grapalat" w:hAnsi="GHEA Grapalat" w:cs="GHEA Grapalat"/>
          <w:b/>
          <w:sz w:val="18"/>
          <w:szCs w:val="18"/>
          <w:lang w:val="hy-AM"/>
        </w:rPr>
        <w:t xml:space="preserve">         </w:t>
      </w:r>
      <w:r w:rsidR="001C7C1A" w:rsidRPr="00712340">
        <w:rPr>
          <w:rFonts w:ascii="GHEA Grapalat" w:hAnsi="GHEA Grapalat" w:cs="GHEA Grapalat"/>
          <w:b/>
          <w:sz w:val="18"/>
          <w:szCs w:val="18"/>
          <w:lang w:val="hy-AM"/>
        </w:rPr>
        <w:t>(</w:t>
      </w:r>
      <w:r w:rsidR="001C7C1A" w:rsidRPr="00E81BDB">
        <w:rPr>
          <w:rFonts w:ascii="GHEA Grapalat" w:hAnsi="GHEA Grapalat" w:cs="GHEA Grapalat"/>
          <w:b/>
          <w:sz w:val="18"/>
          <w:szCs w:val="18"/>
          <w:lang w:val="hy-AM"/>
        </w:rPr>
        <w:t xml:space="preserve">պայմանագրի </w:t>
      </w:r>
      <w:r w:rsidR="001C7C1A" w:rsidRPr="00712340">
        <w:rPr>
          <w:rFonts w:ascii="GHEA Grapalat" w:hAnsi="GHEA Grapalat" w:cs="GHEA Grapalat"/>
          <w:b/>
          <w:sz w:val="18"/>
          <w:szCs w:val="18"/>
          <w:lang w:val="hy-AM"/>
        </w:rPr>
        <w:t>ապահովում)</w:t>
      </w:r>
    </w:p>
    <w:p w:rsidR="00631658" w:rsidRPr="00712340" w:rsidRDefault="00631658" w:rsidP="00631658">
      <w:pPr>
        <w:rPr>
          <w:rFonts w:ascii="GHEA Grapalat" w:hAnsi="GHEA Grapalat" w:cs="GHEA Grapalat"/>
          <w:b/>
          <w:sz w:val="20"/>
          <w:szCs w:val="20"/>
          <w:lang w:val="hy-AM"/>
        </w:rPr>
      </w:pPr>
    </w:p>
    <w:p w:rsidR="00631658" w:rsidRPr="00712340" w:rsidRDefault="00631658" w:rsidP="00631658">
      <w:pPr>
        <w:rPr>
          <w:rFonts w:ascii="GHEA Grapalat" w:hAnsi="GHEA Grapalat" w:cs="GHEA Grapalat"/>
          <w:sz w:val="20"/>
          <w:szCs w:val="20"/>
          <w:lang w:val="hy-AM"/>
        </w:rPr>
      </w:pPr>
      <w:r w:rsidRPr="00712340">
        <w:rPr>
          <w:rFonts w:ascii="GHEA Grapalat" w:hAnsi="GHEA Grapalat" w:cs="GHEA Grapalat"/>
          <w:sz w:val="20"/>
          <w:szCs w:val="20"/>
          <w:lang w:val="hy-AM"/>
        </w:rPr>
        <w:t xml:space="preserve">     ք. Երևան</w:t>
      </w:r>
      <w:r w:rsidRPr="00712340">
        <w:rPr>
          <w:rFonts w:ascii="GHEA Grapalat" w:hAnsi="GHEA Grapalat" w:cs="GHEA Grapalat"/>
          <w:sz w:val="20"/>
          <w:szCs w:val="20"/>
          <w:lang w:val="hy-AM"/>
        </w:rPr>
        <w:tab/>
      </w:r>
      <w:r w:rsidRPr="00712340">
        <w:rPr>
          <w:rFonts w:ascii="GHEA Grapalat" w:hAnsi="GHEA Grapalat" w:cs="GHEA Grapalat"/>
          <w:sz w:val="20"/>
          <w:szCs w:val="20"/>
          <w:lang w:val="hy-AM"/>
        </w:rPr>
        <w:tab/>
      </w:r>
      <w:r w:rsidRPr="00712340">
        <w:rPr>
          <w:rFonts w:ascii="GHEA Grapalat" w:hAnsi="GHEA Grapalat" w:cs="GHEA Grapalat"/>
          <w:sz w:val="20"/>
          <w:szCs w:val="20"/>
          <w:lang w:val="hy-AM"/>
        </w:rPr>
        <w:tab/>
      </w:r>
      <w:r w:rsidRPr="00712340">
        <w:rPr>
          <w:rFonts w:ascii="GHEA Grapalat" w:hAnsi="GHEA Grapalat" w:cs="GHEA Grapalat"/>
          <w:sz w:val="20"/>
          <w:szCs w:val="20"/>
          <w:lang w:val="hy-AM"/>
        </w:rPr>
        <w:tab/>
      </w:r>
      <w:r w:rsidRPr="00712340">
        <w:rPr>
          <w:rFonts w:ascii="GHEA Grapalat" w:hAnsi="GHEA Grapalat" w:cs="GHEA Grapalat"/>
          <w:sz w:val="20"/>
          <w:szCs w:val="20"/>
          <w:lang w:val="hy-AM"/>
        </w:rPr>
        <w:tab/>
      </w:r>
      <w:r w:rsidRPr="00712340">
        <w:rPr>
          <w:rFonts w:ascii="GHEA Grapalat" w:hAnsi="GHEA Grapalat" w:cs="GHEA Grapalat"/>
          <w:sz w:val="20"/>
          <w:szCs w:val="20"/>
          <w:lang w:val="hy-AM"/>
        </w:rPr>
        <w:tab/>
        <w:t xml:space="preserve">            </w:t>
      </w:r>
      <w:r w:rsidRPr="00712340">
        <w:rPr>
          <w:rFonts w:ascii="GHEA Grapalat" w:hAnsi="GHEA Grapalat"/>
          <w:sz w:val="20"/>
          <w:szCs w:val="20"/>
          <w:lang w:val="hy-AM"/>
        </w:rPr>
        <w:t>«</w:t>
      </w:r>
      <w:r w:rsidRPr="00712340">
        <w:rPr>
          <w:rFonts w:ascii="GHEA Grapalat" w:hAnsi="GHEA Grapalat" w:cs="GHEA Grapalat"/>
          <w:sz w:val="20"/>
          <w:szCs w:val="20"/>
          <w:u w:val="single"/>
          <w:lang w:val="hy-AM"/>
        </w:rPr>
        <w:t xml:space="preserve">         </w:t>
      </w:r>
      <w:r w:rsidRPr="00712340">
        <w:rPr>
          <w:rFonts w:ascii="GHEA Grapalat" w:hAnsi="GHEA Grapalat"/>
          <w:sz w:val="20"/>
          <w:szCs w:val="20"/>
          <w:lang w:val="hy-AM"/>
        </w:rPr>
        <w:t>»</w:t>
      </w:r>
      <w:r w:rsidRPr="00712340">
        <w:rPr>
          <w:rFonts w:ascii="GHEA Grapalat" w:hAnsi="GHEA Grapalat" w:cs="GHEA Grapalat"/>
          <w:sz w:val="20"/>
          <w:szCs w:val="20"/>
          <w:u w:val="single"/>
          <w:lang w:val="hy-AM"/>
        </w:rPr>
        <w:t xml:space="preserve"> </w:t>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lang w:val="hy-AM"/>
        </w:rPr>
        <w:t xml:space="preserve"> 20   թ.**</w:t>
      </w:r>
    </w:p>
    <w:p w:rsidR="00631658" w:rsidRPr="00712340" w:rsidRDefault="00631658" w:rsidP="00631658">
      <w:pPr>
        <w:rPr>
          <w:rFonts w:ascii="GHEA Grapalat" w:hAnsi="GHEA Grapalat" w:cs="GHEA Grapalat"/>
          <w:sz w:val="20"/>
          <w:szCs w:val="20"/>
          <w:lang w:val="hy-AM"/>
        </w:rPr>
      </w:pPr>
    </w:p>
    <w:p w:rsidR="00631658" w:rsidRPr="00712340" w:rsidRDefault="00631658" w:rsidP="00631658">
      <w:pPr>
        <w:jc w:val="both"/>
        <w:rPr>
          <w:rFonts w:ascii="GHEA Grapalat" w:hAnsi="GHEA Grapalat" w:cs="GHEA Grapalat"/>
          <w:sz w:val="20"/>
          <w:szCs w:val="20"/>
          <w:u w:val="single"/>
          <w:vertAlign w:val="subscript"/>
          <w:lang w:val="hy-AM"/>
        </w:rPr>
      </w:pPr>
      <w:r w:rsidRPr="00712340">
        <w:rPr>
          <w:rFonts w:ascii="GHEA Grapalat" w:hAnsi="GHEA Grapalat" w:cs="GHEA Grapalat"/>
          <w:sz w:val="20"/>
          <w:szCs w:val="20"/>
          <w:u w:val="single"/>
          <w:vertAlign w:val="subscript"/>
          <w:lang w:val="hy-AM"/>
        </w:rPr>
        <w:tab/>
      </w:r>
      <w:r w:rsidRPr="00712340">
        <w:rPr>
          <w:rFonts w:ascii="GHEA Grapalat" w:hAnsi="GHEA Grapalat" w:cs="GHEA Grapalat"/>
          <w:sz w:val="20"/>
          <w:szCs w:val="20"/>
          <w:u w:val="single"/>
          <w:vertAlign w:val="subscript"/>
          <w:lang w:val="hy-AM"/>
        </w:rPr>
        <w:tab/>
      </w:r>
      <w:r w:rsidRPr="00712340">
        <w:rPr>
          <w:rFonts w:ascii="GHEA Grapalat" w:hAnsi="GHEA Grapalat" w:cs="GHEA Grapalat"/>
          <w:sz w:val="20"/>
          <w:szCs w:val="20"/>
          <w:u w:val="single"/>
          <w:vertAlign w:val="subscript"/>
          <w:lang w:val="hy-AM"/>
        </w:rPr>
        <w:tab/>
      </w:r>
      <w:r w:rsidRPr="00712340">
        <w:rPr>
          <w:rFonts w:ascii="GHEA Grapalat" w:hAnsi="GHEA Grapalat" w:cs="GHEA Grapalat"/>
          <w:sz w:val="20"/>
          <w:szCs w:val="20"/>
          <w:vertAlign w:val="subscript"/>
          <w:lang w:val="hy-AM"/>
        </w:rPr>
        <w:t xml:space="preserve">, </w:t>
      </w:r>
      <w:r w:rsidRPr="00712340">
        <w:rPr>
          <w:rFonts w:ascii="GHEA Grapalat" w:hAnsi="GHEA Grapalat" w:cs="GHEA Grapalat"/>
          <w:sz w:val="20"/>
          <w:szCs w:val="20"/>
          <w:lang w:val="hy-AM"/>
        </w:rPr>
        <w:t xml:space="preserve">ի դեմս Ընկերության տնօրեն </w:t>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p>
    <w:p w:rsidR="00631658" w:rsidRPr="00712340" w:rsidRDefault="00631658" w:rsidP="00631658">
      <w:pPr>
        <w:jc w:val="both"/>
        <w:rPr>
          <w:rFonts w:ascii="GHEA Grapalat" w:hAnsi="GHEA Grapalat" w:cs="GHEA Grapalat"/>
          <w:sz w:val="20"/>
          <w:szCs w:val="20"/>
          <w:lang w:val="hy-AM"/>
        </w:rPr>
      </w:pPr>
      <w:r w:rsidRPr="00712340">
        <w:rPr>
          <w:rFonts w:ascii="GHEA Grapalat" w:hAnsi="GHEA Grapalat"/>
          <w:sz w:val="20"/>
          <w:szCs w:val="20"/>
          <w:vertAlign w:val="superscript"/>
          <w:lang w:val="hy-AM"/>
        </w:rPr>
        <w:t xml:space="preserve">       Ընկերության անվանումը</w:t>
      </w:r>
      <w:r w:rsidRPr="00712340">
        <w:rPr>
          <w:rFonts w:ascii="GHEA Grapalat" w:hAnsi="GHEA Grapalat" w:cs="GHEA Grapalat"/>
          <w:sz w:val="20"/>
          <w:szCs w:val="20"/>
          <w:vertAlign w:val="subscript"/>
          <w:lang w:val="hy-AM"/>
        </w:rPr>
        <w:tab/>
      </w:r>
      <w:r w:rsidRPr="00712340">
        <w:rPr>
          <w:rFonts w:ascii="GHEA Grapalat" w:hAnsi="GHEA Grapalat" w:cs="GHEA Grapalat"/>
          <w:sz w:val="20"/>
          <w:szCs w:val="20"/>
          <w:vertAlign w:val="subscript"/>
          <w:lang w:val="hy-AM"/>
        </w:rPr>
        <w:tab/>
      </w:r>
      <w:r w:rsidRPr="00712340">
        <w:rPr>
          <w:rFonts w:ascii="GHEA Grapalat" w:hAnsi="GHEA Grapalat" w:cs="GHEA Grapalat"/>
          <w:sz w:val="20"/>
          <w:szCs w:val="20"/>
          <w:vertAlign w:val="subscript"/>
          <w:lang w:val="hy-AM"/>
        </w:rPr>
        <w:tab/>
      </w:r>
      <w:r w:rsidRPr="00712340">
        <w:rPr>
          <w:rFonts w:ascii="GHEA Grapalat" w:hAnsi="GHEA Grapalat" w:cs="GHEA Grapalat"/>
          <w:sz w:val="20"/>
          <w:szCs w:val="20"/>
          <w:vertAlign w:val="subscript"/>
          <w:lang w:val="hy-AM"/>
        </w:rPr>
        <w:tab/>
      </w:r>
      <w:r w:rsidRPr="00712340">
        <w:rPr>
          <w:rFonts w:ascii="GHEA Grapalat" w:hAnsi="GHEA Grapalat" w:cs="GHEA Grapalat"/>
          <w:sz w:val="20"/>
          <w:szCs w:val="20"/>
          <w:vertAlign w:val="subscript"/>
          <w:lang w:val="hy-AM"/>
        </w:rPr>
        <w:tab/>
        <w:t xml:space="preserve">    </w:t>
      </w:r>
      <w:r w:rsidRPr="00712340">
        <w:rPr>
          <w:rFonts w:ascii="GHEA Grapalat" w:hAnsi="GHEA Grapalat"/>
          <w:sz w:val="20"/>
          <w:szCs w:val="20"/>
          <w:vertAlign w:val="superscript"/>
          <w:lang w:val="hy-AM"/>
        </w:rPr>
        <w:t>Ընկերության տնօրենի անուն ազգանունը, անձնագրային տվյալները</w:t>
      </w:r>
      <w:r w:rsidRPr="00712340">
        <w:rPr>
          <w:rFonts w:ascii="GHEA Grapalat" w:hAnsi="GHEA Grapalat" w:cs="GHEA Grapalat"/>
          <w:sz w:val="20"/>
          <w:szCs w:val="20"/>
          <w:vertAlign w:val="subscript"/>
          <w:lang w:val="hy-AM"/>
        </w:rPr>
        <w:t xml:space="preserve">, </w:t>
      </w:r>
      <w:r w:rsidRPr="0071234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712340" w:rsidRDefault="00631658" w:rsidP="00631658">
      <w:pPr>
        <w:ind w:firstLine="708"/>
        <w:jc w:val="both"/>
        <w:rPr>
          <w:rFonts w:ascii="GHEA Grapalat" w:hAnsi="GHEA Grapalat" w:cs="GHEA Grapalat"/>
          <w:sz w:val="20"/>
          <w:szCs w:val="20"/>
          <w:lang w:val="hy-AM"/>
        </w:rPr>
      </w:pPr>
    </w:p>
    <w:p w:rsidR="00631658" w:rsidRPr="00712340" w:rsidRDefault="00631658" w:rsidP="00631658">
      <w:pPr>
        <w:numPr>
          <w:ilvl w:val="0"/>
          <w:numId w:val="6"/>
        </w:numPr>
        <w:jc w:val="center"/>
        <w:rPr>
          <w:rFonts w:ascii="GHEA Grapalat" w:hAnsi="GHEA Grapalat" w:cs="GHEA Grapalat"/>
          <w:b/>
          <w:bCs/>
          <w:sz w:val="20"/>
          <w:szCs w:val="20"/>
          <w:lang w:val="pt-BR"/>
        </w:rPr>
      </w:pPr>
      <w:r w:rsidRPr="00712340">
        <w:rPr>
          <w:rFonts w:ascii="GHEA Grapalat" w:hAnsi="GHEA Grapalat" w:cs="GHEA Grapalat"/>
          <w:b/>
          <w:sz w:val="20"/>
          <w:szCs w:val="20"/>
          <w:lang w:val="hy-AM"/>
        </w:rPr>
        <w:t xml:space="preserve"> Հ</w:t>
      </w:r>
      <w:r w:rsidRPr="00712340">
        <w:rPr>
          <w:rFonts w:ascii="GHEA Grapalat" w:hAnsi="GHEA Grapalat" w:cs="GHEA Grapalat"/>
          <w:b/>
          <w:sz w:val="20"/>
          <w:szCs w:val="20"/>
        </w:rPr>
        <w:t>ամաձայնության առարկան</w:t>
      </w:r>
    </w:p>
    <w:p w:rsidR="00631658" w:rsidRPr="00712340" w:rsidRDefault="00631658" w:rsidP="00631658">
      <w:pPr>
        <w:jc w:val="both"/>
        <w:rPr>
          <w:rFonts w:ascii="GHEA Grapalat" w:hAnsi="GHEA Grapalat" w:cs="GHEA Grapalat"/>
          <w:b/>
          <w:bCs/>
          <w:sz w:val="20"/>
          <w:szCs w:val="20"/>
          <w:lang w:val="pt-BR"/>
        </w:rPr>
      </w:pPr>
      <w:r w:rsidRPr="00712340">
        <w:rPr>
          <w:rFonts w:ascii="GHEA Grapalat" w:hAnsi="GHEA Grapalat" w:cs="GHEA Grapalat"/>
          <w:sz w:val="20"/>
          <w:szCs w:val="20"/>
          <w:lang w:val="pt-BR"/>
        </w:rPr>
        <w:tab/>
      </w:r>
      <w:r w:rsidRPr="00712340">
        <w:rPr>
          <w:rFonts w:ascii="GHEA Grapalat" w:hAnsi="GHEA Grapalat" w:cs="GHEA Grapalat"/>
          <w:sz w:val="20"/>
          <w:szCs w:val="20"/>
          <w:lang w:val="pt-BR"/>
        </w:rPr>
        <w:tab/>
        <w:t xml:space="preserve">                               </w:t>
      </w:r>
    </w:p>
    <w:p w:rsidR="00631658" w:rsidRPr="00712340" w:rsidRDefault="00631658" w:rsidP="001B2D6D">
      <w:pPr>
        <w:ind w:left="426"/>
        <w:jc w:val="both"/>
        <w:rPr>
          <w:rFonts w:ascii="GHEA Grapalat" w:hAnsi="GHEA Grapalat" w:cs="GHEA Grapalat"/>
          <w:sz w:val="20"/>
          <w:szCs w:val="20"/>
          <w:lang w:val="pt-BR"/>
        </w:rPr>
      </w:pPr>
      <w:r w:rsidRPr="00712340">
        <w:rPr>
          <w:rFonts w:ascii="GHEA Grapalat" w:hAnsi="GHEA Grapalat" w:cs="GHEA Grapalat"/>
          <w:sz w:val="20"/>
          <w:szCs w:val="20"/>
          <w:lang w:val="pt-BR"/>
        </w:rPr>
        <w:t xml:space="preserve">1.1 Ընկերությունը մասնակցում է </w:t>
      </w:r>
      <w:r w:rsidR="00C1569A">
        <w:rPr>
          <w:rFonts w:ascii="GHEA Grapalat" w:hAnsi="GHEA Grapalat" w:cs="GHEA Grapalat"/>
          <w:sz w:val="20"/>
          <w:szCs w:val="20"/>
          <w:u w:val="single"/>
          <w:lang w:val="pt-BR"/>
        </w:rPr>
        <w:t xml:space="preserve">ՀՀ </w:t>
      </w:r>
      <w:r w:rsidR="00316E1F">
        <w:rPr>
          <w:rFonts w:ascii="GHEA Grapalat" w:hAnsi="GHEA Grapalat" w:cs="GHEA Grapalat"/>
          <w:sz w:val="20"/>
          <w:szCs w:val="20"/>
          <w:u w:val="single"/>
          <w:lang w:val="pt-BR"/>
        </w:rPr>
        <w:t>Արարատի մարզ  Արարատի</w:t>
      </w:r>
      <w:r w:rsidR="00C1569A">
        <w:rPr>
          <w:rFonts w:ascii="GHEA Grapalat" w:hAnsi="GHEA Grapalat" w:cs="GHEA Grapalat"/>
          <w:sz w:val="20"/>
          <w:szCs w:val="20"/>
          <w:u w:val="single"/>
          <w:lang w:val="pt-BR"/>
        </w:rPr>
        <w:t xml:space="preserve"> համայնքապետարանի</w:t>
      </w:r>
      <w:r w:rsidRPr="00712340">
        <w:rPr>
          <w:rFonts w:ascii="GHEA Grapalat" w:hAnsi="GHEA Grapalat" w:cs="GHEA Grapalat"/>
          <w:sz w:val="20"/>
          <w:szCs w:val="20"/>
          <w:lang w:val="pt-BR"/>
        </w:rPr>
        <w:t>*  (այսուհետ` Պատվիրատու) կողմից կազմակերպված</w:t>
      </w:r>
      <w:r w:rsidR="001B2D6D" w:rsidRPr="001B2D6D">
        <w:rPr>
          <w:rFonts w:ascii="GHEA Grapalat" w:hAnsi="GHEA Grapalat" w:cs="Sylfaen"/>
          <w:b/>
          <w:lang w:val="hy-AM"/>
        </w:rPr>
        <w:t xml:space="preserve"> </w:t>
      </w:r>
      <w:r w:rsidR="00316E1F" w:rsidRPr="008200D5">
        <w:rPr>
          <w:rFonts w:ascii="GHEA Grapalat" w:hAnsi="GHEA Grapalat"/>
          <w:b/>
          <w:i/>
          <w:lang w:val="af-ZA"/>
        </w:rPr>
        <w:t xml:space="preserve">ՀՀ </w:t>
      </w:r>
      <w:r w:rsidR="00316E1F">
        <w:rPr>
          <w:rFonts w:ascii="GHEA Grapalat" w:hAnsi="GHEA Grapalat"/>
          <w:b/>
          <w:i/>
          <w:lang w:val="af-ZA"/>
        </w:rPr>
        <w:t>ԱՄ</w:t>
      </w:r>
      <w:r w:rsidR="00316E1F" w:rsidRPr="008200D5">
        <w:rPr>
          <w:rFonts w:ascii="GHEA Grapalat" w:hAnsi="GHEA Grapalat"/>
          <w:b/>
          <w:i/>
          <w:lang w:val="af-ZA"/>
        </w:rPr>
        <w:t>ՄՀ-ԳՀԾՁԲ-20/0</w:t>
      </w:r>
      <w:r w:rsidR="00316E1F">
        <w:rPr>
          <w:rFonts w:ascii="GHEA Grapalat" w:hAnsi="GHEA Grapalat"/>
          <w:b/>
          <w:i/>
          <w:lang w:val="af-ZA"/>
        </w:rPr>
        <w:t>1</w:t>
      </w:r>
      <w:r w:rsidR="00316E1F" w:rsidRPr="00316E1F">
        <w:rPr>
          <w:rFonts w:ascii="GHEA Grapalat" w:hAnsi="GHEA Grapalat" w:cs="Sylfaen"/>
          <w:b/>
          <w:sz w:val="20"/>
          <w:lang w:val="pt-BR"/>
        </w:rPr>
        <w:t xml:space="preserve"> </w:t>
      </w:r>
      <w:r w:rsidRPr="00712340">
        <w:rPr>
          <w:rFonts w:ascii="GHEA Grapalat" w:hAnsi="GHEA Grapalat" w:cs="GHEA Grapalat"/>
          <w:sz w:val="20"/>
          <w:szCs w:val="20"/>
          <w:lang w:val="pt-BR"/>
        </w:rPr>
        <w:t>ծածկագրով գնման ընթացակարգին:</w:t>
      </w:r>
    </w:p>
    <w:p w:rsidR="00631658" w:rsidRPr="00712340" w:rsidRDefault="00631658" w:rsidP="00631658">
      <w:pPr>
        <w:ind w:firstLine="426"/>
        <w:jc w:val="both"/>
        <w:rPr>
          <w:rFonts w:ascii="GHEA Grapalat" w:hAnsi="GHEA Grapalat" w:cs="GHEA Grapalat"/>
          <w:color w:val="5B9BD5"/>
          <w:sz w:val="20"/>
          <w:szCs w:val="20"/>
          <w:lang w:val="hy-AM"/>
        </w:rPr>
      </w:pPr>
      <w:r w:rsidRPr="0071234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712340" w:rsidRDefault="007A5E2D" w:rsidP="007A5E2D">
      <w:pPr>
        <w:ind w:firstLine="426"/>
        <w:jc w:val="both"/>
        <w:rPr>
          <w:rFonts w:ascii="GHEA Grapalat" w:hAnsi="GHEA Grapalat" w:cs="GHEA Grapalat"/>
          <w:color w:val="000000"/>
          <w:sz w:val="20"/>
          <w:szCs w:val="20"/>
          <w:lang w:val="pt-BR"/>
        </w:rPr>
      </w:pPr>
      <w:r w:rsidRPr="00712340">
        <w:rPr>
          <w:rFonts w:ascii="GHEA Grapalat" w:hAnsi="GHEA Grapalat" w:cs="GHEA Grapalat"/>
          <w:color w:val="000000"/>
          <w:sz w:val="20"/>
          <w:szCs w:val="20"/>
          <w:lang w:val="pt-BR"/>
        </w:rPr>
        <w:t xml:space="preserve">1.3 </w:t>
      </w:r>
      <w:r w:rsidR="00631658" w:rsidRPr="00712340">
        <w:rPr>
          <w:rFonts w:ascii="GHEA Grapalat" w:hAnsi="GHEA Grapalat" w:cs="GHEA Grapalat"/>
          <w:color w:val="000000"/>
          <w:sz w:val="20"/>
          <w:szCs w:val="20"/>
          <w:lang w:val="pt-BR"/>
        </w:rPr>
        <w:t>Ընկերությունը</w:t>
      </w:r>
      <w:r w:rsidR="00631658" w:rsidRPr="00712340">
        <w:rPr>
          <w:rFonts w:ascii="GHEA Grapalat" w:hAnsi="GHEA Grapalat" w:cs="GHEA Grapalat"/>
          <w:color w:val="000000"/>
          <w:sz w:val="20"/>
          <w:szCs w:val="20"/>
          <w:lang w:val="hy-AM"/>
        </w:rPr>
        <w:t xml:space="preserve"> սույն </w:t>
      </w:r>
      <w:r w:rsidR="00631658" w:rsidRPr="00712340">
        <w:rPr>
          <w:rFonts w:ascii="GHEA Grapalat" w:hAnsi="GHEA Grapalat" w:cs="GHEA Grapalat"/>
          <w:color w:val="000000"/>
          <w:sz w:val="20"/>
          <w:szCs w:val="20"/>
          <w:lang w:val="pt-BR"/>
        </w:rPr>
        <w:t>տուժանքի համաձայնագ</w:t>
      </w:r>
      <w:r w:rsidR="00631658" w:rsidRPr="00712340">
        <w:rPr>
          <w:rFonts w:ascii="GHEA Grapalat" w:hAnsi="GHEA Grapalat" w:cs="GHEA Grapalat"/>
          <w:color w:val="000000"/>
          <w:sz w:val="20"/>
          <w:szCs w:val="20"/>
          <w:lang w:val="hy-AM"/>
        </w:rPr>
        <w:t>ր</w:t>
      </w:r>
      <w:r w:rsidR="00631658" w:rsidRPr="00712340">
        <w:rPr>
          <w:rFonts w:ascii="GHEA Grapalat" w:hAnsi="GHEA Grapalat" w:cs="GHEA Grapalat"/>
          <w:color w:val="000000"/>
          <w:sz w:val="20"/>
          <w:szCs w:val="20"/>
          <w:lang w:val="pt-BR"/>
        </w:rPr>
        <w:t>ի</w:t>
      </w:r>
      <w:r w:rsidR="00631658" w:rsidRPr="00712340">
        <w:rPr>
          <w:rFonts w:ascii="GHEA Grapalat" w:hAnsi="GHEA Grapalat" w:cs="GHEA Grapalat"/>
          <w:color w:val="000000"/>
          <w:sz w:val="20"/>
          <w:szCs w:val="20"/>
          <w:lang w:val="hy-AM"/>
        </w:rPr>
        <w:t xml:space="preserve">ն կից ներկայացվող վճարման պահանջագրի </w:t>
      </w:r>
      <w:r w:rsidRPr="00E81BDB">
        <w:rPr>
          <w:rFonts w:ascii="GHEA Grapalat" w:hAnsi="GHEA Grapalat" w:cs="GHEA Grapalat"/>
          <w:color w:val="000000"/>
          <w:sz w:val="20"/>
          <w:szCs w:val="20"/>
          <w:lang w:val="hy-AM"/>
        </w:rPr>
        <w:t>(</w:t>
      </w:r>
      <w:r w:rsidR="00631658" w:rsidRPr="00712340">
        <w:rPr>
          <w:rFonts w:ascii="GHEA Grapalat" w:hAnsi="GHEA Grapalat" w:cs="GHEA Grapalat"/>
          <w:color w:val="000000"/>
          <w:sz w:val="20"/>
          <w:szCs w:val="20"/>
          <w:lang w:val="hy-AM"/>
        </w:rPr>
        <w:t>այսուհետ` Պահանջագիր</w:t>
      </w:r>
      <w:r w:rsidRPr="00E81BDB">
        <w:rPr>
          <w:rFonts w:ascii="GHEA Grapalat" w:hAnsi="GHEA Grapalat" w:cs="GHEA Grapalat"/>
          <w:color w:val="000000"/>
          <w:sz w:val="20"/>
          <w:szCs w:val="20"/>
          <w:lang w:val="hy-AM"/>
        </w:rPr>
        <w:t>)</w:t>
      </w:r>
      <w:r w:rsidR="00631658" w:rsidRPr="00712340">
        <w:rPr>
          <w:rFonts w:ascii="GHEA Grapalat" w:hAnsi="GHEA Grapalat" w:cs="GHEA Grapalat"/>
          <w:color w:val="000000"/>
          <w:sz w:val="20"/>
          <w:szCs w:val="20"/>
          <w:lang w:val="hy-AM"/>
        </w:rPr>
        <w:t xml:space="preserve"> ստորագրմամբ անհետկանչելիորեն  համաձայնվում է, որ </w:t>
      </w:r>
    </w:p>
    <w:p w:rsidR="00631658" w:rsidRPr="00712340" w:rsidRDefault="00631658" w:rsidP="00631658">
      <w:pPr>
        <w:ind w:firstLine="426"/>
        <w:jc w:val="both"/>
        <w:rPr>
          <w:rFonts w:ascii="GHEA Grapalat" w:hAnsi="GHEA Grapalat" w:cs="GHEA Grapalat"/>
          <w:color w:val="000000"/>
          <w:sz w:val="20"/>
          <w:szCs w:val="20"/>
          <w:lang w:val="hy-AM"/>
        </w:rPr>
      </w:pPr>
      <w:r w:rsidRPr="00712340">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712340" w:rsidRDefault="00631658" w:rsidP="00631658">
      <w:pPr>
        <w:ind w:firstLine="426"/>
        <w:jc w:val="both"/>
        <w:rPr>
          <w:rFonts w:ascii="GHEA Grapalat" w:hAnsi="GHEA Grapalat" w:cs="GHEA Grapalat"/>
          <w:color w:val="000000"/>
          <w:sz w:val="20"/>
          <w:szCs w:val="20"/>
          <w:lang w:val="hy-AM"/>
        </w:rPr>
      </w:pPr>
      <w:r w:rsidRPr="00712340">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712340">
        <w:rPr>
          <w:rFonts w:ascii="GHEA Grapalat" w:hAnsi="GHEA Grapalat" w:cs="GHEA Grapalat"/>
          <w:color w:val="000000"/>
          <w:sz w:val="20"/>
          <w:szCs w:val="20"/>
          <w:lang w:val="pt-BR"/>
        </w:rPr>
        <w:t>Ընկերության</w:t>
      </w:r>
      <w:r w:rsidRPr="00712340">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712340" w:rsidRDefault="00631658" w:rsidP="00631658">
      <w:pPr>
        <w:ind w:firstLine="426"/>
        <w:jc w:val="both"/>
        <w:rPr>
          <w:rFonts w:ascii="GHEA Grapalat" w:hAnsi="GHEA Grapalat" w:cs="GHEA Grapalat"/>
          <w:color w:val="000000"/>
          <w:sz w:val="20"/>
          <w:szCs w:val="20"/>
          <w:lang w:val="hy-AM"/>
        </w:rPr>
      </w:pPr>
      <w:r w:rsidRPr="00712340">
        <w:rPr>
          <w:rFonts w:ascii="GHEA Grapalat" w:hAnsi="GHEA Grapalat" w:cs="GHEA Grapalat"/>
          <w:color w:val="000000"/>
          <w:sz w:val="20"/>
          <w:szCs w:val="20"/>
          <w:lang w:val="hy-AM"/>
        </w:rPr>
        <w:t xml:space="preserve">գ)  </w:t>
      </w:r>
      <w:r w:rsidRPr="00712340">
        <w:rPr>
          <w:rFonts w:ascii="GHEA Grapalat" w:hAnsi="GHEA Grapalat" w:cs="GHEA Grapalat"/>
          <w:color w:val="000000"/>
          <w:sz w:val="20"/>
          <w:szCs w:val="20"/>
          <w:lang w:val="pt-BR"/>
        </w:rPr>
        <w:t>Ընկերությունը</w:t>
      </w:r>
      <w:r w:rsidRPr="00712340">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712340" w:rsidRDefault="00631658" w:rsidP="00631658">
      <w:pPr>
        <w:ind w:left="426"/>
        <w:jc w:val="both"/>
        <w:rPr>
          <w:rFonts w:ascii="GHEA Grapalat" w:hAnsi="GHEA Grapalat" w:cs="GHEA Grapalat"/>
          <w:color w:val="000000"/>
          <w:sz w:val="20"/>
          <w:szCs w:val="20"/>
          <w:lang w:val="hy-AM"/>
        </w:rPr>
      </w:pPr>
      <w:r w:rsidRPr="00712340">
        <w:rPr>
          <w:rFonts w:ascii="GHEA Grapalat" w:hAnsi="GHEA Grapalat" w:cs="GHEA Grapalat"/>
          <w:color w:val="000000"/>
          <w:sz w:val="20"/>
          <w:szCs w:val="20"/>
          <w:lang w:val="hy-AM"/>
        </w:rPr>
        <w:t xml:space="preserve">դ) </w:t>
      </w:r>
      <w:r w:rsidRPr="00712340">
        <w:rPr>
          <w:rFonts w:ascii="GHEA Grapalat" w:hAnsi="GHEA Grapalat" w:cs="GHEA Grapalat"/>
          <w:color w:val="000000"/>
          <w:sz w:val="20"/>
          <w:szCs w:val="20"/>
          <w:lang w:val="pt-BR"/>
        </w:rPr>
        <w:t>Ընկերությունը</w:t>
      </w:r>
      <w:r w:rsidRPr="00712340">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712340" w:rsidRDefault="00631658" w:rsidP="00631658">
      <w:pPr>
        <w:ind w:firstLine="426"/>
        <w:jc w:val="both"/>
        <w:rPr>
          <w:rFonts w:ascii="GHEA Grapalat" w:hAnsi="GHEA Grapalat" w:cs="GHEA Grapalat"/>
          <w:sz w:val="20"/>
          <w:szCs w:val="20"/>
          <w:lang w:val="hy-AM"/>
        </w:rPr>
      </w:pPr>
      <w:r w:rsidRPr="0071234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712340" w:rsidRDefault="00631658" w:rsidP="00631658">
      <w:pPr>
        <w:numPr>
          <w:ilvl w:val="1"/>
          <w:numId w:val="25"/>
        </w:numPr>
        <w:ind w:left="0" w:firstLine="426"/>
        <w:jc w:val="both"/>
        <w:rPr>
          <w:rFonts w:ascii="GHEA Grapalat" w:hAnsi="GHEA Grapalat" w:cs="GHEA Grapalat"/>
          <w:sz w:val="20"/>
          <w:szCs w:val="20"/>
          <w:lang w:val="pt-BR"/>
        </w:rPr>
      </w:pPr>
      <w:r w:rsidRPr="0071234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712340">
        <w:rPr>
          <w:rFonts w:ascii="GHEA Grapalat" w:hAnsi="GHEA Grapalat" w:cs="GHEA Grapalat"/>
          <w:sz w:val="20"/>
          <w:szCs w:val="20"/>
          <w:lang w:val="hy-AM"/>
        </w:rPr>
        <w:t xml:space="preserve">Պահանջագիրը բնօրինակներով </w:t>
      </w:r>
      <w:r w:rsidRPr="00712340">
        <w:rPr>
          <w:rFonts w:ascii="GHEA Grapalat" w:hAnsi="GHEA Grapalat" w:cs="GHEA Grapalat"/>
          <w:sz w:val="20"/>
          <w:szCs w:val="20"/>
          <w:lang w:val="pt-BR"/>
        </w:rPr>
        <w:t xml:space="preserve">ներկայացնում է </w:t>
      </w:r>
      <w:r w:rsidRPr="00712340">
        <w:rPr>
          <w:rFonts w:ascii="GHEA Grapalat" w:hAnsi="GHEA Grapalat" w:cs="GHEA Grapalat"/>
          <w:sz w:val="20"/>
          <w:szCs w:val="20"/>
          <w:lang w:val="hy-AM"/>
        </w:rPr>
        <w:t>Վճարող Բանկին</w:t>
      </w:r>
      <w:r w:rsidRPr="0071234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712340">
        <w:rPr>
          <w:rFonts w:ascii="GHEA Grapalat" w:hAnsi="GHEA Grapalat" w:cs="GHEA Grapalat"/>
          <w:sz w:val="20"/>
          <w:szCs w:val="20"/>
          <w:lang w:val="hy-AM"/>
        </w:rPr>
        <w:t>Պահանջագիրը</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էլեկտրոնային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թվային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ստորագրությամբ</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հաստատված</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լինելու</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դեպքում</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դրանք</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Վճարող</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Բանկին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են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ներկայացվում</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էլեկտրոնային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կրիչներով</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ինչպես</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նաև</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դրանցից</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արտատպված</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թղթային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տարբերակներով</w:t>
      </w:r>
      <w:r w:rsidRPr="00712340">
        <w:rPr>
          <w:rFonts w:ascii="GHEA Grapalat" w:hAnsi="GHEA Grapalat" w:cs="GHEA Grapalat"/>
          <w:sz w:val="20"/>
          <w:szCs w:val="20"/>
          <w:lang w:val="pt-BR"/>
        </w:rPr>
        <w:t>:</w:t>
      </w:r>
    </w:p>
    <w:p w:rsidR="00631658" w:rsidRPr="00712340" w:rsidRDefault="00631658" w:rsidP="00631658">
      <w:pPr>
        <w:numPr>
          <w:ilvl w:val="1"/>
          <w:numId w:val="25"/>
        </w:numPr>
        <w:ind w:left="0" w:firstLine="426"/>
        <w:jc w:val="both"/>
        <w:rPr>
          <w:rFonts w:ascii="GHEA Grapalat" w:hAnsi="GHEA Grapalat" w:cs="GHEA Grapalat"/>
          <w:color w:val="000000"/>
          <w:sz w:val="20"/>
          <w:szCs w:val="20"/>
          <w:lang w:val="hy-AM"/>
        </w:rPr>
      </w:pPr>
      <w:r w:rsidRPr="00712340">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712340" w:rsidRDefault="00631658" w:rsidP="00631658">
      <w:pPr>
        <w:numPr>
          <w:ilvl w:val="1"/>
          <w:numId w:val="25"/>
        </w:numPr>
        <w:ind w:left="0" w:firstLine="426"/>
        <w:jc w:val="both"/>
        <w:rPr>
          <w:rFonts w:ascii="GHEA Grapalat" w:hAnsi="GHEA Grapalat" w:cs="GHEA Grapalat"/>
          <w:sz w:val="20"/>
          <w:szCs w:val="20"/>
          <w:lang w:val="pt-BR"/>
        </w:rPr>
      </w:pPr>
      <w:r w:rsidRPr="00712340">
        <w:rPr>
          <w:rFonts w:ascii="GHEA Grapalat" w:hAnsi="GHEA Grapalat" w:cs="GHEA Grapalat"/>
          <w:sz w:val="20"/>
          <w:szCs w:val="20"/>
          <w:lang w:val="hy-AM"/>
        </w:rPr>
        <w:t>Վճարող Բանկի կողմից Պ</w:t>
      </w:r>
      <w:r w:rsidRPr="00712340">
        <w:rPr>
          <w:rFonts w:ascii="GHEA Grapalat" w:hAnsi="GHEA Grapalat" w:cs="GHEA Grapalat"/>
          <w:sz w:val="20"/>
          <w:szCs w:val="20"/>
          <w:lang w:val="pt-BR"/>
        </w:rPr>
        <w:t xml:space="preserve">ահանջագրում նշված գումարի վճարման հետևանքով </w:t>
      </w:r>
      <w:r w:rsidRPr="00712340">
        <w:rPr>
          <w:rFonts w:ascii="GHEA Grapalat" w:hAnsi="GHEA Grapalat" w:cs="GHEA Grapalat"/>
          <w:sz w:val="20"/>
          <w:szCs w:val="20"/>
          <w:lang w:val="hy-AM"/>
        </w:rPr>
        <w:t xml:space="preserve">Ընկերության </w:t>
      </w:r>
      <w:r w:rsidRPr="00712340">
        <w:rPr>
          <w:rFonts w:ascii="GHEA Grapalat" w:hAnsi="GHEA Grapalat" w:cs="GHEA Grapalat"/>
          <w:sz w:val="20"/>
          <w:szCs w:val="20"/>
          <w:lang w:val="pt-BR"/>
        </w:rPr>
        <w:t xml:space="preserve">առաջացած ռիսկերի (Ընկերության կրած վնասների) </w:t>
      </w:r>
      <w:r w:rsidRPr="00712340">
        <w:rPr>
          <w:rFonts w:ascii="GHEA Grapalat" w:hAnsi="GHEA Grapalat" w:cs="GHEA Grapalat"/>
          <w:sz w:val="20"/>
          <w:szCs w:val="20"/>
          <w:lang w:val="hy-AM"/>
        </w:rPr>
        <w:t xml:space="preserve">և բացասական հետևանքների </w:t>
      </w:r>
      <w:r w:rsidRPr="00712340">
        <w:rPr>
          <w:rFonts w:ascii="GHEA Grapalat" w:hAnsi="GHEA Grapalat" w:cs="GHEA Grapalat"/>
          <w:sz w:val="20"/>
          <w:szCs w:val="20"/>
          <w:lang w:val="pt-BR"/>
        </w:rPr>
        <w:t>համար Բանկը</w:t>
      </w:r>
      <w:r w:rsidRPr="00712340">
        <w:rPr>
          <w:rFonts w:ascii="GHEA Grapalat" w:hAnsi="GHEA Grapalat" w:cs="GHEA Grapalat"/>
          <w:sz w:val="20"/>
          <w:szCs w:val="20"/>
          <w:lang w:val="hy-AM"/>
        </w:rPr>
        <w:t xml:space="preserve"> որևէ</w:t>
      </w:r>
      <w:r w:rsidRPr="00712340">
        <w:rPr>
          <w:rFonts w:ascii="GHEA Grapalat" w:hAnsi="GHEA Grapalat" w:cs="GHEA Grapalat"/>
          <w:sz w:val="20"/>
          <w:szCs w:val="20"/>
          <w:lang w:val="pt-BR"/>
        </w:rPr>
        <w:t xml:space="preserve"> պատասխանատվություն չի կրում</w:t>
      </w:r>
      <w:r w:rsidRPr="00712340">
        <w:rPr>
          <w:rFonts w:ascii="GHEA Grapalat" w:hAnsi="GHEA Grapalat" w:cs="GHEA Grapalat"/>
          <w:sz w:val="20"/>
          <w:szCs w:val="20"/>
          <w:lang w:val="hy-AM"/>
        </w:rPr>
        <w:t>:</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712340" w:rsidRDefault="00631658" w:rsidP="00631658">
      <w:pPr>
        <w:numPr>
          <w:ilvl w:val="1"/>
          <w:numId w:val="25"/>
        </w:numPr>
        <w:ind w:left="0" w:firstLine="426"/>
        <w:jc w:val="both"/>
        <w:rPr>
          <w:rFonts w:ascii="GHEA Grapalat" w:hAnsi="GHEA Grapalat" w:cs="GHEA Grapalat"/>
          <w:sz w:val="20"/>
          <w:szCs w:val="20"/>
          <w:lang w:val="pt-BR"/>
        </w:rPr>
      </w:pPr>
      <w:r w:rsidRPr="00712340">
        <w:rPr>
          <w:rFonts w:ascii="GHEA Grapalat" w:hAnsi="GHEA Grapalat" w:cs="GHEA Grapalat"/>
          <w:sz w:val="20"/>
          <w:szCs w:val="20"/>
          <w:lang w:val="hy-AM"/>
        </w:rPr>
        <w:t>Այն դեպքում</w:t>
      </w:r>
      <w:r w:rsidRPr="00712340">
        <w:rPr>
          <w:rFonts w:ascii="GHEA Grapalat" w:hAnsi="GHEA Grapalat" w:cs="GHEA Grapalat"/>
          <w:sz w:val="20"/>
          <w:szCs w:val="20"/>
          <w:lang w:val="pt-BR"/>
        </w:rPr>
        <w:t>,</w:t>
      </w:r>
      <w:r w:rsidRPr="00712340">
        <w:rPr>
          <w:rFonts w:ascii="GHEA Grapalat" w:hAnsi="GHEA Grapalat" w:cs="GHEA Grapalat"/>
          <w:sz w:val="20"/>
          <w:szCs w:val="20"/>
          <w:lang w:val="hy-AM"/>
        </w:rPr>
        <w:t xml:space="preserve"> երբ Ընկերության հաշվի միջոցները չեն բավարարում</w:t>
      </w:r>
      <w:r w:rsidRPr="00712340">
        <w:rPr>
          <w:rFonts w:ascii="GHEA Grapalat" w:hAnsi="GHEA Grapalat" w:cs="GHEA Grapalat"/>
          <w:sz w:val="20"/>
          <w:szCs w:val="20"/>
        </w:rPr>
        <w:t>՝</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Վճարող</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բանկը</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վճարման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պահանջագիրը</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ստանալուց</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հետո՝</w:t>
      </w:r>
      <w:r w:rsidRPr="00712340">
        <w:rPr>
          <w:rFonts w:ascii="GHEA Grapalat" w:hAnsi="GHEA Grapalat" w:cs="GHEA Grapalat"/>
          <w:sz w:val="20"/>
          <w:szCs w:val="20"/>
          <w:lang w:val="pt-BR"/>
        </w:rPr>
        <w:t xml:space="preserve"> 2 (</w:t>
      </w:r>
      <w:r w:rsidRPr="00712340">
        <w:rPr>
          <w:rFonts w:ascii="GHEA Grapalat" w:hAnsi="GHEA Grapalat" w:cs="GHEA Grapalat"/>
          <w:sz w:val="20"/>
          <w:szCs w:val="20"/>
        </w:rPr>
        <w:t>երկու</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աշխատանքային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օրվա</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ընթացքում</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պետք</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է</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տեղեկացնի</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Պատվիրատուին՝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գրավոր</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ձևով</w:t>
      </w:r>
      <w:r w:rsidRPr="00712340">
        <w:rPr>
          <w:rFonts w:ascii="GHEA Grapalat" w:hAnsi="GHEA Grapalat" w:cs="GHEA Grapalat"/>
          <w:sz w:val="20"/>
          <w:szCs w:val="20"/>
          <w:lang w:val="pt-BR"/>
        </w:rPr>
        <w:t>:</w:t>
      </w:r>
    </w:p>
    <w:p w:rsidR="00631658" w:rsidRPr="00712340" w:rsidRDefault="00631658" w:rsidP="00631658">
      <w:pPr>
        <w:numPr>
          <w:ilvl w:val="1"/>
          <w:numId w:val="25"/>
        </w:numPr>
        <w:ind w:left="0" w:firstLine="426"/>
        <w:jc w:val="both"/>
        <w:rPr>
          <w:rFonts w:ascii="GHEA Grapalat" w:hAnsi="GHEA Grapalat" w:cs="GHEA Grapalat"/>
          <w:sz w:val="20"/>
          <w:szCs w:val="20"/>
          <w:lang w:val="pt-BR"/>
        </w:rPr>
      </w:pPr>
      <w:r w:rsidRPr="00712340">
        <w:rPr>
          <w:rFonts w:ascii="GHEA Grapalat" w:hAnsi="GHEA Grapalat" w:cs="GHEA Grapalat"/>
          <w:sz w:val="20"/>
          <w:szCs w:val="20"/>
          <w:lang w:val="pt-BR"/>
        </w:rPr>
        <w:t xml:space="preserve"> Սույն համաձայնագիրը և կից </w:t>
      </w:r>
      <w:r w:rsidRPr="00712340">
        <w:rPr>
          <w:rFonts w:ascii="GHEA Grapalat" w:hAnsi="GHEA Grapalat" w:cs="GHEA Grapalat"/>
          <w:sz w:val="20"/>
          <w:szCs w:val="20"/>
          <w:lang w:val="hy-AM"/>
        </w:rPr>
        <w:t>Պ</w:t>
      </w:r>
      <w:r w:rsidRPr="0071234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712340" w:rsidRDefault="00631658" w:rsidP="00631658">
      <w:pPr>
        <w:jc w:val="both"/>
        <w:rPr>
          <w:rFonts w:ascii="GHEA Grapalat" w:hAnsi="GHEA Grapalat" w:cs="GHEA Grapalat"/>
          <w:sz w:val="20"/>
          <w:szCs w:val="20"/>
          <w:lang w:val="hy-AM"/>
        </w:rPr>
      </w:pPr>
    </w:p>
    <w:p w:rsidR="00631658" w:rsidRPr="00712340" w:rsidRDefault="00631658" w:rsidP="00631658">
      <w:pPr>
        <w:numPr>
          <w:ilvl w:val="0"/>
          <w:numId w:val="6"/>
        </w:numPr>
        <w:jc w:val="center"/>
        <w:rPr>
          <w:rFonts w:ascii="GHEA Grapalat" w:hAnsi="GHEA Grapalat" w:cs="GHEA Grapalat"/>
          <w:b/>
          <w:bCs/>
          <w:sz w:val="20"/>
          <w:szCs w:val="20"/>
        </w:rPr>
      </w:pPr>
      <w:r w:rsidRPr="00712340">
        <w:rPr>
          <w:rFonts w:ascii="GHEA Grapalat" w:hAnsi="GHEA Grapalat" w:cs="GHEA Grapalat"/>
          <w:b/>
          <w:bCs/>
          <w:sz w:val="20"/>
          <w:szCs w:val="20"/>
        </w:rPr>
        <w:t>Այլ պայմաններ</w:t>
      </w:r>
    </w:p>
    <w:p w:rsidR="00334B2F" w:rsidRPr="00712340" w:rsidRDefault="007A5E2D" w:rsidP="007A5E2D">
      <w:pPr>
        <w:ind w:firstLine="567"/>
        <w:jc w:val="both"/>
        <w:rPr>
          <w:rFonts w:ascii="GHEA Grapalat" w:hAnsi="GHEA Grapalat" w:cs="GHEA Grapalat"/>
          <w:sz w:val="20"/>
          <w:szCs w:val="20"/>
        </w:rPr>
      </w:pPr>
      <w:r w:rsidRPr="00712340">
        <w:rPr>
          <w:rFonts w:ascii="GHEA Grapalat" w:hAnsi="GHEA Grapalat" w:cs="GHEA Grapalat"/>
          <w:sz w:val="20"/>
          <w:szCs w:val="20"/>
        </w:rPr>
        <w:t>2.1 Սույն համաձայնագիրը</w:t>
      </w:r>
      <w:r w:rsidRPr="00712340">
        <w:rPr>
          <w:rFonts w:ascii="GHEA Grapalat" w:hAnsi="GHEA Grapalat" w:cs="GHEA Grapalat"/>
          <w:sz w:val="20"/>
          <w:szCs w:val="20"/>
          <w:lang w:val="hy-AM"/>
        </w:rPr>
        <w:t xml:space="preserve"> և Պահանջագիրը անհետկանչելի են,</w:t>
      </w:r>
      <w:r w:rsidRPr="00712340">
        <w:rPr>
          <w:rFonts w:ascii="GHEA Grapalat" w:hAnsi="GHEA Grapalat" w:cs="GHEA Grapalat"/>
          <w:sz w:val="20"/>
          <w:szCs w:val="20"/>
        </w:rPr>
        <w:t xml:space="preserve"> ուժի մեջ </w:t>
      </w:r>
      <w:r w:rsidRPr="00712340">
        <w:rPr>
          <w:rFonts w:ascii="GHEA Grapalat" w:hAnsi="GHEA Grapalat" w:cs="GHEA Grapalat"/>
          <w:sz w:val="20"/>
          <w:szCs w:val="20"/>
          <w:lang w:val="hy-AM"/>
        </w:rPr>
        <w:t>են</w:t>
      </w:r>
      <w:r w:rsidRPr="00712340">
        <w:rPr>
          <w:rFonts w:ascii="GHEA Grapalat" w:hAnsi="GHEA Grapalat" w:cs="GHEA Grapalat"/>
          <w:sz w:val="20"/>
          <w:szCs w:val="20"/>
        </w:rPr>
        <w:t xml:space="preserve"> մտնում Ընկերության կողմից վավերացման պահից և ուժի մեջ</w:t>
      </w:r>
      <w:r w:rsidRPr="00712340">
        <w:rPr>
          <w:rFonts w:ascii="GHEA Grapalat" w:hAnsi="GHEA Grapalat" w:cs="GHEA Grapalat"/>
          <w:sz w:val="20"/>
          <w:szCs w:val="20"/>
          <w:lang w:val="hy-AM"/>
        </w:rPr>
        <w:t xml:space="preserve"> են մինչև </w:t>
      </w:r>
      <w:r w:rsidRPr="00712340">
        <w:rPr>
          <w:rFonts w:ascii="GHEA Grapalat" w:hAnsi="GHEA Grapalat" w:cs="GHEA Grapalat"/>
          <w:sz w:val="20"/>
          <w:szCs w:val="20"/>
        </w:rPr>
        <w:t xml:space="preserve">Ընկերության կողմից կնքվելիք պայմանագրով ստանձնվող </w:t>
      </w:r>
      <w:r w:rsidRPr="00712340">
        <w:rPr>
          <w:rFonts w:ascii="GHEA Grapalat" w:hAnsi="GHEA Grapalat" w:cs="GHEA Grapalat"/>
          <w:sz w:val="20"/>
          <w:szCs w:val="20"/>
        </w:rPr>
        <w:lastRenderedPageBreak/>
        <w:t>պարտավորությունների ամբողջական կատարման վերջին օրվան</w:t>
      </w:r>
      <w:r w:rsidR="00334B2F" w:rsidRPr="00712340">
        <w:rPr>
          <w:rFonts w:ascii="GHEA Grapalat" w:hAnsi="GHEA Grapalat" w:cs="GHEA Grapalat"/>
          <w:sz w:val="20"/>
          <w:szCs w:val="20"/>
        </w:rPr>
        <w:t xml:space="preserve"> հաջորդող քսաներորդ աշխատանքային օրը ներառյալ:</w:t>
      </w:r>
    </w:p>
    <w:p w:rsidR="00631658" w:rsidRPr="00712340" w:rsidRDefault="00631658" w:rsidP="00631658">
      <w:pPr>
        <w:ind w:firstLine="567"/>
        <w:jc w:val="both"/>
        <w:rPr>
          <w:rFonts w:ascii="GHEA Grapalat" w:hAnsi="GHEA Grapalat" w:cs="GHEA Grapalat"/>
          <w:sz w:val="20"/>
          <w:szCs w:val="20"/>
          <w:lang w:val="hy-AM"/>
        </w:rPr>
      </w:pPr>
      <w:r w:rsidRPr="0071234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712340" w:rsidRDefault="00631658" w:rsidP="00631658">
      <w:pPr>
        <w:ind w:firstLine="567"/>
        <w:jc w:val="both"/>
        <w:rPr>
          <w:rFonts w:ascii="GHEA Grapalat" w:hAnsi="GHEA Grapalat" w:cs="GHEA Grapalat"/>
          <w:sz w:val="20"/>
          <w:szCs w:val="20"/>
          <w:lang w:val="hy-AM"/>
        </w:rPr>
      </w:pPr>
      <w:r w:rsidRPr="0071234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712340" w:rsidDel="00A13215" w:rsidRDefault="00631658" w:rsidP="00631658">
      <w:pPr>
        <w:ind w:firstLine="567"/>
        <w:jc w:val="both"/>
        <w:rPr>
          <w:rFonts w:ascii="GHEA Grapalat" w:hAnsi="GHEA Grapalat" w:cs="GHEA Grapalat"/>
          <w:sz w:val="20"/>
          <w:szCs w:val="20"/>
          <w:lang w:val="hy-AM"/>
        </w:rPr>
      </w:pPr>
      <w:r w:rsidRPr="0071234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712340" w:rsidRDefault="00631658" w:rsidP="00631658">
      <w:pPr>
        <w:ind w:firstLine="567"/>
        <w:jc w:val="both"/>
        <w:rPr>
          <w:rFonts w:ascii="GHEA Grapalat" w:hAnsi="GHEA Grapalat" w:cs="GHEA Grapalat"/>
          <w:sz w:val="20"/>
          <w:szCs w:val="20"/>
          <w:lang w:val="hy-AM"/>
        </w:rPr>
      </w:pPr>
      <w:r w:rsidRPr="0071234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712340" w:rsidRDefault="00631658" w:rsidP="00631658">
      <w:pPr>
        <w:ind w:firstLine="567"/>
        <w:jc w:val="both"/>
        <w:rPr>
          <w:rFonts w:ascii="GHEA Grapalat" w:hAnsi="GHEA Grapalat" w:cs="GHEA Grapalat"/>
          <w:sz w:val="20"/>
          <w:szCs w:val="20"/>
          <w:lang w:val="hy-AM"/>
        </w:rPr>
      </w:pPr>
    </w:p>
    <w:p w:rsidR="00631658" w:rsidRPr="00712340" w:rsidRDefault="00631658" w:rsidP="00631658">
      <w:pPr>
        <w:ind w:firstLine="567"/>
        <w:jc w:val="center"/>
        <w:rPr>
          <w:rFonts w:ascii="GHEA Grapalat" w:hAnsi="GHEA Grapalat" w:cs="GHEA Grapalat"/>
          <w:sz w:val="20"/>
          <w:szCs w:val="20"/>
          <w:lang w:val="hy-AM"/>
        </w:rPr>
      </w:pPr>
      <w:r w:rsidRPr="00712340">
        <w:rPr>
          <w:rFonts w:ascii="GHEA Grapalat" w:hAnsi="GHEA Grapalat" w:cs="GHEA Grapalat"/>
          <w:b/>
          <w:sz w:val="20"/>
          <w:szCs w:val="20"/>
          <w:lang w:val="hy-AM"/>
        </w:rPr>
        <w:t>3. Ընկերության հասցեն, բանկային վավերապայմանները`</w:t>
      </w:r>
    </w:p>
    <w:p w:rsidR="00631658" w:rsidRPr="00712340" w:rsidRDefault="00631658" w:rsidP="00631658">
      <w:pPr>
        <w:jc w:val="both"/>
        <w:rPr>
          <w:rFonts w:ascii="GHEA Grapalat" w:hAnsi="GHEA Grapalat" w:cs="GHEA Grapalat"/>
          <w:sz w:val="20"/>
          <w:szCs w:val="20"/>
          <w:u w:val="single"/>
          <w:lang w:val="hy-AM"/>
        </w:rPr>
      </w:pP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p>
    <w:p w:rsidR="00631658" w:rsidRPr="00712340" w:rsidRDefault="00631658" w:rsidP="00631658">
      <w:pPr>
        <w:jc w:val="both"/>
        <w:rPr>
          <w:rFonts w:ascii="GHEA Grapalat" w:hAnsi="GHEA Grapalat"/>
          <w:sz w:val="20"/>
          <w:szCs w:val="20"/>
          <w:vertAlign w:val="superscript"/>
          <w:lang w:val="hy-AM"/>
        </w:rPr>
      </w:pPr>
      <w:r w:rsidRPr="00712340">
        <w:rPr>
          <w:rFonts w:ascii="GHEA Grapalat" w:hAnsi="GHEA Grapalat"/>
          <w:sz w:val="20"/>
          <w:szCs w:val="20"/>
          <w:vertAlign w:val="superscript"/>
          <w:lang w:val="hy-AM"/>
        </w:rPr>
        <w:t xml:space="preserve">                               ընկերության անվանումը</w:t>
      </w:r>
    </w:p>
    <w:p w:rsidR="00631658" w:rsidRPr="00712340" w:rsidRDefault="00631658" w:rsidP="00631658">
      <w:pPr>
        <w:jc w:val="both"/>
        <w:rPr>
          <w:rFonts w:ascii="GHEA Grapalat" w:hAnsi="GHEA Grapalat"/>
          <w:sz w:val="20"/>
          <w:szCs w:val="20"/>
          <w:u w:val="single"/>
          <w:vertAlign w:val="superscript"/>
          <w:lang w:val="hy-AM"/>
        </w:rPr>
      </w:pPr>
      <w:r w:rsidRPr="00712340">
        <w:rPr>
          <w:rFonts w:ascii="GHEA Grapalat" w:hAnsi="GHEA Grapalat"/>
          <w:sz w:val="20"/>
          <w:szCs w:val="20"/>
          <w:vertAlign w:val="superscript"/>
          <w:lang w:val="hy-AM"/>
        </w:rPr>
        <w:t xml:space="preserve"> </w:t>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p>
    <w:p w:rsidR="00631658" w:rsidRPr="00712340" w:rsidRDefault="00631658" w:rsidP="00631658">
      <w:pPr>
        <w:jc w:val="both"/>
        <w:rPr>
          <w:rFonts w:ascii="GHEA Grapalat" w:hAnsi="GHEA Grapalat"/>
          <w:sz w:val="20"/>
          <w:szCs w:val="20"/>
          <w:vertAlign w:val="superscript"/>
          <w:lang w:val="hy-AM"/>
        </w:rPr>
      </w:pPr>
      <w:r w:rsidRPr="00712340">
        <w:rPr>
          <w:rFonts w:ascii="GHEA Grapalat" w:hAnsi="GHEA Grapalat"/>
          <w:sz w:val="20"/>
          <w:szCs w:val="20"/>
          <w:vertAlign w:val="superscript"/>
          <w:lang w:val="hy-AM"/>
        </w:rPr>
        <w:t xml:space="preserve">                              ընկերության հասցեն</w:t>
      </w:r>
    </w:p>
    <w:p w:rsidR="00631658" w:rsidRPr="00712340" w:rsidRDefault="00631658" w:rsidP="00631658">
      <w:pPr>
        <w:jc w:val="both"/>
        <w:rPr>
          <w:rFonts w:ascii="GHEA Grapalat" w:hAnsi="GHEA Grapalat"/>
          <w:sz w:val="20"/>
          <w:szCs w:val="20"/>
          <w:u w:val="single"/>
          <w:vertAlign w:val="superscript"/>
          <w:lang w:val="hy-AM"/>
        </w:rPr>
      </w:pP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p>
    <w:p w:rsidR="00631658" w:rsidRPr="00712340" w:rsidRDefault="00631658" w:rsidP="00631658">
      <w:pPr>
        <w:jc w:val="both"/>
        <w:rPr>
          <w:rFonts w:ascii="GHEA Grapalat" w:hAnsi="GHEA Grapalat"/>
          <w:sz w:val="20"/>
          <w:szCs w:val="20"/>
          <w:vertAlign w:val="superscript"/>
          <w:lang w:val="hy-AM"/>
        </w:rPr>
      </w:pPr>
      <w:r w:rsidRPr="00712340">
        <w:rPr>
          <w:rFonts w:ascii="GHEA Grapalat" w:hAnsi="GHEA Grapalat"/>
          <w:sz w:val="20"/>
          <w:szCs w:val="20"/>
          <w:vertAlign w:val="superscript"/>
          <w:lang w:val="hy-AM"/>
        </w:rPr>
        <w:t xml:space="preserve">              ընկերությանը սպասարկող բանկի անվանումը</w:t>
      </w:r>
    </w:p>
    <w:p w:rsidR="00631658" w:rsidRPr="00712340" w:rsidRDefault="00631658" w:rsidP="00631658">
      <w:pPr>
        <w:jc w:val="both"/>
        <w:rPr>
          <w:rFonts w:ascii="GHEA Grapalat" w:hAnsi="GHEA Grapalat"/>
          <w:sz w:val="20"/>
          <w:szCs w:val="20"/>
          <w:vertAlign w:val="superscript"/>
          <w:lang w:val="hy-AM"/>
        </w:rPr>
      </w:pP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p>
    <w:p w:rsidR="00631658" w:rsidRPr="00712340" w:rsidRDefault="00631658" w:rsidP="00631658">
      <w:pPr>
        <w:jc w:val="both"/>
        <w:rPr>
          <w:rFonts w:ascii="GHEA Grapalat" w:hAnsi="GHEA Grapalat"/>
          <w:sz w:val="20"/>
          <w:szCs w:val="20"/>
          <w:vertAlign w:val="superscript"/>
          <w:lang w:val="hy-AM"/>
        </w:rPr>
      </w:pPr>
      <w:r w:rsidRPr="00712340">
        <w:rPr>
          <w:rFonts w:ascii="GHEA Grapalat" w:hAnsi="GHEA Grapalat"/>
          <w:sz w:val="20"/>
          <w:szCs w:val="20"/>
          <w:vertAlign w:val="superscript"/>
          <w:lang w:val="hy-AM"/>
        </w:rPr>
        <w:t xml:space="preserve">                   ընկերության բանկային հաշվեհամարը</w:t>
      </w:r>
    </w:p>
    <w:p w:rsidR="00631658" w:rsidRPr="00712340" w:rsidRDefault="00631658" w:rsidP="00631658">
      <w:pPr>
        <w:jc w:val="both"/>
        <w:rPr>
          <w:rFonts w:ascii="GHEA Grapalat" w:hAnsi="GHEA Grapalat"/>
          <w:sz w:val="20"/>
          <w:szCs w:val="20"/>
          <w:vertAlign w:val="superscript"/>
          <w:lang w:val="hy-AM"/>
        </w:rPr>
      </w:pP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p>
    <w:p w:rsidR="00631658" w:rsidRPr="00712340" w:rsidRDefault="00631658" w:rsidP="00631658">
      <w:pPr>
        <w:jc w:val="both"/>
        <w:rPr>
          <w:rFonts w:ascii="GHEA Grapalat" w:hAnsi="GHEA Grapalat"/>
          <w:sz w:val="20"/>
          <w:szCs w:val="20"/>
          <w:vertAlign w:val="superscript"/>
          <w:lang w:val="hy-AM"/>
        </w:rPr>
      </w:pPr>
      <w:r w:rsidRPr="00712340">
        <w:rPr>
          <w:rFonts w:ascii="GHEA Grapalat" w:hAnsi="GHEA Grapalat"/>
          <w:sz w:val="20"/>
          <w:szCs w:val="20"/>
          <w:vertAlign w:val="superscript"/>
          <w:lang w:val="hy-AM"/>
        </w:rPr>
        <w:t xml:space="preserve">            ընկերության հարկ վճարողի հաշվառման համարը</w:t>
      </w:r>
    </w:p>
    <w:p w:rsidR="00631658" w:rsidRPr="00712340" w:rsidRDefault="00631658" w:rsidP="00631658">
      <w:pPr>
        <w:jc w:val="both"/>
        <w:rPr>
          <w:rFonts w:ascii="GHEA Grapalat" w:hAnsi="GHEA Grapalat"/>
          <w:sz w:val="20"/>
          <w:szCs w:val="20"/>
          <w:u w:val="single"/>
          <w:vertAlign w:val="superscript"/>
          <w:lang w:val="hy-AM"/>
        </w:rPr>
      </w:pP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p>
    <w:p w:rsidR="00631658" w:rsidRPr="00712340" w:rsidRDefault="00631658" w:rsidP="00631658">
      <w:pPr>
        <w:jc w:val="both"/>
        <w:rPr>
          <w:rFonts w:ascii="GHEA Grapalat" w:hAnsi="GHEA Grapalat"/>
          <w:sz w:val="20"/>
          <w:szCs w:val="20"/>
          <w:vertAlign w:val="superscript"/>
          <w:lang w:val="hy-AM"/>
        </w:rPr>
      </w:pPr>
      <w:r w:rsidRPr="00712340">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712340" w:rsidRDefault="00631658" w:rsidP="00631658">
      <w:pPr>
        <w:jc w:val="both"/>
        <w:rPr>
          <w:rFonts w:ascii="GHEA Grapalat" w:hAnsi="GHEA Grapalat"/>
          <w:sz w:val="20"/>
          <w:szCs w:val="20"/>
          <w:lang w:val="hy-AM"/>
        </w:rPr>
      </w:pPr>
      <w:r w:rsidRPr="00712340">
        <w:rPr>
          <w:rFonts w:ascii="GHEA Grapalat" w:hAnsi="GHEA Grapalat"/>
          <w:sz w:val="20"/>
          <w:szCs w:val="20"/>
          <w:lang w:val="hy-AM"/>
        </w:rPr>
        <w:t>Կ.Տ</w:t>
      </w:r>
    </w:p>
    <w:p w:rsidR="00631658" w:rsidRPr="00712340" w:rsidRDefault="00631658" w:rsidP="00631658">
      <w:pPr>
        <w:jc w:val="both"/>
        <w:rPr>
          <w:rFonts w:ascii="GHEA Grapalat" w:hAnsi="GHEA Grapalat"/>
          <w:sz w:val="20"/>
          <w:szCs w:val="20"/>
          <w:lang w:val="hy-AM"/>
        </w:rPr>
      </w:pPr>
    </w:p>
    <w:p w:rsidR="00631658" w:rsidRPr="00712340" w:rsidRDefault="00631658" w:rsidP="00631658">
      <w:pPr>
        <w:jc w:val="both"/>
        <w:rPr>
          <w:rFonts w:ascii="GHEA Grapalat" w:hAnsi="GHEA Grapalat"/>
          <w:sz w:val="20"/>
          <w:szCs w:val="20"/>
          <w:lang w:val="hy-AM"/>
        </w:rPr>
      </w:pPr>
      <w:r w:rsidRPr="00712340">
        <w:rPr>
          <w:rFonts w:ascii="GHEA Grapalat" w:hAnsi="GHEA Grapalat"/>
          <w:sz w:val="20"/>
          <w:szCs w:val="20"/>
          <w:lang w:val="hy-AM"/>
        </w:rPr>
        <w:t>Օր/ամիս/տարի</w:t>
      </w:r>
    </w:p>
    <w:p w:rsidR="00631658" w:rsidRPr="00712340" w:rsidRDefault="00631658" w:rsidP="00631658">
      <w:pPr>
        <w:jc w:val="center"/>
        <w:rPr>
          <w:rFonts w:ascii="GHEA Grapalat" w:hAnsi="GHEA Grapalat" w:cs="GHEA Grapalat"/>
          <w:sz w:val="20"/>
          <w:szCs w:val="20"/>
          <w:lang w:val="hy-AM"/>
        </w:rPr>
      </w:pPr>
    </w:p>
    <w:p w:rsidR="00631658" w:rsidRPr="0071234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712340">
        <w:rPr>
          <w:rFonts w:ascii="GHEA Grapalat" w:hAnsi="GHEA Grapalat" w:cs="Sylfaen"/>
          <w:i/>
          <w:sz w:val="20"/>
          <w:szCs w:val="20"/>
          <w:lang w:val="hy-AM"/>
        </w:rPr>
        <w:t xml:space="preserve">* </w:t>
      </w:r>
      <w:r w:rsidRPr="00712340">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71234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71234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712340" w:rsidRDefault="00631658" w:rsidP="00334B2F">
      <w:pPr>
        <w:pStyle w:val="BodyTextIndent3"/>
        <w:spacing w:line="240" w:lineRule="auto"/>
        <w:jc w:val="right"/>
        <w:rPr>
          <w:rFonts w:ascii="GHEA Grapalat" w:hAnsi="GHEA Grapalat"/>
          <w:b/>
          <w:lang w:val="hy-AM"/>
        </w:rPr>
      </w:pPr>
      <w:r w:rsidRPr="00712340">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12340" w:rsidRDefault="00334B2F" w:rsidP="00CB0ADE">
            <w:pPr>
              <w:rPr>
                <w:rFonts w:ascii="GHEA Grapalat" w:hAnsi="GHEA Grapalat" w:cs="Sylfaen"/>
                <w:b/>
                <w:bCs/>
                <w:sz w:val="20"/>
                <w:szCs w:val="20"/>
                <w:lang w:val="hy-AM"/>
              </w:rPr>
            </w:pPr>
            <w:r w:rsidRPr="00712340">
              <w:rPr>
                <w:rFonts w:ascii="GHEA Grapalat" w:hAnsi="GHEA Grapalat" w:cs="Sylfaen"/>
                <w:sz w:val="20"/>
                <w:szCs w:val="20"/>
              </w:rPr>
              <w:lastRenderedPageBreak/>
              <w:t xml:space="preserve">1.                                                              </w:t>
            </w:r>
            <w:r w:rsidRPr="00712340">
              <w:rPr>
                <w:rFonts w:ascii="GHEA Grapalat" w:hAnsi="GHEA Grapalat" w:cs="Sylfaen"/>
                <w:b/>
                <w:bCs/>
                <w:sz w:val="20"/>
                <w:szCs w:val="20"/>
              </w:rPr>
              <w:t>ՎՃԱՐՄԱՆ</w:t>
            </w:r>
            <w:r w:rsidRPr="00712340">
              <w:rPr>
                <w:rFonts w:ascii="GHEA Grapalat" w:hAnsi="GHEA Grapalat" w:cs="Arial"/>
                <w:b/>
                <w:bCs/>
                <w:sz w:val="20"/>
                <w:szCs w:val="20"/>
              </w:rPr>
              <w:t xml:space="preserve"> </w:t>
            </w:r>
            <w:r w:rsidRPr="00712340">
              <w:rPr>
                <w:rFonts w:ascii="GHEA Grapalat" w:hAnsi="GHEA Grapalat" w:cs="Sylfaen"/>
                <w:b/>
                <w:bCs/>
                <w:sz w:val="20"/>
                <w:szCs w:val="20"/>
              </w:rPr>
              <w:t xml:space="preserve">ՊԱՀԱՆՋԱԳԻՐ* </w:t>
            </w:r>
          </w:p>
          <w:p w:rsidR="00334B2F" w:rsidRPr="00712340" w:rsidRDefault="00334B2F" w:rsidP="00CB0ADE">
            <w:pPr>
              <w:jc w:val="center"/>
              <w:rPr>
                <w:rFonts w:ascii="GHEA Grapalat" w:hAnsi="GHEA Grapalat" w:cs="Arial"/>
                <w:bCs/>
                <w:i/>
                <w:sz w:val="20"/>
                <w:szCs w:val="20"/>
              </w:rPr>
            </w:pPr>
          </w:p>
        </w:tc>
      </w:tr>
      <w:tr w:rsidR="00334B2F"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12340" w:rsidRDefault="00334B2F" w:rsidP="00CB0ADE">
            <w:pPr>
              <w:rPr>
                <w:rFonts w:ascii="GHEA Grapalat" w:hAnsi="GHEA Grapalat" w:cs="Sylfaen"/>
                <w:sz w:val="20"/>
                <w:szCs w:val="20"/>
                <w:lang w:val="hy-AM"/>
              </w:rPr>
            </w:pPr>
            <w:r w:rsidRPr="00712340">
              <w:rPr>
                <w:rFonts w:ascii="GHEA Grapalat" w:hAnsi="GHEA Grapalat" w:cs="Sylfaen"/>
                <w:sz w:val="20"/>
                <w:szCs w:val="20"/>
                <w:lang w:val="hy-AM"/>
              </w:rPr>
              <w:t>2</w:t>
            </w:r>
            <w:r w:rsidRPr="00712340">
              <w:rPr>
                <w:rFonts w:ascii="GHEA Grapalat" w:hAnsi="GHEA Grapalat" w:cs="Sylfaen"/>
                <w:sz w:val="20"/>
                <w:szCs w:val="20"/>
              </w:rPr>
              <w:t>.</w:t>
            </w:r>
            <w:r w:rsidRPr="00712340">
              <w:rPr>
                <w:rFonts w:ascii="GHEA Grapalat" w:hAnsi="GHEA Grapalat" w:cs="Sylfaen"/>
                <w:sz w:val="20"/>
                <w:szCs w:val="20"/>
                <w:lang w:val="hy-AM"/>
              </w:rPr>
              <w:t xml:space="preserve"> Թիվ </w:t>
            </w:r>
          </w:p>
        </w:tc>
      </w:tr>
      <w:tr w:rsidR="00334B2F"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12340" w:rsidRDefault="00334B2F" w:rsidP="00CB0ADE">
            <w:pPr>
              <w:rPr>
                <w:rFonts w:ascii="GHEA Grapalat" w:hAnsi="GHEA Grapalat" w:cs="Sylfaen"/>
                <w:sz w:val="20"/>
                <w:szCs w:val="20"/>
              </w:rPr>
            </w:pPr>
            <w:r w:rsidRPr="00712340">
              <w:rPr>
                <w:rFonts w:ascii="GHEA Grapalat" w:hAnsi="GHEA Grapalat" w:cs="Sylfaen"/>
                <w:sz w:val="20"/>
                <w:szCs w:val="20"/>
                <w:lang w:val="hy-AM"/>
              </w:rPr>
              <w:t>3</w:t>
            </w:r>
            <w:r w:rsidRPr="00712340">
              <w:rPr>
                <w:rFonts w:ascii="GHEA Grapalat" w:hAnsi="GHEA Grapalat" w:cs="Sylfaen"/>
                <w:sz w:val="20"/>
                <w:szCs w:val="20"/>
              </w:rPr>
              <w:t>.                                                         Ներկայացման</w:t>
            </w:r>
            <w:r w:rsidRPr="00712340">
              <w:rPr>
                <w:rFonts w:ascii="GHEA Grapalat" w:hAnsi="GHEA Grapalat" w:cs="Arial"/>
                <w:sz w:val="20"/>
                <w:szCs w:val="20"/>
              </w:rPr>
              <w:t xml:space="preserve"> </w:t>
            </w:r>
            <w:r w:rsidRPr="00712340">
              <w:rPr>
                <w:rFonts w:ascii="GHEA Grapalat" w:hAnsi="GHEA Grapalat" w:cs="Sylfaen"/>
                <w:sz w:val="20"/>
                <w:szCs w:val="20"/>
              </w:rPr>
              <w:t>ամսաթիվը</w:t>
            </w:r>
            <w:r w:rsidRPr="00712340">
              <w:rPr>
                <w:rFonts w:ascii="GHEA Grapalat" w:hAnsi="GHEA Grapalat" w:cs="Arial"/>
                <w:sz w:val="20"/>
                <w:szCs w:val="20"/>
              </w:rPr>
              <w:t xml:space="preserve">` </w:t>
            </w:r>
            <w:r w:rsidRPr="00712340">
              <w:rPr>
                <w:rFonts w:ascii="GHEA Grapalat" w:hAnsi="GHEA Grapalat" w:cs="Tahoma"/>
                <w:color w:val="000000"/>
                <w:sz w:val="20"/>
                <w:szCs w:val="20"/>
              </w:rPr>
              <w:t xml:space="preserve">"___" </w:t>
            </w:r>
            <w:r w:rsidRPr="00712340">
              <w:rPr>
                <w:rFonts w:ascii="GHEA Grapalat" w:hAnsi="GHEA Grapalat" w:cs="Sylfaen"/>
                <w:color w:val="000000"/>
                <w:sz w:val="20"/>
                <w:szCs w:val="20"/>
              </w:rPr>
              <w:t xml:space="preserve">___ </w:t>
            </w:r>
            <w:r w:rsidRPr="00712340">
              <w:rPr>
                <w:rFonts w:ascii="GHEA Grapalat" w:hAnsi="GHEA Grapalat" w:cs="Tahoma"/>
                <w:color w:val="000000"/>
                <w:sz w:val="20"/>
                <w:szCs w:val="20"/>
              </w:rPr>
              <w:t>20___</w:t>
            </w:r>
            <w:r w:rsidRPr="00712340">
              <w:rPr>
                <w:rFonts w:ascii="GHEA Grapalat" w:hAnsi="GHEA Grapalat" w:cs="Sylfaen"/>
                <w:color w:val="000000"/>
                <w:sz w:val="20"/>
                <w:szCs w:val="20"/>
              </w:rPr>
              <w:t>թ.</w:t>
            </w:r>
          </w:p>
        </w:tc>
      </w:tr>
      <w:tr w:rsidR="00334B2F"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12340" w:rsidRDefault="00334B2F" w:rsidP="00CB0ADE">
            <w:pPr>
              <w:rPr>
                <w:rFonts w:ascii="GHEA Grapalat" w:hAnsi="GHEA Grapalat" w:cs="Arial"/>
                <w:sz w:val="20"/>
                <w:szCs w:val="20"/>
              </w:rPr>
            </w:pPr>
            <w:r w:rsidRPr="00712340">
              <w:rPr>
                <w:rFonts w:ascii="GHEA Grapalat" w:hAnsi="GHEA Grapalat" w:cs="Sylfaen"/>
                <w:sz w:val="20"/>
                <w:szCs w:val="20"/>
                <w:lang w:val="hy-AM"/>
              </w:rPr>
              <w:t>4</w:t>
            </w:r>
            <w:r w:rsidRPr="00712340">
              <w:rPr>
                <w:rFonts w:ascii="GHEA Grapalat" w:hAnsi="GHEA Grapalat" w:cs="Sylfaen"/>
                <w:sz w:val="20"/>
                <w:szCs w:val="20"/>
              </w:rPr>
              <w:t xml:space="preserve">. </w:t>
            </w:r>
            <w:r w:rsidRPr="00712340">
              <w:rPr>
                <w:rFonts w:ascii="GHEA Grapalat" w:hAnsi="GHEA Grapalat" w:cs="Sylfaen"/>
                <w:sz w:val="20"/>
                <w:szCs w:val="20"/>
                <w:lang w:val="hy-AM"/>
              </w:rPr>
              <w:t>Վճարողի անվանումը</w:t>
            </w:r>
            <w:r w:rsidRPr="00712340">
              <w:rPr>
                <w:rFonts w:ascii="GHEA Grapalat" w:hAnsi="GHEA Grapalat" w:cs="Sylfaen"/>
                <w:sz w:val="20"/>
                <w:szCs w:val="20"/>
              </w:rPr>
              <w:t>,</w:t>
            </w:r>
            <w:r w:rsidRPr="00712340">
              <w:rPr>
                <w:rFonts w:ascii="GHEA Grapalat" w:hAnsi="GHEA Grapalat" w:cs="Sylfaen"/>
                <w:sz w:val="20"/>
                <w:szCs w:val="20"/>
                <w:lang w:val="hy-AM"/>
              </w:rPr>
              <w:t xml:space="preserve"> կամ անուն ազգանուն </w:t>
            </w:r>
            <w:r w:rsidRPr="00712340">
              <w:rPr>
                <w:rFonts w:ascii="GHEA Grapalat" w:hAnsi="GHEA Grapalat" w:cs="Sylfaen"/>
                <w:sz w:val="20"/>
                <w:szCs w:val="20"/>
              </w:rPr>
              <w:t xml:space="preserve">(Ընկերություն </w:t>
            </w:r>
            <w:r w:rsidRPr="00712340">
              <w:rPr>
                <w:rFonts w:ascii="GHEA Grapalat" w:hAnsi="GHEA Grapalat" w:cs="Arial"/>
                <w:sz w:val="20"/>
                <w:szCs w:val="20"/>
              </w:rPr>
              <w:t>`</w:t>
            </w:r>
          </w:p>
        </w:tc>
      </w:tr>
      <w:tr w:rsidR="00334B2F"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12340" w:rsidRDefault="00334B2F" w:rsidP="00CB0ADE">
            <w:pPr>
              <w:rPr>
                <w:rFonts w:ascii="GHEA Grapalat" w:hAnsi="GHEA Grapalat" w:cs="Arial"/>
                <w:sz w:val="20"/>
                <w:szCs w:val="20"/>
              </w:rPr>
            </w:pPr>
            <w:r w:rsidRPr="00712340">
              <w:rPr>
                <w:rFonts w:ascii="GHEA Grapalat" w:hAnsi="GHEA Grapalat" w:cs="Sylfaen"/>
                <w:sz w:val="20"/>
                <w:szCs w:val="20"/>
                <w:lang w:val="hy-AM"/>
              </w:rPr>
              <w:t>5</w:t>
            </w:r>
            <w:r w:rsidRPr="00712340">
              <w:rPr>
                <w:rFonts w:ascii="GHEA Grapalat" w:hAnsi="GHEA Grapalat" w:cs="Sylfaen"/>
                <w:sz w:val="20"/>
                <w:szCs w:val="20"/>
              </w:rPr>
              <w:t>. Վճարողի</w:t>
            </w:r>
            <w:r w:rsidRPr="00712340">
              <w:rPr>
                <w:rFonts w:ascii="GHEA Grapalat" w:hAnsi="GHEA Grapalat" w:cs="Sylfaen"/>
                <w:sz w:val="20"/>
                <w:szCs w:val="20"/>
                <w:lang w:val="hy-AM"/>
              </w:rPr>
              <w:t xml:space="preserve">ն սպասարկող Ֆինանսական կազմակերպություն </w:t>
            </w:r>
            <w:r w:rsidRPr="00712340">
              <w:rPr>
                <w:rFonts w:ascii="GHEA Grapalat" w:hAnsi="GHEA Grapalat" w:cs="Sylfaen"/>
                <w:sz w:val="20"/>
                <w:szCs w:val="20"/>
              </w:rPr>
              <w:t>(</w:t>
            </w:r>
            <w:r w:rsidRPr="00712340">
              <w:rPr>
                <w:rFonts w:ascii="GHEA Grapalat" w:hAnsi="GHEA Grapalat" w:cs="Arial"/>
                <w:sz w:val="20"/>
                <w:szCs w:val="20"/>
              </w:rPr>
              <w:t xml:space="preserve"> </w:t>
            </w:r>
            <w:r w:rsidRPr="00712340">
              <w:rPr>
                <w:rFonts w:ascii="GHEA Grapalat" w:hAnsi="GHEA Grapalat" w:cs="Sylfaen"/>
                <w:sz w:val="20"/>
                <w:szCs w:val="20"/>
              </w:rPr>
              <w:t>բանկ)</w:t>
            </w:r>
            <w:r w:rsidRPr="00712340">
              <w:rPr>
                <w:rFonts w:ascii="GHEA Grapalat" w:hAnsi="GHEA Grapalat" w:cs="Arial"/>
                <w:sz w:val="20"/>
                <w:szCs w:val="20"/>
              </w:rPr>
              <w:t>`</w:t>
            </w:r>
          </w:p>
        </w:tc>
      </w:tr>
      <w:tr w:rsidR="00334B2F"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12340" w:rsidRDefault="00334B2F" w:rsidP="00CB0ADE">
            <w:pPr>
              <w:rPr>
                <w:rFonts w:ascii="GHEA Grapalat" w:hAnsi="GHEA Grapalat" w:cs="Arial"/>
                <w:sz w:val="20"/>
                <w:szCs w:val="20"/>
              </w:rPr>
            </w:pPr>
            <w:r w:rsidRPr="00712340">
              <w:rPr>
                <w:rFonts w:ascii="GHEA Grapalat" w:hAnsi="GHEA Grapalat" w:cs="Sylfaen"/>
                <w:sz w:val="20"/>
                <w:szCs w:val="20"/>
                <w:lang w:val="hy-AM"/>
              </w:rPr>
              <w:t>6</w:t>
            </w:r>
            <w:r w:rsidRPr="00712340">
              <w:rPr>
                <w:rFonts w:ascii="GHEA Grapalat" w:hAnsi="GHEA Grapalat" w:cs="Sylfaen"/>
                <w:sz w:val="20"/>
                <w:szCs w:val="20"/>
              </w:rPr>
              <w:t>. Վճարողի</w:t>
            </w:r>
            <w:r w:rsidRPr="00712340">
              <w:rPr>
                <w:rFonts w:ascii="GHEA Grapalat" w:hAnsi="GHEA Grapalat" w:cs="Sylfaen"/>
                <w:sz w:val="20"/>
                <w:szCs w:val="20"/>
                <w:lang w:val="hy-AM"/>
              </w:rPr>
              <w:t xml:space="preserve"> </w:t>
            </w:r>
            <w:r w:rsidRPr="00712340">
              <w:rPr>
                <w:rFonts w:ascii="GHEA Grapalat" w:hAnsi="GHEA Grapalat" w:cs="Sylfaen"/>
                <w:sz w:val="20"/>
                <w:szCs w:val="20"/>
              </w:rPr>
              <w:t>հաշվի</w:t>
            </w:r>
            <w:r w:rsidRPr="00712340">
              <w:rPr>
                <w:rFonts w:ascii="GHEA Grapalat" w:hAnsi="GHEA Grapalat" w:cs="Arial"/>
                <w:sz w:val="20"/>
                <w:szCs w:val="20"/>
              </w:rPr>
              <w:t xml:space="preserve"> </w:t>
            </w:r>
            <w:r w:rsidRPr="00712340">
              <w:rPr>
                <w:rFonts w:ascii="GHEA Grapalat" w:hAnsi="GHEA Grapalat" w:cs="Sylfaen"/>
                <w:sz w:val="20"/>
                <w:szCs w:val="20"/>
              </w:rPr>
              <w:t>համարը</w:t>
            </w:r>
            <w:r w:rsidRPr="00712340">
              <w:rPr>
                <w:rFonts w:ascii="GHEA Grapalat" w:hAnsi="GHEA Grapalat" w:cs="Arial"/>
                <w:sz w:val="20"/>
                <w:szCs w:val="20"/>
              </w:rPr>
              <w:t>`</w:t>
            </w:r>
          </w:p>
        </w:tc>
      </w:tr>
      <w:tr w:rsidR="00334B2F"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12340" w:rsidRDefault="00334B2F" w:rsidP="00CB0ADE">
            <w:pPr>
              <w:rPr>
                <w:rFonts w:ascii="GHEA Grapalat" w:hAnsi="GHEA Grapalat" w:cs="Arial"/>
                <w:sz w:val="20"/>
                <w:szCs w:val="20"/>
              </w:rPr>
            </w:pPr>
            <w:r w:rsidRPr="00712340">
              <w:rPr>
                <w:rFonts w:ascii="GHEA Grapalat" w:hAnsi="GHEA Grapalat" w:cs="Sylfaen"/>
                <w:sz w:val="20"/>
                <w:szCs w:val="20"/>
                <w:lang w:val="hy-AM"/>
              </w:rPr>
              <w:t>7</w:t>
            </w:r>
            <w:r w:rsidRPr="00712340">
              <w:rPr>
                <w:rFonts w:ascii="GHEA Grapalat" w:hAnsi="GHEA Grapalat" w:cs="Sylfaen"/>
                <w:sz w:val="20"/>
                <w:szCs w:val="20"/>
              </w:rPr>
              <w:t>. Վճարողի</w:t>
            </w:r>
            <w:r w:rsidRPr="00712340">
              <w:rPr>
                <w:rFonts w:ascii="GHEA Grapalat" w:hAnsi="GHEA Grapalat" w:cs="Arial"/>
                <w:sz w:val="20"/>
                <w:szCs w:val="20"/>
              </w:rPr>
              <w:t xml:space="preserve"> </w:t>
            </w:r>
            <w:r w:rsidRPr="00712340">
              <w:rPr>
                <w:rFonts w:ascii="GHEA Grapalat" w:hAnsi="GHEA Grapalat" w:cs="Sylfaen"/>
                <w:sz w:val="20"/>
                <w:szCs w:val="20"/>
              </w:rPr>
              <w:t>ՀՎՀՀ</w:t>
            </w:r>
            <w:r w:rsidRPr="00712340">
              <w:rPr>
                <w:rFonts w:ascii="GHEA Grapalat" w:hAnsi="GHEA Grapalat" w:cs="Arial"/>
                <w:sz w:val="20"/>
                <w:szCs w:val="20"/>
              </w:rPr>
              <w:t>`</w:t>
            </w:r>
          </w:p>
        </w:tc>
      </w:tr>
      <w:tr w:rsidR="00334B2F"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12340" w:rsidRDefault="00334B2F" w:rsidP="00CB0ADE">
            <w:pPr>
              <w:rPr>
                <w:rFonts w:ascii="GHEA Grapalat" w:hAnsi="GHEA Grapalat" w:cs="Arial"/>
                <w:sz w:val="20"/>
                <w:szCs w:val="20"/>
              </w:rPr>
            </w:pPr>
            <w:r w:rsidRPr="00712340">
              <w:rPr>
                <w:rFonts w:ascii="GHEA Grapalat" w:hAnsi="GHEA Grapalat" w:cs="Sylfaen"/>
                <w:sz w:val="20"/>
                <w:szCs w:val="20"/>
                <w:lang w:val="hy-AM"/>
              </w:rPr>
              <w:t>8</w:t>
            </w:r>
            <w:r w:rsidRPr="00712340">
              <w:rPr>
                <w:rFonts w:ascii="GHEA Grapalat" w:hAnsi="GHEA Grapalat" w:cs="Sylfaen"/>
                <w:sz w:val="20"/>
                <w:szCs w:val="20"/>
              </w:rPr>
              <w:t>. Վճարողի</w:t>
            </w:r>
            <w:r w:rsidRPr="00712340">
              <w:rPr>
                <w:rFonts w:ascii="GHEA Grapalat" w:hAnsi="GHEA Grapalat" w:cs="Arial"/>
                <w:sz w:val="20"/>
                <w:szCs w:val="20"/>
              </w:rPr>
              <w:t xml:space="preserve"> </w:t>
            </w:r>
            <w:r w:rsidRPr="00712340">
              <w:rPr>
                <w:rFonts w:ascii="GHEA Grapalat" w:hAnsi="GHEA Grapalat" w:cs="Sylfaen"/>
                <w:sz w:val="20"/>
                <w:szCs w:val="20"/>
              </w:rPr>
              <w:t>ՀԾՀ</w:t>
            </w:r>
            <w:r w:rsidRPr="00712340">
              <w:rPr>
                <w:rFonts w:ascii="GHEA Grapalat" w:hAnsi="GHEA Grapalat" w:cs="Arial"/>
                <w:sz w:val="20"/>
                <w:szCs w:val="20"/>
              </w:rPr>
              <w:t>`</w:t>
            </w:r>
          </w:p>
        </w:tc>
      </w:tr>
      <w:tr w:rsidR="001B2D6D"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1B2D6D" w:rsidRPr="000A50B8" w:rsidRDefault="001B2D6D" w:rsidP="00316E1F">
            <w:pPr>
              <w:rPr>
                <w:rFonts w:ascii="GHEA Grapalat" w:hAnsi="GHEA Grapalat" w:cs="Arial"/>
                <w:sz w:val="20"/>
                <w:szCs w:val="20"/>
              </w:rPr>
            </w:pPr>
            <w:r w:rsidRPr="006F4E16">
              <w:rPr>
                <w:rFonts w:ascii="GHEA Grapalat" w:hAnsi="GHEA Grapalat" w:cs="Sylfaen"/>
                <w:sz w:val="20"/>
                <w:szCs w:val="20"/>
                <w:lang w:val="hy-AM"/>
              </w:rPr>
              <w:t>9</w:t>
            </w:r>
            <w:r w:rsidRPr="006F4E16">
              <w:rPr>
                <w:rFonts w:ascii="GHEA Grapalat" w:hAnsi="GHEA Grapalat" w:cs="Sylfaen"/>
                <w:sz w:val="20"/>
                <w:szCs w:val="20"/>
              </w:rPr>
              <w:t>. Շահառու</w:t>
            </w:r>
            <w:r w:rsidRPr="006F4E16">
              <w:rPr>
                <w:rFonts w:ascii="GHEA Grapalat" w:hAnsi="GHEA Grapalat" w:cs="Sylfaen"/>
                <w:sz w:val="20"/>
                <w:szCs w:val="20"/>
                <w:lang w:val="hy-AM"/>
              </w:rPr>
              <w:t>ի անվանումը</w:t>
            </w:r>
            <w:r>
              <w:rPr>
                <w:rFonts w:ascii="GHEA Grapalat" w:hAnsi="GHEA Grapalat" w:cs="Sylfaen"/>
                <w:sz w:val="20"/>
                <w:szCs w:val="20"/>
              </w:rPr>
              <w:t xml:space="preserve">` </w:t>
            </w:r>
            <w:r w:rsidRPr="005F3ADA">
              <w:rPr>
                <w:rFonts w:ascii="GHEA Grapalat" w:hAnsi="GHEA Grapalat"/>
                <w:b/>
                <w:sz w:val="20"/>
                <w:lang w:val="ru-RU"/>
              </w:rPr>
              <w:t>ՀՀ</w:t>
            </w:r>
            <w:r w:rsidRPr="002305DE">
              <w:rPr>
                <w:rFonts w:ascii="GHEA Grapalat" w:hAnsi="GHEA Grapalat"/>
                <w:b/>
                <w:sz w:val="20"/>
              </w:rPr>
              <w:t xml:space="preserve"> </w:t>
            </w:r>
            <w:r w:rsidR="00316E1F">
              <w:rPr>
                <w:rFonts w:ascii="GHEA Grapalat" w:hAnsi="GHEA Grapalat"/>
                <w:b/>
                <w:sz w:val="20"/>
              </w:rPr>
              <w:t xml:space="preserve">Արարատի մազ  Արարատի </w:t>
            </w:r>
            <w:r w:rsidRPr="002305DE">
              <w:rPr>
                <w:rFonts w:ascii="GHEA Grapalat" w:hAnsi="GHEA Grapalat"/>
                <w:b/>
                <w:sz w:val="20"/>
              </w:rPr>
              <w:t xml:space="preserve"> </w:t>
            </w:r>
            <w:r w:rsidRPr="005F3ADA">
              <w:rPr>
                <w:rFonts w:ascii="GHEA Grapalat" w:hAnsi="GHEA Grapalat"/>
                <w:b/>
                <w:sz w:val="20"/>
                <w:lang w:val="ru-RU"/>
              </w:rPr>
              <w:t>համայնքապետարան</w:t>
            </w:r>
          </w:p>
        </w:tc>
      </w:tr>
      <w:tr w:rsidR="001B2D6D"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1B2D6D" w:rsidRPr="005F3ADA" w:rsidRDefault="001B2D6D" w:rsidP="001B2D6D">
            <w:pPr>
              <w:rPr>
                <w:rFonts w:ascii="GHEA Grapalat" w:hAnsi="GHEA Grapalat" w:cs="Sylfaen"/>
                <w:sz w:val="20"/>
                <w:szCs w:val="20"/>
              </w:rPr>
            </w:pPr>
            <w:r w:rsidRPr="006F4E16">
              <w:rPr>
                <w:rFonts w:ascii="GHEA Grapalat" w:hAnsi="GHEA Grapalat" w:cs="Sylfaen"/>
                <w:sz w:val="20"/>
                <w:szCs w:val="20"/>
                <w:lang w:val="ru-RU"/>
              </w:rPr>
              <w:t xml:space="preserve">10. </w:t>
            </w:r>
            <w:r w:rsidRPr="006F4E16">
              <w:rPr>
                <w:rFonts w:ascii="GHEA Grapalat" w:hAnsi="GHEA Grapalat" w:cs="Sylfaen"/>
                <w:sz w:val="20"/>
                <w:szCs w:val="20"/>
              </w:rPr>
              <w:t>Շահառուի</w:t>
            </w:r>
            <w:r w:rsidRPr="006F4E16">
              <w:rPr>
                <w:rFonts w:ascii="GHEA Grapalat" w:hAnsi="GHEA Grapalat" w:cs="Arial"/>
                <w:sz w:val="20"/>
                <w:szCs w:val="20"/>
              </w:rPr>
              <w:t xml:space="preserve"> </w:t>
            </w:r>
            <w:r w:rsidRPr="006F4E16">
              <w:rPr>
                <w:rFonts w:ascii="GHEA Grapalat" w:hAnsi="GHEA Grapalat" w:cs="Sylfaen"/>
                <w:sz w:val="20"/>
                <w:szCs w:val="20"/>
              </w:rPr>
              <w:t>ՀԾՀ</w:t>
            </w:r>
            <w:r w:rsidRPr="006F4E16">
              <w:rPr>
                <w:rFonts w:ascii="GHEA Grapalat" w:hAnsi="GHEA Grapalat" w:cs="Sylfaen"/>
                <w:sz w:val="20"/>
                <w:szCs w:val="20"/>
                <w:lang w:val="ru-RU"/>
              </w:rPr>
              <w:t xml:space="preserve"> (</w:t>
            </w:r>
            <w:r w:rsidRPr="006F4E16">
              <w:rPr>
                <w:rFonts w:ascii="GHEA Grapalat" w:hAnsi="GHEA Grapalat" w:cs="Sylfaen"/>
                <w:sz w:val="20"/>
                <w:szCs w:val="20"/>
                <w:lang w:val="hy-AM"/>
              </w:rPr>
              <w:t>չի լրացվում</w:t>
            </w:r>
            <w:r w:rsidRPr="006F4E16">
              <w:rPr>
                <w:rFonts w:ascii="GHEA Grapalat" w:hAnsi="GHEA Grapalat" w:cs="Sylfaen"/>
                <w:sz w:val="20"/>
                <w:szCs w:val="20"/>
                <w:lang w:val="ru-RU"/>
              </w:rPr>
              <w:t>)</w:t>
            </w:r>
            <w:r>
              <w:rPr>
                <w:rFonts w:ascii="GHEA Grapalat" w:hAnsi="GHEA Grapalat" w:cs="Sylfaen"/>
                <w:sz w:val="20"/>
                <w:szCs w:val="20"/>
              </w:rPr>
              <w:t xml:space="preserve"> </w:t>
            </w:r>
          </w:p>
        </w:tc>
      </w:tr>
      <w:tr w:rsidR="001B2D6D"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1B2D6D" w:rsidRPr="005F3ADA" w:rsidRDefault="001B2D6D" w:rsidP="00316E1F">
            <w:pPr>
              <w:rPr>
                <w:rFonts w:ascii="GHEA Grapalat" w:hAnsi="GHEA Grapalat" w:cs="Sylfaen"/>
                <w:b/>
                <w:sz w:val="20"/>
                <w:szCs w:val="20"/>
              </w:rPr>
            </w:pPr>
            <w:r w:rsidRPr="006F4E16">
              <w:rPr>
                <w:rFonts w:ascii="GHEA Grapalat" w:hAnsi="GHEA Grapalat" w:cs="Sylfaen"/>
                <w:sz w:val="20"/>
                <w:szCs w:val="20"/>
                <w:lang w:val="hy-AM"/>
              </w:rPr>
              <w:t>11</w:t>
            </w:r>
            <w:r w:rsidRPr="006F4E16">
              <w:rPr>
                <w:rFonts w:ascii="GHEA Grapalat" w:hAnsi="GHEA Grapalat" w:cs="Sylfaen"/>
                <w:sz w:val="20"/>
                <w:szCs w:val="20"/>
              </w:rPr>
              <w:t>. Շահառուի</w:t>
            </w:r>
            <w:r w:rsidRPr="006F4E16">
              <w:rPr>
                <w:rFonts w:ascii="GHEA Grapalat" w:hAnsi="GHEA Grapalat" w:cs="Arial"/>
                <w:sz w:val="20"/>
                <w:szCs w:val="20"/>
              </w:rPr>
              <w:t xml:space="preserve"> </w:t>
            </w:r>
            <w:r w:rsidRPr="006F4E16">
              <w:rPr>
                <w:rFonts w:ascii="GHEA Grapalat" w:hAnsi="GHEA Grapalat" w:cs="Sylfaen"/>
                <w:sz w:val="20"/>
                <w:szCs w:val="20"/>
              </w:rPr>
              <w:t>ՀՎՀՀ</w:t>
            </w:r>
            <w:r w:rsidRPr="006F4E16">
              <w:rPr>
                <w:rFonts w:ascii="GHEA Grapalat" w:hAnsi="GHEA Grapalat" w:cs="Arial"/>
                <w:sz w:val="20"/>
                <w:szCs w:val="20"/>
              </w:rPr>
              <w:t>`</w:t>
            </w:r>
            <w:r w:rsidR="00316E1F">
              <w:rPr>
                <w:rFonts w:ascii="GHEA Grapalat" w:hAnsi="GHEA Grapalat"/>
                <w:b/>
                <w:sz w:val="20"/>
                <w:szCs w:val="20"/>
                <w:lang w:val="nb-NO"/>
              </w:rPr>
              <w:t>04101124</w:t>
            </w:r>
          </w:p>
        </w:tc>
      </w:tr>
      <w:tr w:rsidR="001B2D6D"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1B2D6D" w:rsidRPr="00003A94" w:rsidRDefault="001B2D6D" w:rsidP="001B2D6D">
            <w:pPr>
              <w:rPr>
                <w:rFonts w:ascii="GHEA Grapalat" w:hAnsi="GHEA Grapalat" w:cs="Arial"/>
                <w:sz w:val="20"/>
                <w:szCs w:val="20"/>
              </w:rPr>
            </w:pPr>
            <w:r w:rsidRPr="006F4E16">
              <w:rPr>
                <w:rFonts w:ascii="GHEA Grapalat" w:hAnsi="GHEA Grapalat" w:cs="Sylfaen"/>
                <w:sz w:val="20"/>
                <w:szCs w:val="20"/>
              </w:rPr>
              <w:t>1</w:t>
            </w:r>
            <w:r w:rsidRPr="006F4E16">
              <w:rPr>
                <w:rFonts w:ascii="GHEA Grapalat" w:hAnsi="GHEA Grapalat" w:cs="Sylfaen"/>
                <w:sz w:val="20"/>
                <w:szCs w:val="20"/>
                <w:lang w:val="hy-AM"/>
              </w:rPr>
              <w:t>2</w:t>
            </w:r>
            <w:r w:rsidRPr="006F4E16">
              <w:rPr>
                <w:rFonts w:ascii="GHEA Grapalat" w:hAnsi="GHEA Grapalat" w:cs="Sylfaen"/>
                <w:sz w:val="20"/>
                <w:szCs w:val="20"/>
              </w:rPr>
              <w:t>.Շահառուի</w:t>
            </w:r>
            <w:r w:rsidRPr="006F4E16">
              <w:rPr>
                <w:rFonts w:ascii="GHEA Grapalat" w:hAnsi="GHEA Grapalat" w:cs="Sylfaen"/>
                <w:sz w:val="20"/>
                <w:szCs w:val="20"/>
                <w:lang w:val="hy-AM"/>
              </w:rPr>
              <w:t xml:space="preserve">ն սպասարկող </w:t>
            </w:r>
            <w:r>
              <w:rPr>
                <w:rFonts w:ascii="GHEA Grapalat" w:hAnsi="GHEA Grapalat" w:cs="Sylfaen"/>
                <w:sz w:val="20"/>
                <w:szCs w:val="20"/>
              </w:rPr>
              <w:t>ֆ</w:t>
            </w:r>
            <w:r w:rsidRPr="006F4E16">
              <w:rPr>
                <w:rFonts w:ascii="GHEA Grapalat" w:hAnsi="GHEA Grapalat" w:cs="Sylfaen"/>
                <w:sz w:val="20"/>
                <w:szCs w:val="20"/>
                <w:lang w:val="hy-AM"/>
              </w:rPr>
              <w:t>ինանսական կազմակերպություն</w:t>
            </w:r>
            <w:r w:rsidRPr="006F4E16">
              <w:rPr>
                <w:rFonts w:ascii="GHEA Grapalat" w:hAnsi="GHEA Grapalat" w:cs="Sylfaen"/>
                <w:sz w:val="20"/>
                <w:szCs w:val="20"/>
              </w:rPr>
              <w:t xml:space="preserve"> (բանկ)</w:t>
            </w:r>
            <w:r w:rsidRPr="006F4E16">
              <w:rPr>
                <w:rFonts w:ascii="GHEA Grapalat" w:hAnsi="GHEA Grapalat" w:cs="Arial"/>
                <w:sz w:val="20"/>
                <w:szCs w:val="20"/>
              </w:rPr>
              <w:t>`</w:t>
            </w:r>
            <w:r>
              <w:rPr>
                <w:rFonts w:ascii="GHEA Grapalat" w:hAnsi="GHEA Grapalat" w:cs="Arial"/>
                <w:sz w:val="20"/>
                <w:szCs w:val="20"/>
              </w:rPr>
              <w:t xml:space="preserve"> </w:t>
            </w:r>
            <w:r w:rsidRPr="005F3ADA">
              <w:rPr>
                <w:rFonts w:ascii="GHEA Grapalat" w:hAnsi="GHEA Grapalat" w:cs="Sylfaen"/>
                <w:b/>
                <w:bCs/>
                <w:sz w:val="20"/>
                <w:szCs w:val="20"/>
              </w:rPr>
              <w:t>ՀՀ ՖՆ գործառնական վարչություն</w:t>
            </w:r>
            <w:r>
              <w:rPr>
                <w:rFonts w:ascii="GHEA Grapalat" w:hAnsi="GHEA Grapalat" w:cs="Sylfaen"/>
                <w:bCs/>
                <w:sz w:val="20"/>
                <w:szCs w:val="20"/>
              </w:rPr>
              <w:t xml:space="preserve"> </w:t>
            </w:r>
          </w:p>
        </w:tc>
      </w:tr>
      <w:tr w:rsidR="00334B2F"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12340" w:rsidRDefault="00334B2F" w:rsidP="00316E1F">
            <w:pPr>
              <w:rPr>
                <w:rFonts w:ascii="GHEA Grapalat" w:hAnsi="GHEA Grapalat" w:cs="Arial"/>
                <w:sz w:val="20"/>
                <w:szCs w:val="20"/>
              </w:rPr>
            </w:pPr>
            <w:r w:rsidRPr="00712340">
              <w:rPr>
                <w:rFonts w:ascii="GHEA Grapalat" w:hAnsi="GHEA Grapalat" w:cs="Sylfaen"/>
                <w:sz w:val="20"/>
                <w:szCs w:val="20"/>
              </w:rPr>
              <w:t>1</w:t>
            </w:r>
            <w:r w:rsidRPr="00712340">
              <w:rPr>
                <w:rFonts w:ascii="GHEA Grapalat" w:hAnsi="GHEA Grapalat" w:cs="Sylfaen"/>
                <w:sz w:val="20"/>
                <w:szCs w:val="20"/>
                <w:lang w:val="hy-AM"/>
              </w:rPr>
              <w:t>3</w:t>
            </w:r>
            <w:r w:rsidRPr="00712340">
              <w:rPr>
                <w:rFonts w:ascii="GHEA Grapalat" w:hAnsi="GHEA Grapalat" w:cs="Sylfaen"/>
                <w:sz w:val="20"/>
                <w:szCs w:val="20"/>
              </w:rPr>
              <w:t>.Շահառուի</w:t>
            </w:r>
            <w:r w:rsidRPr="00712340">
              <w:rPr>
                <w:rFonts w:ascii="GHEA Grapalat" w:hAnsi="GHEA Grapalat" w:cs="Arial"/>
                <w:sz w:val="20"/>
                <w:szCs w:val="20"/>
              </w:rPr>
              <w:t xml:space="preserve"> </w:t>
            </w:r>
            <w:r w:rsidRPr="00712340">
              <w:rPr>
                <w:rFonts w:ascii="GHEA Grapalat" w:hAnsi="GHEA Grapalat" w:cs="Sylfaen"/>
                <w:sz w:val="20"/>
                <w:szCs w:val="20"/>
              </w:rPr>
              <w:t>հաշվի</w:t>
            </w:r>
            <w:r w:rsidRPr="00712340">
              <w:rPr>
                <w:rFonts w:ascii="GHEA Grapalat" w:hAnsi="GHEA Grapalat" w:cs="Arial"/>
                <w:sz w:val="20"/>
                <w:szCs w:val="20"/>
              </w:rPr>
              <w:t xml:space="preserve"> </w:t>
            </w:r>
            <w:r w:rsidRPr="00712340">
              <w:rPr>
                <w:rFonts w:ascii="GHEA Grapalat" w:hAnsi="GHEA Grapalat" w:cs="Sylfaen"/>
                <w:sz w:val="20"/>
                <w:szCs w:val="20"/>
              </w:rPr>
              <w:t>համարը</w:t>
            </w:r>
            <w:r w:rsidRPr="00712340">
              <w:rPr>
                <w:rFonts w:ascii="GHEA Grapalat" w:hAnsi="GHEA Grapalat" w:cs="Arial"/>
                <w:sz w:val="20"/>
                <w:szCs w:val="20"/>
              </w:rPr>
              <w:t xml:space="preserve"> (</w:t>
            </w:r>
            <w:r w:rsidRPr="00712340">
              <w:rPr>
                <w:rFonts w:ascii="GHEA Grapalat" w:hAnsi="GHEA Grapalat" w:cs="Sylfaen"/>
                <w:sz w:val="20"/>
                <w:szCs w:val="20"/>
              </w:rPr>
              <w:t>հշ</w:t>
            </w:r>
            <w:r w:rsidRPr="00712340">
              <w:rPr>
                <w:rFonts w:ascii="GHEA Grapalat" w:hAnsi="GHEA Grapalat" w:cs="Arial"/>
                <w:sz w:val="20"/>
                <w:szCs w:val="20"/>
              </w:rPr>
              <w:t>.N)</w:t>
            </w:r>
            <w:r w:rsidR="000D742C">
              <w:rPr>
                <w:rFonts w:ascii="GHEA Grapalat" w:hAnsi="GHEA Grapalat" w:cs="Arial"/>
                <w:sz w:val="20"/>
                <w:szCs w:val="20"/>
              </w:rPr>
              <w:t xml:space="preserve"> </w:t>
            </w:r>
            <w:r w:rsidR="000D742C" w:rsidRPr="000D742C">
              <w:rPr>
                <w:rFonts w:ascii="GHEA Grapalat" w:hAnsi="GHEA Grapalat" w:cs="Arial"/>
                <w:b/>
                <w:sz w:val="20"/>
                <w:szCs w:val="20"/>
              </w:rPr>
              <w:t>900</w:t>
            </w:r>
            <w:r w:rsidR="00316E1F">
              <w:rPr>
                <w:rFonts w:ascii="GHEA Grapalat" w:hAnsi="GHEA Grapalat" w:cs="Arial"/>
                <w:b/>
                <w:sz w:val="20"/>
                <w:szCs w:val="20"/>
              </w:rPr>
              <w:t>422105230</w:t>
            </w:r>
          </w:p>
        </w:tc>
      </w:tr>
      <w:tr w:rsidR="00334B2F"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12340" w:rsidRDefault="00334B2F" w:rsidP="00CB0ADE">
            <w:pPr>
              <w:rPr>
                <w:rFonts w:ascii="GHEA Grapalat" w:hAnsi="GHEA Grapalat" w:cs="Arial"/>
                <w:sz w:val="20"/>
                <w:szCs w:val="20"/>
              </w:rPr>
            </w:pPr>
            <w:r w:rsidRPr="00712340">
              <w:rPr>
                <w:rFonts w:ascii="GHEA Grapalat" w:hAnsi="GHEA Grapalat" w:cs="Sylfaen"/>
                <w:sz w:val="20"/>
                <w:szCs w:val="20"/>
              </w:rPr>
              <w:t>1</w:t>
            </w:r>
            <w:r w:rsidRPr="00712340">
              <w:rPr>
                <w:rFonts w:ascii="GHEA Grapalat" w:hAnsi="GHEA Grapalat" w:cs="Sylfaen"/>
                <w:sz w:val="20"/>
                <w:szCs w:val="20"/>
                <w:lang w:val="hy-AM"/>
              </w:rPr>
              <w:t>4</w:t>
            </w:r>
            <w:r w:rsidRPr="00712340">
              <w:rPr>
                <w:rFonts w:ascii="GHEA Grapalat" w:hAnsi="GHEA Grapalat" w:cs="Sylfaen"/>
                <w:sz w:val="20"/>
                <w:szCs w:val="20"/>
              </w:rPr>
              <w:t>.Գումարը</w:t>
            </w:r>
            <w:r w:rsidRPr="00712340">
              <w:rPr>
                <w:rFonts w:ascii="GHEA Grapalat" w:hAnsi="GHEA Grapalat" w:cs="Arial"/>
                <w:sz w:val="20"/>
                <w:szCs w:val="20"/>
              </w:rPr>
              <w:t xml:space="preserve"> </w:t>
            </w:r>
            <w:r w:rsidRPr="00712340">
              <w:rPr>
                <w:rFonts w:ascii="GHEA Grapalat" w:hAnsi="GHEA Grapalat" w:cs="Arial"/>
                <w:sz w:val="20"/>
                <w:szCs w:val="20"/>
                <w:lang w:val="ru-RU"/>
              </w:rPr>
              <w:t>(</w:t>
            </w:r>
            <w:r w:rsidRPr="00712340">
              <w:rPr>
                <w:rFonts w:ascii="GHEA Grapalat" w:hAnsi="GHEA Grapalat" w:cs="Sylfaen"/>
                <w:sz w:val="20"/>
                <w:szCs w:val="20"/>
              </w:rPr>
              <w:t>թվերով</w:t>
            </w:r>
            <w:r w:rsidRPr="00712340">
              <w:rPr>
                <w:rFonts w:ascii="GHEA Grapalat" w:hAnsi="GHEA Grapalat" w:cs="Arial"/>
                <w:sz w:val="20"/>
                <w:szCs w:val="20"/>
              </w:rPr>
              <w:t xml:space="preserve"> </w:t>
            </w:r>
            <w:r w:rsidRPr="00712340">
              <w:rPr>
                <w:rFonts w:ascii="GHEA Grapalat" w:hAnsi="GHEA Grapalat" w:cs="Sylfaen"/>
                <w:sz w:val="20"/>
                <w:szCs w:val="20"/>
              </w:rPr>
              <w:t>և</w:t>
            </w:r>
            <w:r w:rsidRPr="00712340">
              <w:rPr>
                <w:rFonts w:ascii="GHEA Grapalat" w:hAnsi="GHEA Grapalat" w:cs="Arial"/>
                <w:sz w:val="20"/>
                <w:szCs w:val="20"/>
              </w:rPr>
              <w:t xml:space="preserve"> </w:t>
            </w:r>
            <w:r w:rsidRPr="00712340">
              <w:rPr>
                <w:rFonts w:ascii="GHEA Grapalat" w:hAnsi="GHEA Grapalat" w:cs="Sylfaen"/>
                <w:sz w:val="20"/>
                <w:szCs w:val="20"/>
              </w:rPr>
              <w:t>բառերով</w:t>
            </w:r>
            <w:r w:rsidRPr="00712340">
              <w:rPr>
                <w:rFonts w:ascii="GHEA Grapalat" w:hAnsi="GHEA Grapalat" w:cs="Sylfaen"/>
                <w:sz w:val="20"/>
                <w:szCs w:val="20"/>
                <w:lang w:val="ru-RU"/>
              </w:rPr>
              <w:t>)</w:t>
            </w:r>
            <w:r w:rsidRPr="00712340">
              <w:rPr>
                <w:rFonts w:ascii="GHEA Grapalat" w:hAnsi="GHEA Grapalat" w:cs="Arial"/>
                <w:sz w:val="20"/>
                <w:szCs w:val="20"/>
              </w:rPr>
              <w:t>`</w:t>
            </w:r>
          </w:p>
        </w:tc>
      </w:tr>
      <w:tr w:rsidR="00334B2F"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12340" w:rsidRDefault="00334B2F" w:rsidP="00CB0ADE">
            <w:pPr>
              <w:rPr>
                <w:rFonts w:ascii="GHEA Grapalat" w:hAnsi="GHEA Grapalat" w:cs="Sylfaen"/>
                <w:sz w:val="20"/>
                <w:szCs w:val="20"/>
              </w:rPr>
            </w:pPr>
            <w:r w:rsidRPr="00712340">
              <w:rPr>
                <w:rFonts w:ascii="GHEA Grapalat" w:hAnsi="GHEA Grapalat" w:cs="Sylfaen"/>
                <w:sz w:val="20"/>
                <w:szCs w:val="20"/>
              </w:rPr>
              <w:t xml:space="preserve">15. </w:t>
            </w:r>
            <w:r w:rsidRPr="00712340">
              <w:rPr>
                <w:rFonts w:ascii="GHEA Grapalat" w:hAnsi="GHEA Grapalat" w:cs="Sylfaen"/>
                <w:sz w:val="20"/>
                <w:szCs w:val="20"/>
                <w:lang w:val="hy-AM"/>
              </w:rPr>
              <w:t xml:space="preserve">Ակցեպտավորված գումարը՝ </w:t>
            </w:r>
            <w:r w:rsidRPr="00712340">
              <w:rPr>
                <w:rFonts w:ascii="GHEA Grapalat" w:hAnsi="GHEA Grapalat" w:cs="Sylfaen"/>
                <w:sz w:val="20"/>
                <w:szCs w:val="20"/>
              </w:rPr>
              <w:t xml:space="preserve"> (թվերով</w:t>
            </w:r>
            <w:r w:rsidRPr="00712340">
              <w:rPr>
                <w:rFonts w:ascii="GHEA Grapalat" w:hAnsi="GHEA Grapalat" w:cs="Arial"/>
                <w:sz w:val="20"/>
                <w:szCs w:val="20"/>
              </w:rPr>
              <w:t xml:space="preserve"> </w:t>
            </w:r>
            <w:r w:rsidRPr="00712340">
              <w:rPr>
                <w:rFonts w:ascii="GHEA Grapalat" w:hAnsi="GHEA Grapalat" w:cs="Sylfaen"/>
                <w:sz w:val="20"/>
                <w:szCs w:val="20"/>
              </w:rPr>
              <w:t>և</w:t>
            </w:r>
            <w:r w:rsidRPr="00712340">
              <w:rPr>
                <w:rFonts w:ascii="GHEA Grapalat" w:hAnsi="GHEA Grapalat" w:cs="Arial"/>
                <w:sz w:val="20"/>
                <w:szCs w:val="20"/>
              </w:rPr>
              <w:t xml:space="preserve"> </w:t>
            </w:r>
            <w:r w:rsidRPr="00712340">
              <w:rPr>
                <w:rFonts w:ascii="GHEA Grapalat" w:hAnsi="GHEA Grapalat" w:cs="Sylfaen"/>
                <w:sz w:val="20"/>
                <w:szCs w:val="20"/>
              </w:rPr>
              <w:t>բառերով)</w:t>
            </w:r>
            <w:r w:rsidRPr="00712340">
              <w:rPr>
                <w:rFonts w:ascii="GHEA Grapalat" w:hAnsi="GHEA Grapalat" w:cs="Sylfaen"/>
                <w:sz w:val="20"/>
                <w:szCs w:val="20"/>
                <w:lang w:val="hy-AM"/>
              </w:rPr>
              <w:t xml:space="preserve">  </w:t>
            </w:r>
            <w:r w:rsidRPr="00712340">
              <w:rPr>
                <w:rFonts w:ascii="GHEA Grapalat" w:hAnsi="GHEA Grapalat" w:cs="Sylfaen"/>
                <w:sz w:val="20"/>
                <w:szCs w:val="20"/>
              </w:rPr>
              <w:t>(</w:t>
            </w:r>
            <w:r w:rsidRPr="00712340">
              <w:rPr>
                <w:rFonts w:ascii="GHEA Grapalat" w:hAnsi="GHEA Grapalat" w:cs="Sylfaen"/>
                <w:sz w:val="20"/>
                <w:szCs w:val="20"/>
                <w:lang w:val="hy-AM"/>
              </w:rPr>
              <w:t>նախատեսված է նշված գումարի մասնակի ակցեպտի համար, որը չի կիրառվում</w:t>
            </w:r>
            <w:r w:rsidRPr="00712340">
              <w:rPr>
                <w:rFonts w:ascii="GHEA Grapalat" w:hAnsi="GHEA Grapalat" w:cs="Sylfaen"/>
                <w:sz w:val="20"/>
                <w:szCs w:val="20"/>
              </w:rPr>
              <w:t>)</w:t>
            </w:r>
          </w:p>
        </w:tc>
      </w:tr>
      <w:tr w:rsidR="00334B2F"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12340" w:rsidRDefault="00334B2F" w:rsidP="00CB0ADE">
            <w:pPr>
              <w:rPr>
                <w:rFonts w:ascii="GHEA Grapalat" w:hAnsi="GHEA Grapalat" w:cs="Arial"/>
                <w:sz w:val="20"/>
                <w:szCs w:val="20"/>
              </w:rPr>
            </w:pPr>
            <w:r w:rsidRPr="00712340">
              <w:rPr>
                <w:rFonts w:ascii="GHEA Grapalat" w:hAnsi="GHEA Grapalat" w:cs="Sylfaen"/>
                <w:sz w:val="20"/>
                <w:szCs w:val="20"/>
              </w:rPr>
              <w:t>1</w:t>
            </w:r>
            <w:r w:rsidRPr="00712340">
              <w:rPr>
                <w:rFonts w:ascii="GHEA Grapalat" w:hAnsi="GHEA Grapalat" w:cs="Sylfaen"/>
                <w:sz w:val="20"/>
                <w:szCs w:val="20"/>
                <w:lang w:val="ru-RU"/>
              </w:rPr>
              <w:t>6</w:t>
            </w:r>
            <w:r w:rsidRPr="00712340">
              <w:rPr>
                <w:rFonts w:ascii="GHEA Grapalat" w:hAnsi="GHEA Grapalat" w:cs="Sylfaen"/>
                <w:sz w:val="20"/>
                <w:szCs w:val="20"/>
              </w:rPr>
              <w:t>.Արժույթը</w:t>
            </w:r>
            <w:r w:rsidRPr="00712340">
              <w:rPr>
                <w:rFonts w:ascii="GHEA Grapalat" w:hAnsi="GHEA Grapalat" w:cs="Arial"/>
                <w:sz w:val="20"/>
                <w:szCs w:val="20"/>
              </w:rPr>
              <w:t xml:space="preserve"> (</w:t>
            </w:r>
            <w:r w:rsidRPr="00712340">
              <w:rPr>
                <w:rFonts w:ascii="GHEA Grapalat" w:hAnsi="GHEA Grapalat" w:cs="Sylfaen"/>
                <w:sz w:val="20"/>
                <w:szCs w:val="20"/>
              </w:rPr>
              <w:t>բառերով</w:t>
            </w:r>
            <w:r w:rsidRPr="00712340">
              <w:rPr>
                <w:rFonts w:ascii="GHEA Grapalat" w:hAnsi="GHEA Grapalat" w:cs="Arial"/>
                <w:sz w:val="20"/>
                <w:szCs w:val="20"/>
              </w:rPr>
              <w:t xml:space="preserve"> </w:t>
            </w:r>
            <w:r w:rsidRPr="00712340">
              <w:rPr>
                <w:rFonts w:ascii="GHEA Grapalat" w:hAnsi="GHEA Grapalat" w:cs="Sylfaen"/>
                <w:sz w:val="20"/>
                <w:szCs w:val="20"/>
              </w:rPr>
              <w:t>և</w:t>
            </w:r>
            <w:r w:rsidRPr="00712340">
              <w:rPr>
                <w:rFonts w:ascii="GHEA Grapalat" w:hAnsi="GHEA Grapalat" w:cs="Arial"/>
                <w:sz w:val="20"/>
                <w:szCs w:val="20"/>
              </w:rPr>
              <w:t xml:space="preserve"> </w:t>
            </w:r>
            <w:r w:rsidRPr="00712340">
              <w:rPr>
                <w:rFonts w:ascii="GHEA Grapalat" w:hAnsi="GHEA Grapalat" w:cs="Sylfaen"/>
                <w:sz w:val="20"/>
                <w:szCs w:val="20"/>
              </w:rPr>
              <w:t>կոդով</w:t>
            </w:r>
            <w:r w:rsidRPr="00712340">
              <w:rPr>
                <w:rFonts w:ascii="GHEA Grapalat" w:hAnsi="GHEA Grapalat" w:cs="Arial"/>
                <w:sz w:val="20"/>
                <w:szCs w:val="20"/>
              </w:rPr>
              <w:t>)`</w:t>
            </w:r>
          </w:p>
        </w:tc>
      </w:tr>
      <w:tr w:rsidR="00334B2F"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12340" w:rsidRDefault="00334B2F" w:rsidP="00CB0ADE">
            <w:pPr>
              <w:rPr>
                <w:rFonts w:ascii="GHEA Grapalat" w:hAnsi="GHEA Grapalat" w:cs="Arial"/>
                <w:sz w:val="20"/>
                <w:szCs w:val="20"/>
                <w:lang w:val="hy-AM"/>
              </w:rPr>
            </w:pPr>
            <w:r w:rsidRPr="00712340">
              <w:rPr>
                <w:rFonts w:ascii="GHEA Grapalat" w:hAnsi="GHEA Grapalat" w:cs="Sylfaen"/>
                <w:sz w:val="20"/>
                <w:szCs w:val="20"/>
              </w:rPr>
              <w:t>1</w:t>
            </w:r>
            <w:r w:rsidRPr="00712340">
              <w:rPr>
                <w:rFonts w:ascii="GHEA Grapalat" w:hAnsi="GHEA Grapalat" w:cs="Sylfaen"/>
                <w:sz w:val="20"/>
                <w:szCs w:val="20"/>
                <w:lang w:val="hy-AM"/>
              </w:rPr>
              <w:t>7</w:t>
            </w:r>
            <w:r w:rsidRPr="00712340">
              <w:rPr>
                <w:rFonts w:ascii="GHEA Grapalat" w:hAnsi="GHEA Grapalat" w:cs="Sylfaen"/>
                <w:sz w:val="20"/>
                <w:szCs w:val="20"/>
              </w:rPr>
              <w:t>.Գործարքի</w:t>
            </w:r>
            <w:r w:rsidRPr="00712340">
              <w:rPr>
                <w:rFonts w:ascii="GHEA Grapalat" w:hAnsi="GHEA Grapalat" w:cs="Arial"/>
                <w:sz w:val="20"/>
                <w:szCs w:val="20"/>
              </w:rPr>
              <w:t xml:space="preserve"> (</w:t>
            </w:r>
            <w:r w:rsidRPr="00712340">
              <w:rPr>
                <w:rFonts w:ascii="GHEA Grapalat" w:hAnsi="GHEA Grapalat" w:cs="Sylfaen"/>
                <w:sz w:val="20"/>
                <w:szCs w:val="20"/>
              </w:rPr>
              <w:t>վճարման</w:t>
            </w:r>
            <w:r w:rsidRPr="00712340">
              <w:rPr>
                <w:rFonts w:ascii="GHEA Grapalat" w:hAnsi="GHEA Grapalat" w:cs="Arial"/>
                <w:sz w:val="20"/>
                <w:szCs w:val="20"/>
              </w:rPr>
              <w:t xml:space="preserve">) </w:t>
            </w:r>
            <w:r w:rsidRPr="00712340">
              <w:rPr>
                <w:rFonts w:ascii="GHEA Grapalat" w:hAnsi="GHEA Grapalat" w:cs="Sylfaen"/>
                <w:sz w:val="20"/>
                <w:szCs w:val="20"/>
              </w:rPr>
              <w:t>նպատակը</w:t>
            </w:r>
            <w:r w:rsidRPr="00712340">
              <w:rPr>
                <w:rFonts w:ascii="GHEA Grapalat" w:hAnsi="GHEA Grapalat" w:cs="Arial"/>
                <w:sz w:val="20"/>
                <w:szCs w:val="20"/>
              </w:rPr>
              <w:t>`</w:t>
            </w:r>
            <w:r w:rsidRPr="00712340">
              <w:rPr>
                <w:rFonts w:ascii="GHEA Grapalat" w:hAnsi="GHEA Grapalat" w:cs="Arial"/>
                <w:sz w:val="20"/>
                <w:szCs w:val="20"/>
                <w:lang w:val="hy-AM"/>
              </w:rPr>
              <w:t xml:space="preserve">  </w:t>
            </w:r>
            <w:r w:rsidRPr="00712340">
              <w:rPr>
                <w:rFonts w:ascii="GHEA Grapalat" w:hAnsi="GHEA Grapalat" w:cs="Sylfaen"/>
                <w:bCs/>
                <w:i/>
                <w:sz w:val="20"/>
                <w:szCs w:val="20"/>
              </w:rPr>
              <w:t>(որակավորման ապահովմ</w:t>
            </w:r>
            <w:r w:rsidRPr="00712340">
              <w:rPr>
                <w:rFonts w:ascii="GHEA Grapalat" w:hAnsi="GHEA Grapalat" w:cs="Sylfaen"/>
                <w:bCs/>
                <w:i/>
                <w:sz w:val="20"/>
                <w:szCs w:val="20"/>
                <w:lang w:val="hy-AM"/>
              </w:rPr>
              <w:t>ան համար</w:t>
            </w:r>
            <w:r w:rsidRPr="00712340">
              <w:rPr>
                <w:rFonts w:ascii="GHEA Grapalat" w:hAnsi="GHEA Grapalat" w:cs="Sylfaen"/>
                <w:bCs/>
                <w:i/>
                <w:sz w:val="20"/>
                <w:szCs w:val="20"/>
              </w:rPr>
              <w:t>)</w:t>
            </w:r>
          </w:p>
        </w:tc>
      </w:tr>
      <w:tr w:rsidR="00334B2F"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12340" w:rsidRDefault="00334B2F" w:rsidP="00CB0ADE">
            <w:pPr>
              <w:rPr>
                <w:rFonts w:ascii="GHEA Grapalat" w:hAnsi="GHEA Grapalat" w:cs="Arial"/>
                <w:sz w:val="20"/>
                <w:szCs w:val="20"/>
              </w:rPr>
            </w:pPr>
            <w:r w:rsidRPr="00712340">
              <w:rPr>
                <w:rFonts w:ascii="GHEA Grapalat" w:hAnsi="GHEA Grapalat" w:cs="Sylfaen"/>
                <w:sz w:val="20"/>
                <w:szCs w:val="20"/>
              </w:rPr>
              <w:t>1</w:t>
            </w:r>
            <w:r w:rsidRPr="00712340">
              <w:rPr>
                <w:rFonts w:ascii="GHEA Grapalat" w:hAnsi="GHEA Grapalat" w:cs="Sylfaen"/>
                <w:sz w:val="20"/>
                <w:szCs w:val="20"/>
                <w:lang w:val="hy-AM"/>
              </w:rPr>
              <w:t>8</w:t>
            </w:r>
            <w:r w:rsidRPr="00712340">
              <w:rPr>
                <w:rFonts w:ascii="GHEA Grapalat" w:hAnsi="GHEA Grapalat" w:cs="Sylfaen"/>
                <w:sz w:val="20"/>
                <w:szCs w:val="20"/>
              </w:rPr>
              <w:t xml:space="preserve">. </w:t>
            </w:r>
            <w:r w:rsidRPr="00712340">
              <w:rPr>
                <w:rFonts w:ascii="GHEA Grapalat" w:hAnsi="GHEA Grapalat" w:cs="Sylfaen"/>
                <w:sz w:val="20"/>
                <w:szCs w:val="20"/>
                <w:lang w:val="hy-AM"/>
              </w:rPr>
              <w:t xml:space="preserve">Վճարման կատարման հիմքերը՝ </w:t>
            </w:r>
            <w:r w:rsidRPr="00712340">
              <w:rPr>
                <w:rFonts w:ascii="GHEA Grapalat" w:hAnsi="GHEA Grapalat" w:cs="Sylfaen"/>
                <w:sz w:val="20"/>
                <w:szCs w:val="20"/>
              </w:rPr>
              <w:t>(</w:t>
            </w:r>
            <w:r w:rsidRPr="00712340">
              <w:rPr>
                <w:rFonts w:ascii="GHEA Grapalat" w:hAnsi="GHEA Grapalat" w:cs="Sylfaen"/>
                <w:sz w:val="20"/>
                <w:szCs w:val="20"/>
                <w:lang w:val="hy-AM"/>
              </w:rPr>
              <w:t>Փաստաթղթերի</w:t>
            </w:r>
            <w:r w:rsidRPr="00712340">
              <w:rPr>
                <w:rFonts w:ascii="GHEA Grapalat" w:hAnsi="GHEA Grapalat" w:cs="Arial"/>
                <w:sz w:val="20"/>
                <w:szCs w:val="20"/>
                <w:lang w:val="hy-AM"/>
              </w:rPr>
              <w:t xml:space="preserve"> անվանումը</w:t>
            </w:r>
            <w:r w:rsidRPr="00712340">
              <w:rPr>
                <w:rFonts w:ascii="GHEA Grapalat" w:hAnsi="GHEA Grapalat" w:cs="Arial"/>
                <w:sz w:val="20"/>
                <w:szCs w:val="20"/>
              </w:rPr>
              <w:t>,</w:t>
            </w:r>
            <w:r w:rsidRPr="00712340">
              <w:rPr>
                <w:rFonts w:ascii="GHEA Grapalat" w:hAnsi="GHEA Grapalat" w:cs="Arial"/>
                <w:sz w:val="20"/>
                <w:szCs w:val="20"/>
                <w:lang w:val="hy-AM"/>
              </w:rPr>
              <w:t xml:space="preserve"> այդ թվում՝ տուժանքի մասին համաձայնագիրը, </w:t>
            </w:r>
            <w:r w:rsidRPr="00712340">
              <w:rPr>
                <w:rFonts w:ascii="GHEA Grapalat" w:hAnsi="GHEA Grapalat" w:cs="Sylfaen"/>
                <w:sz w:val="20"/>
                <w:szCs w:val="20"/>
                <w:lang w:val="hy-AM"/>
              </w:rPr>
              <w:t>դրանց</w:t>
            </w:r>
            <w:r w:rsidRPr="00712340">
              <w:rPr>
                <w:rFonts w:ascii="GHEA Grapalat" w:hAnsi="GHEA Grapalat" w:cs="Arial"/>
                <w:sz w:val="20"/>
                <w:szCs w:val="20"/>
                <w:lang w:val="hy-AM"/>
              </w:rPr>
              <w:t xml:space="preserve"> </w:t>
            </w:r>
            <w:r w:rsidRPr="00712340">
              <w:rPr>
                <w:rFonts w:ascii="GHEA Grapalat" w:hAnsi="GHEA Grapalat" w:cs="Sylfaen"/>
                <w:sz w:val="20"/>
                <w:szCs w:val="20"/>
                <w:lang w:val="hy-AM"/>
              </w:rPr>
              <w:t>համարները</w:t>
            </w:r>
            <w:r w:rsidRPr="00712340">
              <w:rPr>
                <w:rFonts w:ascii="GHEA Grapalat" w:hAnsi="GHEA Grapalat" w:cs="Arial"/>
                <w:sz w:val="20"/>
                <w:szCs w:val="20"/>
                <w:lang w:val="hy-AM"/>
              </w:rPr>
              <w:t>,</w:t>
            </w:r>
            <w:r w:rsidRPr="00712340">
              <w:rPr>
                <w:rFonts w:ascii="GHEA Grapalat" w:hAnsi="GHEA Grapalat" w:cs="Arial"/>
                <w:sz w:val="20"/>
                <w:szCs w:val="20"/>
              </w:rPr>
              <w:t xml:space="preserve"> </w:t>
            </w:r>
            <w:r w:rsidRPr="00712340">
              <w:rPr>
                <w:rFonts w:ascii="GHEA Grapalat" w:hAnsi="GHEA Grapalat" w:cs="Sylfaen"/>
                <w:sz w:val="20"/>
                <w:szCs w:val="20"/>
                <w:lang w:val="hy-AM"/>
              </w:rPr>
              <w:t>պ</w:t>
            </w:r>
            <w:r w:rsidRPr="00712340">
              <w:rPr>
                <w:rFonts w:ascii="GHEA Grapalat" w:hAnsi="GHEA Grapalat" w:cs="Sylfaen"/>
                <w:sz w:val="20"/>
                <w:szCs w:val="20"/>
              </w:rPr>
              <w:t xml:space="preserve">այմանագրի </w:t>
            </w:r>
            <w:r w:rsidRPr="00712340">
              <w:rPr>
                <w:rFonts w:ascii="GHEA Grapalat" w:hAnsi="GHEA Grapalat" w:cs="Arial"/>
                <w:sz w:val="20"/>
                <w:szCs w:val="20"/>
              </w:rPr>
              <w:t xml:space="preserve"> </w:t>
            </w:r>
            <w:r w:rsidRPr="00712340">
              <w:rPr>
                <w:rFonts w:ascii="GHEA Grapalat" w:hAnsi="GHEA Grapalat" w:cs="Sylfaen"/>
                <w:sz w:val="20"/>
                <w:szCs w:val="20"/>
              </w:rPr>
              <w:t>ծածկագիրը</w:t>
            </w:r>
            <w:r w:rsidRPr="00712340">
              <w:rPr>
                <w:rFonts w:ascii="GHEA Grapalat" w:hAnsi="GHEA Grapalat" w:cs="Arial"/>
                <w:sz w:val="20"/>
                <w:szCs w:val="20"/>
                <w:lang w:val="hy-AM"/>
              </w:rPr>
              <w:t xml:space="preserve"> որի հիման վրա կատարվում է  գանձումը</w:t>
            </w:r>
            <w:r w:rsidRPr="00712340">
              <w:rPr>
                <w:rFonts w:ascii="GHEA Grapalat" w:hAnsi="GHEA Grapalat" w:cs="Arial"/>
                <w:sz w:val="20"/>
                <w:szCs w:val="20"/>
              </w:rPr>
              <w:t>)</w:t>
            </w:r>
            <w:r w:rsidRPr="00712340">
              <w:rPr>
                <w:rFonts w:ascii="GHEA Grapalat" w:hAnsi="GHEA Grapalat" w:cs="Sylfaen"/>
                <w:sz w:val="20"/>
                <w:szCs w:val="20"/>
              </w:rPr>
              <w:t>`</w:t>
            </w:r>
          </w:p>
          <w:p w:rsidR="00334B2F" w:rsidRPr="00712340" w:rsidRDefault="00334B2F" w:rsidP="00CB0ADE">
            <w:pPr>
              <w:rPr>
                <w:rFonts w:ascii="GHEA Grapalat" w:hAnsi="GHEA Grapalat" w:cs="Arial"/>
                <w:sz w:val="20"/>
                <w:szCs w:val="20"/>
              </w:rPr>
            </w:pPr>
          </w:p>
        </w:tc>
      </w:tr>
      <w:tr w:rsidR="00334B2F"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12340" w:rsidRDefault="00334B2F" w:rsidP="00CB0ADE">
            <w:pPr>
              <w:rPr>
                <w:rFonts w:ascii="GHEA Grapalat" w:hAnsi="GHEA Grapalat" w:cs="Sylfaen"/>
                <w:sz w:val="20"/>
                <w:szCs w:val="20"/>
                <w:lang w:val="hy-AM"/>
              </w:rPr>
            </w:pPr>
            <w:r w:rsidRPr="00712340">
              <w:rPr>
                <w:rFonts w:ascii="GHEA Grapalat" w:hAnsi="GHEA Grapalat" w:cs="Sylfaen"/>
                <w:sz w:val="20"/>
                <w:szCs w:val="20"/>
                <w:lang w:val="hy-AM"/>
              </w:rPr>
              <w:t>19. Վճարման պայմանները՝                                &lt;ակցեպտավորված վճարում&gt;</w:t>
            </w:r>
          </w:p>
          <w:p w:rsidR="00334B2F" w:rsidRPr="00712340" w:rsidRDefault="00334B2F" w:rsidP="00CB0ADE">
            <w:pPr>
              <w:rPr>
                <w:rFonts w:ascii="GHEA Grapalat" w:hAnsi="GHEA Grapalat" w:cs="Sylfaen"/>
                <w:sz w:val="20"/>
                <w:szCs w:val="20"/>
                <w:lang w:val="ru-RU"/>
              </w:rPr>
            </w:pPr>
          </w:p>
        </w:tc>
      </w:tr>
      <w:tr w:rsidR="00334B2F"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12340" w:rsidRDefault="00334B2F" w:rsidP="00CB0ADE">
            <w:pPr>
              <w:rPr>
                <w:rFonts w:ascii="GHEA Grapalat" w:hAnsi="GHEA Grapalat" w:cs="Sylfaen"/>
                <w:sz w:val="20"/>
                <w:szCs w:val="20"/>
              </w:rPr>
            </w:pPr>
            <w:r w:rsidRPr="00712340">
              <w:rPr>
                <w:rFonts w:ascii="GHEA Grapalat" w:hAnsi="GHEA Grapalat" w:cs="Sylfaen"/>
                <w:sz w:val="20"/>
                <w:szCs w:val="20"/>
                <w:lang w:val="hy-AM"/>
              </w:rPr>
              <w:t xml:space="preserve">20. Առդիր էջերի քանակը՝    </w:t>
            </w:r>
            <w:r w:rsidRPr="00712340">
              <w:rPr>
                <w:rFonts w:ascii="GHEA Grapalat" w:hAnsi="GHEA Grapalat" w:cs="Arial"/>
                <w:sz w:val="20"/>
                <w:szCs w:val="20"/>
              </w:rPr>
              <w:t xml:space="preserve">--- </w:t>
            </w:r>
            <w:r w:rsidRPr="00712340">
              <w:rPr>
                <w:rFonts w:ascii="GHEA Grapalat" w:hAnsi="GHEA Grapalat" w:cs="Arial"/>
                <w:sz w:val="20"/>
                <w:szCs w:val="20"/>
                <w:lang w:val="hy-AM"/>
              </w:rPr>
              <w:t xml:space="preserve">    </w:t>
            </w:r>
            <w:r w:rsidRPr="00712340">
              <w:rPr>
                <w:rFonts w:ascii="GHEA Grapalat" w:hAnsi="GHEA Grapalat" w:cs="Sylfaen"/>
                <w:sz w:val="20"/>
                <w:szCs w:val="20"/>
              </w:rPr>
              <w:t>էջ</w:t>
            </w:r>
          </w:p>
          <w:p w:rsidR="00334B2F" w:rsidRPr="00712340" w:rsidRDefault="00334B2F" w:rsidP="00CB0ADE">
            <w:pPr>
              <w:rPr>
                <w:rFonts w:ascii="GHEA Grapalat" w:hAnsi="GHEA Grapalat" w:cs="Sylfaen"/>
                <w:sz w:val="20"/>
                <w:szCs w:val="20"/>
                <w:lang w:val="hy-AM"/>
              </w:rPr>
            </w:pPr>
          </w:p>
        </w:tc>
      </w:tr>
      <w:tr w:rsidR="00334B2F" w:rsidRPr="00712340" w:rsidTr="001B2D6D">
        <w:trPr>
          <w:trHeight w:val="20"/>
        </w:trPr>
        <w:tc>
          <w:tcPr>
            <w:tcW w:w="5616" w:type="dxa"/>
            <w:tcBorders>
              <w:top w:val="nil"/>
              <w:left w:val="single" w:sz="4" w:space="0" w:color="auto"/>
              <w:bottom w:val="single" w:sz="4" w:space="0" w:color="auto"/>
              <w:right w:val="single" w:sz="4" w:space="0" w:color="auto"/>
            </w:tcBorders>
            <w:noWrap/>
            <w:vAlign w:val="bottom"/>
          </w:tcPr>
          <w:p w:rsidR="00334B2F" w:rsidRPr="00712340" w:rsidRDefault="00334B2F" w:rsidP="00CB0ADE">
            <w:pPr>
              <w:rPr>
                <w:rFonts w:ascii="GHEA Grapalat" w:hAnsi="GHEA Grapalat" w:cs="Sylfaen"/>
                <w:sz w:val="20"/>
                <w:szCs w:val="20"/>
              </w:rPr>
            </w:pPr>
            <w:r w:rsidRPr="00712340">
              <w:rPr>
                <w:rFonts w:ascii="Courier New" w:hAnsi="Courier New" w:cs="Courier New"/>
                <w:sz w:val="20"/>
                <w:szCs w:val="20"/>
              </w:rPr>
              <w:t> </w:t>
            </w:r>
            <w:r w:rsidRPr="00712340">
              <w:rPr>
                <w:rFonts w:ascii="GHEA Grapalat" w:hAnsi="GHEA Grapalat" w:cs="Arial"/>
                <w:sz w:val="20"/>
                <w:szCs w:val="20"/>
                <w:lang w:val="hy-AM"/>
              </w:rPr>
              <w:t>22</w:t>
            </w:r>
            <w:r w:rsidRPr="00712340">
              <w:rPr>
                <w:rFonts w:ascii="GHEA Grapalat" w:hAnsi="GHEA Grapalat" w:cs="Arial"/>
                <w:sz w:val="20"/>
                <w:szCs w:val="20"/>
              </w:rPr>
              <w:t>.</w:t>
            </w:r>
            <w:r w:rsidRPr="00712340">
              <w:rPr>
                <w:rFonts w:ascii="GHEA Grapalat" w:hAnsi="GHEA Grapalat" w:cs="Sylfaen"/>
                <w:sz w:val="20"/>
                <w:szCs w:val="20"/>
              </w:rPr>
              <w:t>ա. Շահառուի ստորագրությունները</w:t>
            </w:r>
          </w:p>
          <w:p w:rsidR="00334B2F" w:rsidRPr="00712340" w:rsidRDefault="00334B2F" w:rsidP="00CB0ADE">
            <w:pPr>
              <w:rPr>
                <w:rFonts w:ascii="GHEA Grapalat" w:hAnsi="GHEA Grapalat" w:cs="Sylfaen"/>
                <w:sz w:val="20"/>
                <w:szCs w:val="20"/>
              </w:rPr>
            </w:pPr>
          </w:p>
          <w:p w:rsidR="00334B2F" w:rsidRPr="00712340" w:rsidRDefault="00334B2F" w:rsidP="00CB0ADE">
            <w:pPr>
              <w:jc w:val="right"/>
              <w:rPr>
                <w:rFonts w:ascii="GHEA Grapalat" w:hAnsi="GHEA Grapalat" w:cs="Tahoma"/>
                <w:color w:val="000000"/>
                <w:sz w:val="20"/>
                <w:szCs w:val="20"/>
              </w:rPr>
            </w:pPr>
            <w:r w:rsidRPr="00712340">
              <w:rPr>
                <w:rFonts w:ascii="GHEA Grapalat" w:hAnsi="GHEA Grapalat" w:cs="Tahoma"/>
                <w:color w:val="000000"/>
                <w:sz w:val="20"/>
                <w:szCs w:val="20"/>
              </w:rPr>
              <w:t>/____________________/</w:t>
            </w:r>
          </w:p>
          <w:p w:rsidR="00334B2F" w:rsidRPr="00712340" w:rsidRDefault="00334B2F" w:rsidP="00CB0ADE">
            <w:pPr>
              <w:rPr>
                <w:rFonts w:ascii="GHEA Grapalat" w:hAnsi="GHEA Grapalat" w:cs="Tahoma"/>
                <w:color w:val="000000"/>
                <w:sz w:val="20"/>
                <w:szCs w:val="20"/>
              </w:rPr>
            </w:pPr>
          </w:p>
          <w:p w:rsidR="00334B2F" w:rsidRPr="00712340" w:rsidRDefault="00334B2F" w:rsidP="00CB0ADE">
            <w:pPr>
              <w:rPr>
                <w:rFonts w:ascii="GHEA Grapalat" w:hAnsi="GHEA Grapalat" w:cs="Sylfaen"/>
                <w:sz w:val="20"/>
                <w:szCs w:val="20"/>
              </w:rPr>
            </w:pPr>
          </w:p>
          <w:p w:rsidR="00334B2F" w:rsidRPr="00712340" w:rsidRDefault="00334B2F" w:rsidP="00CB0ADE">
            <w:pPr>
              <w:jc w:val="right"/>
              <w:rPr>
                <w:rFonts w:ascii="GHEA Grapalat" w:hAnsi="GHEA Grapalat" w:cs="Sylfaen"/>
                <w:sz w:val="20"/>
                <w:szCs w:val="20"/>
              </w:rPr>
            </w:pPr>
            <w:r w:rsidRPr="00712340">
              <w:rPr>
                <w:rFonts w:ascii="GHEA Grapalat" w:hAnsi="GHEA Grapalat" w:cs="Tahoma"/>
                <w:color w:val="000000"/>
                <w:sz w:val="20"/>
                <w:szCs w:val="20"/>
              </w:rPr>
              <w:t>/____________________/</w:t>
            </w:r>
          </w:p>
          <w:p w:rsidR="00334B2F" w:rsidRPr="00712340" w:rsidRDefault="00334B2F" w:rsidP="00CB0ADE">
            <w:pPr>
              <w:rPr>
                <w:rFonts w:ascii="GHEA Grapalat" w:hAnsi="GHEA Grapalat" w:cs="Sylfaen"/>
                <w:sz w:val="20"/>
                <w:szCs w:val="20"/>
              </w:rPr>
            </w:pPr>
          </w:p>
          <w:p w:rsidR="00334B2F" w:rsidRPr="00712340" w:rsidRDefault="00334B2F" w:rsidP="00CB0ADE">
            <w:pPr>
              <w:rPr>
                <w:rFonts w:ascii="GHEA Grapalat" w:hAnsi="GHEA Grapalat" w:cs="Sylfaen"/>
                <w:sz w:val="20"/>
                <w:szCs w:val="20"/>
              </w:rPr>
            </w:pPr>
            <w:r w:rsidRPr="00712340">
              <w:rPr>
                <w:rFonts w:ascii="GHEA Grapalat" w:hAnsi="GHEA Grapalat" w:cs="Sylfaen"/>
                <w:sz w:val="20"/>
                <w:szCs w:val="20"/>
                <w:lang w:val="hy-AM"/>
              </w:rPr>
              <w:t>22</w:t>
            </w:r>
            <w:r w:rsidRPr="00712340">
              <w:rPr>
                <w:rFonts w:ascii="GHEA Grapalat" w:hAnsi="GHEA Grapalat" w:cs="Sylfaen"/>
                <w:sz w:val="20"/>
                <w:szCs w:val="20"/>
              </w:rPr>
              <w:t>.բ.</w:t>
            </w:r>
          </w:p>
          <w:p w:rsidR="00334B2F" w:rsidRPr="00712340" w:rsidRDefault="00334B2F" w:rsidP="00CB0ADE">
            <w:pPr>
              <w:rPr>
                <w:rFonts w:ascii="GHEA Grapalat" w:hAnsi="GHEA Grapalat" w:cs="Sylfaen"/>
                <w:sz w:val="20"/>
                <w:szCs w:val="20"/>
              </w:rPr>
            </w:pPr>
            <w:r w:rsidRPr="00712340">
              <w:rPr>
                <w:rFonts w:ascii="GHEA Grapalat" w:hAnsi="GHEA Grapalat" w:cs="Sylfaen"/>
                <w:sz w:val="20"/>
                <w:szCs w:val="20"/>
              </w:rPr>
              <w:t xml:space="preserve">                                                                             Կ.Տ.</w:t>
            </w:r>
          </w:p>
          <w:p w:rsidR="00334B2F" w:rsidRPr="00712340"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712340" w:rsidRDefault="00334B2F" w:rsidP="00CB0ADE">
            <w:pPr>
              <w:rPr>
                <w:rFonts w:ascii="GHEA Grapalat" w:hAnsi="GHEA Grapalat" w:cs="Sylfaen"/>
                <w:sz w:val="20"/>
                <w:szCs w:val="20"/>
              </w:rPr>
            </w:pPr>
            <w:r w:rsidRPr="00712340">
              <w:rPr>
                <w:rFonts w:ascii="GHEA Grapalat" w:hAnsi="GHEA Grapalat" w:cs="Arial"/>
                <w:sz w:val="20"/>
                <w:szCs w:val="20"/>
                <w:lang w:val="hy-AM"/>
              </w:rPr>
              <w:t>2</w:t>
            </w:r>
            <w:r w:rsidRPr="00712340">
              <w:rPr>
                <w:rFonts w:ascii="GHEA Grapalat" w:hAnsi="GHEA Grapalat" w:cs="Arial"/>
                <w:sz w:val="20"/>
                <w:szCs w:val="20"/>
              </w:rPr>
              <w:t>1.</w:t>
            </w:r>
            <w:r w:rsidRPr="00712340">
              <w:rPr>
                <w:rFonts w:ascii="GHEA Grapalat" w:hAnsi="GHEA Grapalat" w:cs="Sylfaen"/>
                <w:sz w:val="20"/>
                <w:szCs w:val="20"/>
              </w:rPr>
              <w:t xml:space="preserve">ա. </w:t>
            </w:r>
            <w:r w:rsidRPr="00712340">
              <w:rPr>
                <w:rFonts w:ascii="Courier New" w:hAnsi="Courier New" w:cs="Courier New"/>
                <w:sz w:val="20"/>
                <w:szCs w:val="20"/>
              </w:rPr>
              <w:t> </w:t>
            </w:r>
            <w:r w:rsidRPr="00712340">
              <w:rPr>
                <w:rFonts w:ascii="GHEA Grapalat" w:hAnsi="GHEA Grapalat" w:cs="Sylfaen"/>
                <w:sz w:val="20"/>
                <w:szCs w:val="20"/>
              </w:rPr>
              <w:t>Վճարողի ստորագրությունները`</w:t>
            </w:r>
          </w:p>
          <w:p w:rsidR="00334B2F" w:rsidRPr="00712340" w:rsidRDefault="00334B2F" w:rsidP="00CB0ADE">
            <w:pPr>
              <w:jc w:val="right"/>
              <w:rPr>
                <w:rFonts w:ascii="GHEA Grapalat" w:hAnsi="GHEA Grapalat" w:cs="Sylfaen"/>
                <w:sz w:val="20"/>
                <w:szCs w:val="20"/>
              </w:rPr>
            </w:pPr>
          </w:p>
          <w:p w:rsidR="00334B2F" w:rsidRPr="00712340" w:rsidRDefault="00334B2F" w:rsidP="00CB0ADE">
            <w:pPr>
              <w:rPr>
                <w:rFonts w:ascii="GHEA Grapalat" w:hAnsi="GHEA Grapalat" w:cs="Sylfaen"/>
                <w:sz w:val="20"/>
                <w:szCs w:val="20"/>
              </w:rPr>
            </w:pPr>
            <w:r w:rsidRPr="00712340">
              <w:rPr>
                <w:rFonts w:ascii="GHEA Grapalat" w:hAnsi="GHEA Grapalat" w:cs="Tahoma"/>
                <w:color w:val="000000"/>
                <w:sz w:val="20"/>
                <w:szCs w:val="20"/>
              </w:rPr>
              <w:t xml:space="preserve">                                               /____________________/</w:t>
            </w:r>
          </w:p>
          <w:p w:rsidR="00334B2F" w:rsidRPr="00712340" w:rsidRDefault="00334B2F" w:rsidP="00CB0ADE">
            <w:pPr>
              <w:jc w:val="right"/>
              <w:rPr>
                <w:rFonts w:ascii="GHEA Grapalat" w:hAnsi="GHEA Grapalat" w:cs="Tahoma"/>
                <w:color w:val="000000"/>
                <w:sz w:val="20"/>
                <w:szCs w:val="20"/>
              </w:rPr>
            </w:pPr>
          </w:p>
          <w:p w:rsidR="00334B2F" w:rsidRPr="00712340" w:rsidRDefault="00334B2F" w:rsidP="00CB0ADE">
            <w:pPr>
              <w:jc w:val="right"/>
              <w:rPr>
                <w:rFonts w:ascii="GHEA Grapalat" w:hAnsi="GHEA Grapalat" w:cs="Tahoma"/>
                <w:color w:val="000000"/>
                <w:sz w:val="20"/>
                <w:szCs w:val="20"/>
              </w:rPr>
            </w:pPr>
          </w:p>
          <w:p w:rsidR="00334B2F" w:rsidRPr="00712340" w:rsidRDefault="00334B2F" w:rsidP="00CB0ADE">
            <w:pPr>
              <w:jc w:val="right"/>
              <w:rPr>
                <w:rFonts w:ascii="GHEA Grapalat" w:hAnsi="GHEA Grapalat" w:cs="Sylfaen"/>
                <w:sz w:val="20"/>
                <w:szCs w:val="20"/>
              </w:rPr>
            </w:pPr>
            <w:r w:rsidRPr="00712340">
              <w:rPr>
                <w:rFonts w:ascii="GHEA Grapalat" w:hAnsi="GHEA Grapalat" w:cs="Tahoma"/>
                <w:color w:val="000000"/>
                <w:sz w:val="20"/>
                <w:szCs w:val="20"/>
              </w:rPr>
              <w:t>/____________________/</w:t>
            </w:r>
          </w:p>
          <w:p w:rsidR="00334B2F" w:rsidRPr="00712340" w:rsidRDefault="00334B2F" w:rsidP="00CB0ADE">
            <w:pPr>
              <w:jc w:val="right"/>
              <w:rPr>
                <w:rFonts w:ascii="GHEA Grapalat" w:hAnsi="GHEA Grapalat" w:cs="Sylfaen"/>
                <w:sz w:val="20"/>
                <w:szCs w:val="20"/>
              </w:rPr>
            </w:pPr>
          </w:p>
          <w:p w:rsidR="00334B2F" w:rsidRPr="00712340" w:rsidRDefault="00334B2F" w:rsidP="00CB0ADE">
            <w:pPr>
              <w:jc w:val="right"/>
              <w:rPr>
                <w:rFonts w:ascii="GHEA Grapalat" w:hAnsi="GHEA Grapalat" w:cs="Sylfaen"/>
                <w:sz w:val="20"/>
                <w:szCs w:val="20"/>
              </w:rPr>
            </w:pPr>
            <w:r w:rsidRPr="00712340">
              <w:rPr>
                <w:rFonts w:ascii="GHEA Grapalat" w:hAnsi="GHEA Grapalat" w:cs="Sylfaen"/>
                <w:sz w:val="20"/>
                <w:szCs w:val="20"/>
                <w:lang w:val="hy-AM"/>
              </w:rPr>
              <w:t>2</w:t>
            </w:r>
            <w:r w:rsidRPr="00712340">
              <w:rPr>
                <w:rFonts w:ascii="GHEA Grapalat" w:hAnsi="GHEA Grapalat" w:cs="Sylfaen"/>
                <w:sz w:val="20"/>
                <w:szCs w:val="20"/>
              </w:rPr>
              <w:t>1.բ.                                                                    Կ.Տ.</w:t>
            </w:r>
          </w:p>
          <w:p w:rsidR="00334B2F" w:rsidRPr="00712340" w:rsidRDefault="00334B2F" w:rsidP="00CB0ADE">
            <w:pPr>
              <w:jc w:val="right"/>
              <w:rPr>
                <w:rFonts w:ascii="GHEA Grapalat" w:hAnsi="GHEA Grapalat" w:cs="Sylfaen"/>
                <w:sz w:val="20"/>
                <w:szCs w:val="20"/>
              </w:rPr>
            </w:pPr>
          </w:p>
        </w:tc>
      </w:tr>
      <w:tr w:rsidR="00334B2F" w:rsidRPr="00712340" w:rsidTr="001B2D6D">
        <w:trPr>
          <w:trHeight w:val="20"/>
        </w:trPr>
        <w:tc>
          <w:tcPr>
            <w:tcW w:w="5616" w:type="dxa"/>
            <w:tcBorders>
              <w:top w:val="single" w:sz="4" w:space="0" w:color="auto"/>
              <w:left w:val="single" w:sz="4" w:space="0" w:color="auto"/>
              <w:right w:val="single" w:sz="4" w:space="0" w:color="auto"/>
            </w:tcBorders>
            <w:noWrap/>
            <w:vAlign w:val="bottom"/>
          </w:tcPr>
          <w:p w:rsidR="00334B2F" w:rsidRPr="00712340" w:rsidRDefault="00334B2F" w:rsidP="00CB0ADE">
            <w:pPr>
              <w:rPr>
                <w:rFonts w:ascii="GHEA Grapalat" w:hAnsi="GHEA Grapalat" w:cs="Tahoma"/>
                <w:color w:val="000000"/>
                <w:sz w:val="20"/>
                <w:szCs w:val="20"/>
              </w:rPr>
            </w:pPr>
            <w:r w:rsidRPr="00712340">
              <w:rPr>
                <w:rFonts w:ascii="GHEA Grapalat" w:hAnsi="GHEA Grapalat" w:cs="Tahoma"/>
                <w:color w:val="000000"/>
                <w:sz w:val="20"/>
                <w:szCs w:val="20"/>
              </w:rPr>
              <w:t>2</w:t>
            </w:r>
            <w:r w:rsidRPr="00712340">
              <w:rPr>
                <w:rFonts w:ascii="GHEA Grapalat" w:hAnsi="GHEA Grapalat" w:cs="Tahoma"/>
                <w:color w:val="000000"/>
                <w:sz w:val="20"/>
                <w:szCs w:val="20"/>
                <w:lang w:val="hy-AM"/>
              </w:rPr>
              <w:t>4</w:t>
            </w:r>
            <w:r w:rsidRPr="00712340">
              <w:rPr>
                <w:rFonts w:ascii="GHEA Grapalat" w:hAnsi="GHEA Grapalat" w:cs="Tahoma"/>
                <w:color w:val="000000"/>
                <w:sz w:val="20"/>
                <w:szCs w:val="20"/>
              </w:rPr>
              <w:t xml:space="preserve">.ա.   </w:t>
            </w:r>
            <w:r w:rsidRPr="00712340">
              <w:rPr>
                <w:rFonts w:ascii="GHEA Grapalat" w:hAnsi="GHEA Grapalat" w:cs="Tahoma"/>
                <w:color w:val="000000"/>
                <w:sz w:val="20"/>
                <w:szCs w:val="20"/>
                <w:lang w:val="hy-AM"/>
              </w:rPr>
              <w:t>Շահառուին  սպասարկող ֆինանսական կազմակերպություն</w:t>
            </w:r>
            <w:r w:rsidRPr="00712340">
              <w:rPr>
                <w:rFonts w:ascii="GHEA Grapalat" w:hAnsi="GHEA Grapalat" w:cs="Tahoma"/>
                <w:color w:val="000000"/>
                <w:sz w:val="20"/>
                <w:szCs w:val="20"/>
              </w:rPr>
              <w:t xml:space="preserve"> </w:t>
            </w:r>
          </w:p>
          <w:p w:rsidR="00334B2F" w:rsidRPr="00712340" w:rsidRDefault="00334B2F" w:rsidP="00CB0ADE">
            <w:pPr>
              <w:rPr>
                <w:rFonts w:ascii="GHEA Grapalat" w:hAnsi="GHEA Grapalat" w:cs="Tahoma"/>
                <w:color w:val="000000"/>
                <w:sz w:val="20"/>
                <w:szCs w:val="20"/>
                <w:lang w:val="hy-AM"/>
              </w:rPr>
            </w:pPr>
            <w:r w:rsidRPr="00712340">
              <w:rPr>
                <w:rFonts w:ascii="GHEA Grapalat" w:hAnsi="GHEA Grapalat" w:cs="Tahoma"/>
                <w:color w:val="000000"/>
                <w:sz w:val="20"/>
                <w:szCs w:val="20"/>
              </w:rPr>
              <w:t xml:space="preserve">                             </w:t>
            </w:r>
            <w:r w:rsidRPr="00712340">
              <w:rPr>
                <w:rFonts w:ascii="GHEA Grapalat" w:hAnsi="GHEA Grapalat" w:cs="Tahoma"/>
                <w:color w:val="000000"/>
                <w:sz w:val="20"/>
                <w:szCs w:val="20"/>
                <w:lang w:val="hy-AM"/>
              </w:rPr>
              <w:t xml:space="preserve">                 </w:t>
            </w:r>
          </w:p>
          <w:p w:rsidR="00334B2F" w:rsidRPr="00712340" w:rsidRDefault="00334B2F" w:rsidP="00CB0ADE">
            <w:pPr>
              <w:rPr>
                <w:rFonts w:ascii="GHEA Grapalat" w:hAnsi="GHEA Grapalat" w:cs="Tahoma"/>
                <w:color w:val="000000"/>
                <w:sz w:val="20"/>
                <w:szCs w:val="20"/>
              </w:rPr>
            </w:pPr>
            <w:r w:rsidRPr="00712340">
              <w:rPr>
                <w:rFonts w:ascii="GHEA Grapalat" w:hAnsi="GHEA Grapalat" w:cs="Tahoma"/>
                <w:color w:val="000000"/>
                <w:sz w:val="20"/>
                <w:szCs w:val="20"/>
                <w:lang w:val="hy-AM"/>
              </w:rPr>
              <w:t xml:space="preserve">                                                 </w:t>
            </w:r>
            <w:r w:rsidRPr="00712340">
              <w:rPr>
                <w:rFonts w:ascii="GHEA Grapalat" w:hAnsi="GHEA Grapalat" w:cs="Tahoma"/>
                <w:color w:val="000000"/>
                <w:sz w:val="20"/>
                <w:szCs w:val="20"/>
              </w:rPr>
              <w:t xml:space="preserve">   /____________________/</w:t>
            </w:r>
          </w:p>
          <w:p w:rsidR="00334B2F" w:rsidRPr="00712340" w:rsidRDefault="00334B2F" w:rsidP="00CB0ADE">
            <w:pPr>
              <w:rPr>
                <w:rFonts w:ascii="GHEA Grapalat" w:hAnsi="GHEA Grapalat" w:cs="Sylfaen"/>
                <w:sz w:val="20"/>
                <w:szCs w:val="20"/>
              </w:rPr>
            </w:pPr>
            <w:r w:rsidRPr="00712340">
              <w:rPr>
                <w:rFonts w:ascii="GHEA Grapalat" w:hAnsi="GHEA Grapalat" w:cs="Sylfaen"/>
                <w:sz w:val="20"/>
                <w:szCs w:val="20"/>
              </w:rPr>
              <w:t xml:space="preserve">  </w:t>
            </w:r>
          </w:p>
          <w:p w:rsidR="00334B2F" w:rsidRPr="00712340" w:rsidRDefault="00334B2F" w:rsidP="00CB0ADE">
            <w:pPr>
              <w:rPr>
                <w:rFonts w:ascii="GHEA Grapalat" w:hAnsi="GHEA Grapalat" w:cs="Sylfaen"/>
                <w:sz w:val="20"/>
                <w:szCs w:val="20"/>
              </w:rPr>
            </w:pPr>
            <w:r w:rsidRPr="00712340">
              <w:rPr>
                <w:rFonts w:ascii="GHEA Grapalat" w:hAnsi="GHEA Grapalat" w:cs="Sylfaen"/>
                <w:sz w:val="20"/>
                <w:szCs w:val="20"/>
              </w:rPr>
              <w:t xml:space="preserve">                                                       /ստորագրություն/</w:t>
            </w:r>
          </w:p>
          <w:p w:rsidR="00334B2F" w:rsidRPr="00712340" w:rsidRDefault="00334B2F" w:rsidP="00CB0ADE">
            <w:pPr>
              <w:rPr>
                <w:rFonts w:ascii="GHEA Grapalat" w:hAnsi="GHEA Grapalat" w:cs="Tahoma"/>
                <w:color w:val="000000"/>
                <w:sz w:val="20"/>
                <w:szCs w:val="20"/>
              </w:rPr>
            </w:pPr>
          </w:p>
          <w:p w:rsidR="00334B2F" w:rsidRPr="00712340"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712340" w:rsidRDefault="00334B2F" w:rsidP="00CB0ADE">
            <w:pPr>
              <w:rPr>
                <w:rFonts w:ascii="GHEA Grapalat" w:hAnsi="GHEA Grapalat" w:cs="Tahoma"/>
                <w:color w:val="000000"/>
                <w:sz w:val="20"/>
                <w:szCs w:val="20"/>
              </w:rPr>
            </w:pPr>
            <w:r w:rsidRPr="00712340">
              <w:rPr>
                <w:rFonts w:ascii="GHEA Grapalat" w:hAnsi="GHEA Grapalat" w:cs="Tahoma"/>
                <w:color w:val="000000"/>
                <w:sz w:val="20"/>
                <w:szCs w:val="20"/>
              </w:rPr>
              <w:t>2</w:t>
            </w:r>
            <w:r w:rsidRPr="00712340">
              <w:rPr>
                <w:rFonts w:ascii="GHEA Grapalat" w:hAnsi="GHEA Grapalat" w:cs="Tahoma"/>
                <w:color w:val="000000"/>
                <w:sz w:val="20"/>
                <w:szCs w:val="20"/>
                <w:lang w:val="hy-AM"/>
              </w:rPr>
              <w:t>3</w:t>
            </w:r>
            <w:r w:rsidRPr="00712340">
              <w:rPr>
                <w:rFonts w:ascii="GHEA Grapalat" w:hAnsi="GHEA Grapalat" w:cs="Tahoma"/>
                <w:color w:val="000000"/>
                <w:sz w:val="20"/>
                <w:szCs w:val="20"/>
              </w:rPr>
              <w:t xml:space="preserve">.ա.   </w:t>
            </w:r>
            <w:r w:rsidRPr="00712340">
              <w:rPr>
                <w:rFonts w:ascii="GHEA Grapalat" w:hAnsi="GHEA Grapalat" w:cs="Tahoma"/>
                <w:color w:val="000000"/>
                <w:sz w:val="20"/>
                <w:szCs w:val="20"/>
                <w:lang w:val="hy-AM"/>
              </w:rPr>
              <w:t>Վճարողին  սպասարկող ֆինանսական կազմակերպություն</w:t>
            </w:r>
            <w:r w:rsidRPr="00712340">
              <w:rPr>
                <w:rFonts w:ascii="GHEA Grapalat" w:hAnsi="GHEA Grapalat" w:cs="Tahoma"/>
                <w:color w:val="000000"/>
                <w:sz w:val="20"/>
                <w:szCs w:val="20"/>
              </w:rPr>
              <w:t xml:space="preserve"> </w:t>
            </w:r>
          </w:p>
          <w:p w:rsidR="00334B2F" w:rsidRPr="00712340" w:rsidRDefault="00334B2F" w:rsidP="00CB0ADE">
            <w:pPr>
              <w:jc w:val="right"/>
              <w:rPr>
                <w:rFonts w:ascii="GHEA Grapalat" w:hAnsi="GHEA Grapalat" w:cs="Tahoma"/>
                <w:color w:val="000000"/>
                <w:sz w:val="20"/>
                <w:szCs w:val="20"/>
              </w:rPr>
            </w:pPr>
          </w:p>
          <w:p w:rsidR="00334B2F" w:rsidRPr="00712340" w:rsidRDefault="00334B2F" w:rsidP="00CB0ADE">
            <w:pPr>
              <w:jc w:val="right"/>
              <w:rPr>
                <w:rFonts w:ascii="GHEA Grapalat" w:hAnsi="GHEA Grapalat" w:cs="Tahoma"/>
                <w:color w:val="000000"/>
                <w:sz w:val="20"/>
                <w:szCs w:val="20"/>
              </w:rPr>
            </w:pPr>
          </w:p>
          <w:p w:rsidR="00334B2F" w:rsidRPr="00712340" w:rsidRDefault="00334B2F" w:rsidP="00CB0ADE">
            <w:pPr>
              <w:jc w:val="right"/>
              <w:rPr>
                <w:rFonts w:ascii="GHEA Grapalat" w:hAnsi="GHEA Grapalat" w:cs="Tahoma"/>
                <w:color w:val="000000"/>
                <w:sz w:val="20"/>
                <w:szCs w:val="20"/>
              </w:rPr>
            </w:pPr>
            <w:r w:rsidRPr="00712340">
              <w:rPr>
                <w:rFonts w:ascii="GHEA Grapalat" w:hAnsi="GHEA Grapalat" w:cs="Tahoma"/>
                <w:color w:val="000000"/>
                <w:sz w:val="20"/>
                <w:szCs w:val="20"/>
              </w:rPr>
              <w:t>/____________________/</w:t>
            </w:r>
          </w:p>
          <w:p w:rsidR="00334B2F" w:rsidRPr="00712340" w:rsidRDefault="00334B2F" w:rsidP="00CB0ADE">
            <w:pPr>
              <w:jc w:val="center"/>
              <w:rPr>
                <w:rFonts w:ascii="GHEA Grapalat" w:hAnsi="GHEA Grapalat" w:cs="Sylfaen"/>
                <w:sz w:val="20"/>
                <w:szCs w:val="20"/>
              </w:rPr>
            </w:pPr>
            <w:r w:rsidRPr="00712340">
              <w:rPr>
                <w:rFonts w:ascii="GHEA Grapalat" w:hAnsi="GHEA Grapalat" w:cs="Tahoma"/>
                <w:color w:val="000000"/>
                <w:sz w:val="20"/>
                <w:szCs w:val="20"/>
              </w:rPr>
              <w:t xml:space="preserve">                                                   </w:t>
            </w:r>
            <w:r w:rsidRPr="00712340">
              <w:rPr>
                <w:rFonts w:ascii="GHEA Grapalat" w:hAnsi="GHEA Grapalat" w:cs="Sylfaen"/>
                <w:sz w:val="20"/>
                <w:szCs w:val="20"/>
              </w:rPr>
              <w:t>/ստորագրություն/</w:t>
            </w:r>
          </w:p>
          <w:p w:rsidR="00334B2F" w:rsidRPr="00712340" w:rsidRDefault="00334B2F" w:rsidP="00CB0ADE">
            <w:pPr>
              <w:jc w:val="right"/>
              <w:rPr>
                <w:rFonts w:ascii="GHEA Grapalat" w:hAnsi="GHEA Grapalat" w:cs="Arial"/>
                <w:sz w:val="20"/>
                <w:szCs w:val="20"/>
                <w:lang w:val="hy-AM"/>
              </w:rPr>
            </w:pPr>
          </w:p>
        </w:tc>
      </w:tr>
      <w:tr w:rsidR="00334B2F" w:rsidRPr="00712340" w:rsidTr="001B2D6D">
        <w:trPr>
          <w:trHeight w:val="20"/>
        </w:trPr>
        <w:tc>
          <w:tcPr>
            <w:tcW w:w="5616" w:type="dxa"/>
            <w:tcBorders>
              <w:top w:val="nil"/>
              <w:left w:val="single" w:sz="4" w:space="0" w:color="auto"/>
              <w:bottom w:val="single" w:sz="4" w:space="0" w:color="auto"/>
              <w:right w:val="single" w:sz="4" w:space="0" w:color="auto"/>
            </w:tcBorders>
            <w:noWrap/>
            <w:vAlign w:val="bottom"/>
          </w:tcPr>
          <w:p w:rsidR="00334B2F" w:rsidRPr="00712340" w:rsidRDefault="00334B2F" w:rsidP="00CB0ADE">
            <w:pPr>
              <w:rPr>
                <w:rFonts w:ascii="GHEA Grapalat" w:hAnsi="GHEA Grapalat" w:cs="Sylfaen"/>
                <w:sz w:val="20"/>
                <w:szCs w:val="20"/>
              </w:rPr>
            </w:pPr>
            <w:r w:rsidRPr="00712340">
              <w:rPr>
                <w:rFonts w:ascii="GHEA Grapalat" w:hAnsi="GHEA Grapalat" w:cs="Sylfaen"/>
                <w:sz w:val="20"/>
                <w:szCs w:val="20"/>
              </w:rPr>
              <w:t>24.բ.                                                       Կ.Տ.</w:t>
            </w:r>
          </w:p>
          <w:p w:rsidR="00334B2F" w:rsidRPr="00712340" w:rsidRDefault="00334B2F" w:rsidP="00CB0ADE">
            <w:pPr>
              <w:rPr>
                <w:rFonts w:ascii="GHEA Grapalat" w:hAnsi="GHEA Grapalat" w:cs="Sylfaen"/>
                <w:sz w:val="20"/>
                <w:szCs w:val="20"/>
              </w:rPr>
            </w:pPr>
          </w:p>
          <w:p w:rsidR="00334B2F" w:rsidRPr="00712340" w:rsidRDefault="00334B2F" w:rsidP="00CB0ADE">
            <w:pPr>
              <w:rPr>
                <w:rFonts w:ascii="GHEA Grapalat" w:hAnsi="GHEA Grapalat" w:cs="Sylfaen"/>
                <w:sz w:val="20"/>
                <w:szCs w:val="20"/>
              </w:rPr>
            </w:pPr>
          </w:p>
          <w:p w:rsidR="00334B2F" w:rsidRPr="00712340" w:rsidRDefault="00334B2F" w:rsidP="00CB0ADE">
            <w:pPr>
              <w:rPr>
                <w:rFonts w:ascii="GHEA Grapalat" w:hAnsi="GHEA Grapalat" w:cs="Sylfaen"/>
                <w:sz w:val="20"/>
                <w:szCs w:val="20"/>
              </w:rPr>
            </w:pPr>
            <w:r w:rsidRPr="00712340">
              <w:rPr>
                <w:rFonts w:ascii="GHEA Grapalat" w:hAnsi="GHEA Grapalat" w:cs="Tahoma"/>
                <w:color w:val="000000"/>
                <w:sz w:val="20"/>
                <w:szCs w:val="20"/>
              </w:rPr>
              <w:t xml:space="preserve"> </w:t>
            </w:r>
            <w:r w:rsidRPr="00712340">
              <w:rPr>
                <w:rFonts w:ascii="GHEA Grapalat" w:hAnsi="GHEA Grapalat" w:cs="Sylfaen"/>
                <w:sz w:val="20"/>
                <w:szCs w:val="20"/>
              </w:rPr>
              <w:t>2</w:t>
            </w:r>
            <w:r w:rsidRPr="00712340">
              <w:rPr>
                <w:rFonts w:ascii="GHEA Grapalat" w:hAnsi="GHEA Grapalat" w:cs="Sylfaen"/>
                <w:sz w:val="20"/>
                <w:szCs w:val="20"/>
                <w:lang w:val="hy-AM"/>
              </w:rPr>
              <w:t>4</w:t>
            </w:r>
            <w:r w:rsidRPr="00712340">
              <w:rPr>
                <w:rFonts w:ascii="GHEA Grapalat" w:hAnsi="GHEA Grapalat" w:cs="Sylfaen"/>
                <w:sz w:val="20"/>
                <w:szCs w:val="20"/>
              </w:rPr>
              <w:t>.</w:t>
            </w:r>
            <w:r w:rsidRPr="00712340">
              <w:rPr>
                <w:rFonts w:ascii="GHEA Grapalat" w:hAnsi="GHEA Grapalat" w:cs="Sylfaen"/>
                <w:sz w:val="20"/>
                <w:szCs w:val="20"/>
                <w:lang w:val="hy-AM"/>
              </w:rPr>
              <w:t>գ</w:t>
            </w:r>
            <w:r w:rsidRPr="00712340">
              <w:rPr>
                <w:rFonts w:ascii="GHEA Grapalat" w:hAnsi="GHEA Grapalat" w:cs="Tahoma"/>
                <w:color w:val="000000"/>
                <w:sz w:val="20"/>
                <w:szCs w:val="20"/>
              </w:rPr>
              <w:t xml:space="preserve">                                                 "___" </w:t>
            </w:r>
            <w:r w:rsidRPr="00712340">
              <w:rPr>
                <w:rFonts w:ascii="GHEA Grapalat" w:hAnsi="GHEA Grapalat" w:cs="Sylfaen"/>
                <w:color w:val="000000"/>
                <w:sz w:val="20"/>
                <w:szCs w:val="20"/>
              </w:rPr>
              <w:t xml:space="preserve">___ </w:t>
            </w:r>
            <w:r w:rsidRPr="00712340">
              <w:rPr>
                <w:rFonts w:ascii="GHEA Grapalat" w:hAnsi="GHEA Grapalat" w:cs="Tahoma"/>
                <w:color w:val="000000"/>
                <w:sz w:val="20"/>
                <w:szCs w:val="20"/>
              </w:rPr>
              <w:t xml:space="preserve">20___ </w:t>
            </w:r>
            <w:r w:rsidRPr="00712340">
              <w:rPr>
                <w:rFonts w:ascii="GHEA Grapalat" w:hAnsi="GHEA Grapalat" w:cs="Sylfaen"/>
                <w:color w:val="000000"/>
                <w:sz w:val="20"/>
                <w:szCs w:val="20"/>
              </w:rPr>
              <w:t>թ.</w:t>
            </w:r>
            <w:r w:rsidRPr="00712340">
              <w:rPr>
                <w:rFonts w:ascii="GHEA Grapalat" w:hAnsi="GHEA Grapalat" w:cs="Sylfaen"/>
                <w:sz w:val="20"/>
                <w:szCs w:val="20"/>
              </w:rPr>
              <w:t xml:space="preserve"> </w:t>
            </w:r>
          </w:p>
          <w:p w:rsidR="00334B2F" w:rsidRPr="00712340" w:rsidRDefault="00334B2F" w:rsidP="00CB0ADE">
            <w:pPr>
              <w:rPr>
                <w:rFonts w:ascii="GHEA Grapalat" w:hAnsi="GHEA Grapalat" w:cs="Sylfaen"/>
                <w:sz w:val="20"/>
                <w:szCs w:val="20"/>
              </w:rPr>
            </w:pPr>
          </w:p>
          <w:p w:rsidR="00334B2F" w:rsidRPr="00712340" w:rsidRDefault="00334B2F" w:rsidP="00CB0ADE">
            <w:pPr>
              <w:rPr>
                <w:rFonts w:ascii="GHEA Grapalat" w:hAnsi="GHEA Grapalat" w:cs="Sylfaen"/>
                <w:sz w:val="20"/>
                <w:szCs w:val="20"/>
              </w:rPr>
            </w:pPr>
            <w:r w:rsidRPr="00712340">
              <w:rPr>
                <w:rFonts w:ascii="GHEA Grapalat" w:hAnsi="GHEA Grapalat" w:cs="Sylfaen"/>
                <w:sz w:val="20"/>
                <w:szCs w:val="20"/>
              </w:rPr>
              <w:t xml:space="preserve">  </w:t>
            </w:r>
          </w:p>
          <w:p w:rsidR="00334B2F" w:rsidRPr="00712340"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712340" w:rsidRDefault="00334B2F" w:rsidP="00CB0ADE">
            <w:pPr>
              <w:rPr>
                <w:rFonts w:ascii="GHEA Grapalat" w:hAnsi="GHEA Grapalat" w:cs="Sylfaen"/>
                <w:sz w:val="20"/>
                <w:szCs w:val="20"/>
              </w:rPr>
            </w:pPr>
            <w:r w:rsidRPr="00712340">
              <w:rPr>
                <w:rFonts w:ascii="GHEA Grapalat" w:hAnsi="GHEA Grapalat" w:cs="Sylfaen"/>
                <w:sz w:val="20"/>
                <w:szCs w:val="20"/>
              </w:rPr>
              <w:t xml:space="preserve">23.բ.                                                                 Կ.Տ.    </w:t>
            </w:r>
          </w:p>
          <w:p w:rsidR="00334B2F" w:rsidRPr="00712340" w:rsidRDefault="00334B2F" w:rsidP="00CB0ADE">
            <w:pPr>
              <w:rPr>
                <w:rFonts w:ascii="GHEA Grapalat" w:hAnsi="GHEA Grapalat" w:cs="Sylfaen"/>
                <w:sz w:val="20"/>
                <w:szCs w:val="20"/>
              </w:rPr>
            </w:pPr>
          </w:p>
          <w:p w:rsidR="00334B2F" w:rsidRPr="00712340" w:rsidRDefault="00334B2F" w:rsidP="00CB0ADE">
            <w:pPr>
              <w:rPr>
                <w:rFonts w:ascii="GHEA Grapalat" w:hAnsi="GHEA Grapalat" w:cs="Sylfaen"/>
                <w:sz w:val="20"/>
                <w:szCs w:val="20"/>
              </w:rPr>
            </w:pPr>
            <w:r w:rsidRPr="00712340">
              <w:rPr>
                <w:rFonts w:ascii="GHEA Grapalat" w:hAnsi="GHEA Grapalat" w:cs="Sylfaen"/>
                <w:sz w:val="20"/>
                <w:szCs w:val="20"/>
              </w:rPr>
              <w:t xml:space="preserve">                     </w:t>
            </w:r>
          </w:p>
          <w:p w:rsidR="00334B2F" w:rsidRPr="00712340" w:rsidRDefault="00334B2F" w:rsidP="00CB0ADE">
            <w:pPr>
              <w:rPr>
                <w:rFonts w:ascii="GHEA Grapalat" w:hAnsi="GHEA Grapalat" w:cs="Sylfaen"/>
                <w:color w:val="000000"/>
                <w:sz w:val="20"/>
                <w:szCs w:val="20"/>
              </w:rPr>
            </w:pPr>
            <w:r w:rsidRPr="00712340">
              <w:rPr>
                <w:rFonts w:ascii="GHEA Grapalat" w:hAnsi="GHEA Grapalat" w:cs="Sylfaen"/>
                <w:sz w:val="20"/>
                <w:szCs w:val="20"/>
              </w:rPr>
              <w:t>23.</w:t>
            </w:r>
            <w:r w:rsidRPr="00712340">
              <w:rPr>
                <w:rFonts w:ascii="GHEA Grapalat" w:hAnsi="GHEA Grapalat" w:cs="Sylfaen"/>
                <w:sz w:val="20"/>
                <w:szCs w:val="20"/>
                <w:lang w:val="hy-AM"/>
              </w:rPr>
              <w:t>գ</w:t>
            </w:r>
            <w:r w:rsidRPr="00712340">
              <w:rPr>
                <w:rFonts w:ascii="GHEA Grapalat" w:hAnsi="GHEA Grapalat" w:cs="Sylfaen"/>
                <w:sz w:val="20"/>
                <w:szCs w:val="20"/>
              </w:rPr>
              <w:t xml:space="preserve">.Կատարման ամսաթիվը`           </w:t>
            </w:r>
            <w:r w:rsidRPr="00712340">
              <w:rPr>
                <w:rFonts w:ascii="GHEA Grapalat" w:hAnsi="GHEA Grapalat" w:cs="Tahoma"/>
                <w:color w:val="000000"/>
                <w:sz w:val="20"/>
                <w:szCs w:val="20"/>
              </w:rPr>
              <w:t xml:space="preserve">"___" </w:t>
            </w:r>
            <w:r w:rsidRPr="00712340">
              <w:rPr>
                <w:rFonts w:ascii="GHEA Grapalat" w:hAnsi="GHEA Grapalat" w:cs="Sylfaen"/>
                <w:color w:val="000000"/>
                <w:sz w:val="20"/>
                <w:szCs w:val="20"/>
              </w:rPr>
              <w:t xml:space="preserve">___ </w:t>
            </w:r>
            <w:r w:rsidRPr="00712340">
              <w:rPr>
                <w:rFonts w:ascii="GHEA Grapalat" w:hAnsi="GHEA Grapalat" w:cs="Tahoma"/>
                <w:color w:val="000000"/>
                <w:sz w:val="20"/>
                <w:szCs w:val="20"/>
              </w:rPr>
              <w:t>20___</w:t>
            </w:r>
            <w:r w:rsidRPr="00712340">
              <w:rPr>
                <w:rFonts w:ascii="GHEA Grapalat" w:hAnsi="GHEA Grapalat" w:cs="Sylfaen"/>
                <w:color w:val="000000"/>
                <w:sz w:val="20"/>
                <w:szCs w:val="20"/>
              </w:rPr>
              <w:t>թ.</w:t>
            </w:r>
          </w:p>
          <w:p w:rsidR="00334B2F" w:rsidRPr="00712340" w:rsidRDefault="00334B2F" w:rsidP="00CB0ADE">
            <w:pPr>
              <w:rPr>
                <w:rFonts w:ascii="GHEA Grapalat" w:hAnsi="GHEA Grapalat" w:cs="Sylfaen"/>
                <w:color w:val="000000"/>
                <w:sz w:val="20"/>
                <w:szCs w:val="20"/>
              </w:rPr>
            </w:pPr>
          </w:p>
          <w:p w:rsidR="00334B2F" w:rsidRPr="00712340" w:rsidRDefault="00334B2F" w:rsidP="00CB0ADE">
            <w:pPr>
              <w:rPr>
                <w:rFonts w:ascii="GHEA Grapalat" w:hAnsi="GHEA Grapalat" w:cs="Sylfaen"/>
                <w:sz w:val="20"/>
                <w:szCs w:val="20"/>
              </w:rPr>
            </w:pPr>
          </w:p>
          <w:p w:rsidR="00334B2F" w:rsidRPr="00712340" w:rsidRDefault="00334B2F" w:rsidP="00CB0ADE">
            <w:pPr>
              <w:jc w:val="right"/>
              <w:rPr>
                <w:rFonts w:ascii="GHEA Grapalat" w:hAnsi="GHEA Grapalat" w:cs="Arial"/>
                <w:sz w:val="20"/>
                <w:szCs w:val="20"/>
              </w:rPr>
            </w:pPr>
          </w:p>
        </w:tc>
      </w:tr>
    </w:tbl>
    <w:p w:rsidR="00334B2F" w:rsidRPr="0071234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71234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71234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E81BD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81BDB">
        <w:rPr>
          <w:rFonts w:ascii="GHEA Grapalat" w:hAnsi="GHEA Grapalat"/>
          <w:i/>
          <w:sz w:val="16"/>
          <w:lang w:val="hy-AM"/>
        </w:rPr>
        <w:t xml:space="preserve">* </w:t>
      </w:r>
      <w:r w:rsidRPr="00712340">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334B2F" w:rsidRPr="00712340" w:rsidRDefault="00334B2F" w:rsidP="00334B2F">
      <w:pPr>
        <w:jc w:val="center"/>
        <w:rPr>
          <w:rFonts w:ascii="GHEA Grapalat" w:hAnsi="GHEA Grapalat"/>
          <w:b/>
          <w:sz w:val="22"/>
          <w:szCs w:val="22"/>
          <w:lang w:val="nl-NL"/>
        </w:rPr>
      </w:pPr>
      <w:r w:rsidRPr="00712340">
        <w:rPr>
          <w:rFonts w:ascii="GHEA Grapalat" w:hAnsi="GHEA Grapalat"/>
          <w:b/>
          <w:lang w:val="hy-AM"/>
        </w:rPr>
        <w:br w:type="page"/>
      </w:r>
      <w:r w:rsidRPr="00E81BDB">
        <w:rPr>
          <w:rFonts w:ascii="GHEA Grapalat" w:hAnsi="GHEA Grapalat"/>
          <w:b/>
          <w:sz w:val="22"/>
          <w:szCs w:val="22"/>
          <w:lang w:val="hy-AM"/>
        </w:rPr>
        <w:lastRenderedPageBreak/>
        <w:t>Վճարման</w:t>
      </w:r>
      <w:r w:rsidRPr="00712340">
        <w:rPr>
          <w:rFonts w:ascii="GHEA Grapalat" w:hAnsi="GHEA Grapalat"/>
          <w:b/>
          <w:sz w:val="22"/>
          <w:szCs w:val="22"/>
          <w:lang w:val="nl-NL"/>
        </w:rPr>
        <w:t xml:space="preserve"> </w:t>
      </w:r>
      <w:r w:rsidRPr="00E81BDB">
        <w:rPr>
          <w:rFonts w:ascii="GHEA Grapalat" w:hAnsi="GHEA Grapalat"/>
          <w:b/>
          <w:sz w:val="22"/>
          <w:szCs w:val="22"/>
          <w:lang w:val="hy-AM"/>
        </w:rPr>
        <w:t>պահանջագրի</w:t>
      </w:r>
      <w:r w:rsidRPr="00712340">
        <w:rPr>
          <w:rFonts w:ascii="GHEA Grapalat" w:hAnsi="GHEA Grapalat"/>
          <w:b/>
          <w:sz w:val="22"/>
          <w:szCs w:val="22"/>
          <w:lang w:val="nl-NL"/>
        </w:rPr>
        <w:t xml:space="preserve"> </w:t>
      </w:r>
      <w:r w:rsidRPr="00E81BDB">
        <w:rPr>
          <w:rFonts w:ascii="GHEA Grapalat" w:hAnsi="GHEA Grapalat"/>
          <w:b/>
          <w:sz w:val="22"/>
          <w:szCs w:val="22"/>
          <w:lang w:val="hy-AM"/>
        </w:rPr>
        <w:t>պարտադիր</w:t>
      </w:r>
      <w:r w:rsidRPr="00712340">
        <w:rPr>
          <w:rFonts w:ascii="GHEA Grapalat" w:hAnsi="GHEA Grapalat"/>
          <w:b/>
          <w:sz w:val="22"/>
          <w:szCs w:val="22"/>
          <w:lang w:val="nl-NL"/>
        </w:rPr>
        <w:t xml:space="preserve"> </w:t>
      </w:r>
      <w:r w:rsidRPr="00E81BDB">
        <w:rPr>
          <w:rFonts w:ascii="GHEA Grapalat" w:hAnsi="GHEA Grapalat"/>
          <w:b/>
          <w:sz w:val="22"/>
          <w:szCs w:val="22"/>
          <w:lang w:val="hy-AM"/>
        </w:rPr>
        <w:t>վավերապայմանները</w:t>
      </w:r>
      <w:r w:rsidRPr="00712340">
        <w:rPr>
          <w:rFonts w:ascii="GHEA Grapalat" w:hAnsi="GHEA Grapalat"/>
          <w:b/>
          <w:sz w:val="22"/>
          <w:szCs w:val="22"/>
          <w:lang w:val="nl-NL"/>
        </w:rPr>
        <w:t xml:space="preserve"> </w:t>
      </w:r>
      <w:r w:rsidRPr="00E81BDB">
        <w:rPr>
          <w:rFonts w:ascii="GHEA Grapalat" w:hAnsi="GHEA Grapalat"/>
          <w:b/>
          <w:sz w:val="22"/>
          <w:szCs w:val="22"/>
          <w:lang w:val="hy-AM"/>
        </w:rPr>
        <w:t>և</w:t>
      </w:r>
      <w:r w:rsidRPr="00712340">
        <w:rPr>
          <w:rFonts w:ascii="GHEA Grapalat" w:hAnsi="GHEA Grapalat"/>
          <w:b/>
          <w:sz w:val="22"/>
          <w:szCs w:val="22"/>
          <w:lang w:val="nl-NL"/>
        </w:rPr>
        <w:t xml:space="preserve"> </w:t>
      </w:r>
      <w:r w:rsidRPr="00E81BDB">
        <w:rPr>
          <w:rFonts w:ascii="GHEA Grapalat" w:hAnsi="GHEA Grapalat"/>
          <w:b/>
          <w:sz w:val="22"/>
          <w:szCs w:val="22"/>
          <w:lang w:val="hy-AM"/>
        </w:rPr>
        <w:t>լրացման</w:t>
      </w:r>
      <w:r w:rsidRPr="00712340">
        <w:rPr>
          <w:rFonts w:ascii="GHEA Grapalat" w:hAnsi="GHEA Grapalat"/>
          <w:b/>
          <w:sz w:val="22"/>
          <w:szCs w:val="22"/>
          <w:lang w:val="nl-NL"/>
        </w:rPr>
        <w:t xml:space="preserve"> </w:t>
      </w:r>
      <w:r w:rsidRPr="00712340">
        <w:rPr>
          <w:rFonts w:ascii="GHEA Grapalat" w:hAnsi="GHEA Grapalat"/>
          <w:b/>
          <w:sz w:val="22"/>
          <w:szCs w:val="22"/>
          <w:lang w:val="hy-AM"/>
        </w:rPr>
        <w:t>ուղեցույց</w:t>
      </w:r>
      <w:r w:rsidRPr="00E81BDB">
        <w:rPr>
          <w:rFonts w:ascii="GHEA Grapalat" w:hAnsi="GHEA Grapalat"/>
          <w:b/>
          <w:sz w:val="22"/>
          <w:szCs w:val="22"/>
          <w:lang w:val="hy-AM"/>
        </w:rPr>
        <w:t>ը</w:t>
      </w:r>
    </w:p>
    <w:p w:rsidR="00334B2F" w:rsidRPr="00712340" w:rsidRDefault="00334B2F" w:rsidP="00334B2F">
      <w:pPr>
        <w:jc w:val="center"/>
        <w:rPr>
          <w:rFonts w:ascii="GHEA Grapalat" w:hAnsi="GHEA Grapalat"/>
          <w:b/>
          <w:sz w:val="22"/>
          <w:szCs w:val="22"/>
          <w:lang w:val="nl-NL"/>
        </w:rPr>
      </w:pPr>
    </w:p>
    <w:tbl>
      <w:tblPr>
        <w:tblW w:w="1069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both"/>
              <w:rPr>
                <w:rFonts w:ascii="GHEA Grapalat" w:hAnsi="GHEA Grapalat"/>
                <w:sz w:val="20"/>
                <w:szCs w:val="20"/>
              </w:rPr>
            </w:pPr>
            <w:r w:rsidRPr="0071234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b/>
                <w:sz w:val="20"/>
                <w:szCs w:val="20"/>
              </w:rPr>
            </w:pPr>
            <w:r w:rsidRPr="0071234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b/>
                <w:sz w:val="20"/>
                <w:szCs w:val="20"/>
              </w:rPr>
            </w:pPr>
            <w:r w:rsidRPr="00712340">
              <w:rPr>
                <w:rFonts w:ascii="GHEA Grapalat" w:hAnsi="GHEA Grapalat"/>
                <w:b/>
                <w:sz w:val="20"/>
                <w:szCs w:val="20"/>
              </w:rPr>
              <w:t>Նշված դաշտի/</w:t>
            </w:r>
          </w:p>
          <w:p w:rsidR="00334B2F" w:rsidRPr="00712340" w:rsidRDefault="00334B2F" w:rsidP="00CB0ADE">
            <w:pPr>
              <w:jc w:val="center"/>
              <w:rPr>
                <w:rFonts w:ascii="GHEA Grapalat" w:hAnsi="GHEA Grapalat"/>
                <w:b/>
                <w:sz w:val="20"/>
                <w:szCs w:val="20"/>
              </w:rPr>
            </w:pPr>
            <w:r w:rsidRPr="0071234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b/>
                <w:sz w:val="20"/>
                <w:szCs w:val="20"/>
                <w:lang w:val="hy-AM"/>
              </w:rPr>
            </w:pPr>
            <w:r w:rsidRPr="00712340">
              <w:rPr>
                <w:rFonts w:ascii="GHEA Grapalat" w:hAnsi="GHEA Grapalat"/>
                <w:b/>
                <w:sz w:val="20"/>
                <w:szCs w:val="20"/>
              </w:rPr>
              <w:t>Վավերապայմանի լրացման պահանջը</w:t>
            </w:r>
            <w:r w:rsidRPr="00712340">
              <w:rPr>
                <w:rFonts w:ascii="GHEA Grapalat" w:hAnsi="GHEA Grapalat"/>
                <w:b/>
                <w:sz w:val="20"/>
                <w:szCs w:val="20"/>
                <w:lang w:val="hy-AM"/>
              </w:rPr>
              <w:t xml:space="preserve"> </w:t>
            </w:r>
          </w:p>
          <w:p w:rsidR="00334B2F" w:rsidRPr="00712340" w:rsidRDefault="00334B2F" w:rsidP="00CB0ADE">
            <w:pPr>
              <w:jc w:val="center"/>
              <w:rPr>
                <w:rFonts w:ascii="GHEA Grapalat" w:hAnsi="GHEA Grapalat"/>
                <w:b/>
                <w:sz w:val="20"/>
                <w:szCs w:val="20"/>
              </w:rPr>
            </w:pPr>
            <w:r w:rsidRPr="00712340">
              <w:rPr>
                <w:rFonts w:ascii="GHEA Grapalat" w:hAnsi="GHEA Grapalat"/>
                <w:b/>
                <w:sz w:val="20"/>
                <w:szCs w:val="20"/>
              </w:rPr>
              <w:t>(</w:t>
            </w:r>
            <w:r w:rsidRPr="00712340">
              <w:rPr>
                <w:rFonts w:ascii="GHEA Grapalat" w:hAnsi="GHEA Grapalat"/>
                <w:b/>
                <w:sz w:val="20"/>
                <w:szCs w:val="20"/>
                <w:lang w:val="hy-AM"/>
              </w:rPr>
              <w:t>գնումների գործընթացի հետ կապված</w:t>
            </w:r>
            <w:r w:rsidRPr="0071234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ind w:left="-588" w:firstLine="588"/>
              <w:jc w:val="center"/>
              <w:rPr>
                <w:rFonts w:ascii="GHEA Grapalat" w:hAnsi="GHEA Grapalat"/>
                <w:b/>
                <w:sz w:val="20"/>
                <w:szCs w:val="20"/>
              </w:rPr>
            </w:pPr>
            <w:r w:rsidRPr="00712340">
              <w:rPr>
                <w:rFonts w:ascii="GHEA Grapalat" w:hAnsi="GHEA Grapalat"/>
                <w:b/>
                <w:sz w:val="20"/>
                <w:szCs w:val="20"/>
              </w:rPr>
              <w:t>Վավերապայմանը</w:t>
            </w:r>
          </w:p>
          <w:p w:rsidR="00334B2F" w:rsidRPr="00712340" w:rsidRDefault="00334B2F" w:rsidP="00CB0ADE">
            <w:pPr>
              <w:ind w:left="-588" w:firstLine="588"/>
              <w:jc w:val="center"/>
              <w:rPr>
                <w:rFonts w:ascii="GHEA Grapalat" w:hAnsi="GHEA Grapalat"/>
                <w:b/>
                <w:sz w:val="20"/>
                <w:szCs w:val="20"/>
              </w:rPr>
            </w:pPr>
            <w:r w:rsidRPr="00712340">
              <w:rPr>
                <w:rFonts w:ascii="GHEA Grapalat" w:hAnsi="GHEA Grapalat"/>
                <w:b/>
                <w:sz w:val="20"/>
                <w:szCs w:val="20"/>
              </w:rPr>
              <w:t xml:space="preserve">լրացնող կողմը` </w:t>
            </w:r>
          </w:p>
          <w:p w:rsidR="00334B2F" w:rsidRPr="00712340" w:rsidRDefault="00334B2F" w:rsidP="00CB0ADE">
            <w:pPr>
              <w:ind w:left="-588" w:firstLine="588"/>
              <w:jc w:val="center"/>
              <w:rPr>
                <w:rFonts w:ascii="GHEA Grapalat" w:hAnsi="GHEA Grapalat"/>
                <w:b/>
                <w:sz w:val="20"/>
                <w:szCs w:val="20"/>
              </w:rPr>
            </w:pPr>
            <w:r w:rsidRPr="00712340">
              <w:rPr>
                <w:rFonts w:ascii="GHEA Grapalat" w:hAnsi="GHEA Grapalat"/>
                <w:b/>
                <w:sz w:val="20"/>
                <w:szCs w:val="20"/>
              </w:rPr>
              <w:t>շահառուն կամ վճարողը</w:t>
            </w:r>
          </w:p>
          <w:p w:rsidR="00334B2F" w:rsidRPr="00712340" w:rsidRDefault="00334B2F" w:rsidP="00CB0ADE">
            <w:pPr>
              <w:ind w:left="-588" w:firstLine="588"/>
              <w:jc w:val="center"/>
              <w:rPr>
                <w:rFonts w:ascii="GHEA Grapalat" w:hAnsi="GHEA Grapalat"/>
                <w:b/>
                <w:sz w:val="20"/>
                <w:szCs w:val="20"/>
              </w:rPr>
            </w:pPr>
            <w:r w:rsidRPr="00712340">
              <w:rPr>
                <w:rFonts w:ascii="GHEA Grapalat" w:hAnsi="GHEA Grapalat"/>
                <w:b/>
                <w:sz w:val="20"/>
                <w:szCs w:val="20"/>
              </w:rPr>
              <w:t>(</w:t>
            </w:r>
            <w:r w:rsidRPr="00712340">
              <w:rPr>
                <w:rFonts w:ascii="GHEA Grapalat" w:hAnsi="GHEA Grapalat"/>
                <w:b/>
                <w:sz w:val="20"/>
                <w:szCs w:val="20"/>
                <w:lang w:val="hy-AM"/>
              </w:rPr>
              <w:t>գնումների գործընթացի հետ կապված</w:t>
            </w:r>
            <w:r w:rsidRPr="00712340">
              <w:rPr>
                <w:rFonts w:ascii="GHEA Grapalat" w:hAnsi="GHEA Grapalat"/>
                <w:b/>
                <w:sz w:val="20"/>
                <w:szCs w:val="20"/>
              </w:rPr>
              <w:t>)</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b/>
                <w:sz w:val="20"/>
                <w:szCs w:val="20"/>
              </w:rPr>
            </w:pPr>
            <w:r w:rsidRPr="0071234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b/>
                <w:sz w:val="20"/>
                <w:szCs w:val="20"/>
              </w:rPr>
            </w:pPr>
            <w:r w:rsidRPr="0071234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b/>
                <w:sz w:val="20"/>
                <w:szCs w:val="20"/>
              </w:rPr>
            </w:pPr>
            <w:r w:rsidRPr="0071234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b/>
                <w:sz w:val="20"/>
                <w:szCs w:val="20"/>
              </w:rPr>
            </w:pPr>
            <w:r w:rsidRPr="0071234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b/>
                <w:sz w:val="20"/>
                <w:szCs w:val="20"/>
              </w:rPr>
            </w:pPr>
            <w:r w:rsidRPr="00712340">
              <w:rPr>
                <w:rFonts w:ascii="GHEA Grapalat" w:hAnsi="GHEA Grapalat"/>
                <w:b/>
                <w:sz w:val="20"/>
                <w:szCs w:val="20"/>
              </w:rPr>
              <w:t>5</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lang w:val="hy-AM"/>
              </w:rPr>
              <w:t>Փաստաթղթի վրա նախապես լրացված է &lt;Վճարման պահանջագիր&gt;</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both"/>
              <w:rPr>
                <w:rFonts w:ascii="GHEA Grapalat" w:hAnsi="GHEA Grapalat"/>
                <w:sz w:val="20"/>
                <w:szCs w:val="20"/>
              </w:rPr>
            </w:pPr>
            <w:r w:rsidRPr="0071234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լրացվում է շահառուի կողմից` վճարողի բանկին վճարման պահանջագիրը ներկայացնելիս</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both"/>
              <w:rPr>
                <w:rFonts w:ascii="GHEA Grapalat" w:hAnsi="GHEA Grapalat"/>
                <w:sz w:val="20"/>
                <w:szCs w:val="20"/>
              </w:rPr>
            </w:pPr>
            <w:r w:rsidRPr="0071234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p w:rsidR="00334B2F" w:rsidRPr="0071234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ind w:left="132" w:hanging="132"/>
              <w:jc w:val="center"/>
              <w:rPr>
                <w:rFonts w:ascii="GHEA Grapalat" w:hAnsi="GHEA Grapalat"/>
                <w:sz w:val="20"/>
                <w:szCs w:val="20"/>
                <w:lang w:val="hy-AM"/>
              </w:rPr>
            </w:pPr>
            <w:r w:rsidRPr="00712340">
              <w:rPr>
                <w:rFonts w:ascii="GHEA Grapalat" w:hAnsi="GHEA Grapalat"/>
                <w:sz w:val="20"/>
                <w:szCs w:val="20"/>
              </w:rPr>
              <w:t>լրացվում է շահառուի կողմից` վճարողի բանկին վճարման պահանջագրի ներկայացման օրը</w:t>
            </w:r>
            <w:r w:rsidRPr="00712340">
              <w:rPr>
                <w:rFonts w:ascii="GHEA Grapalat" w:hAnsi="GHEA Grapalat"/>
                <w:sz w:val="20"/>
                <w:szCs w:val="20"/>
                <w:lang w:val="hy-AM"/>
              </w:rPr>
              <w:t xml:space="preserve">: </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both"/>
              <w:rPr>
                <w:rFonts w:ascii="GHEA Grapalat" w:hAnsi="GHEA Grapalat"/>
                <w:sz w:val="20"/>
                <w:szCs w:val="20"/>
              </w:rPr>
            </w:pPr>
            <w:r w:rsidRPr="00712340">
              <w:rPr>
                <w:rFonts w:ascii="GHEA Grapalat" w:hAnsi="GHEA Grapalat" w:cs="Sylfaen"/>
                <w:sz w:val="20"/>
                <w:szCs w:val="20"/>
                <w:lang w:val="hy-AM"/>
              </w:rPr>
              <w:t>Վճարողի անվանումը</w:t>
            </w:r>
            <w:r w:rsidRPr="00712340">
              <w:rPr>
                <w:rFonts w:ascii="GHEA Grapalat" w:hAnsi="GHEA Grapalat" w:cs="Sylfaen"/>
                <w:sz w:val="20"/>
                <w:szCs w:val="20"/>
              </w:rPr>
              <w:t>,</w:t>
            </w:r>
            <w:r w:rsidRPr="0071234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712340">
              <w:rPr>
                <w:rFonts w:ascii="GHEA Grapalat" w:hAnsi="GHEA Grapalat"/>
                <w:sz w:val="20"/>
                <w:szCs w:val="20"/>
                <w:lang w:val="hy-AM"/>
              </w:rPr>
              <w:t xml:space="preserve"> </w:t>
            </w:r>
            <w:r w:rsidRPr="00712340">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ind w:left="252" w:hanging="252"/>
              <w:jc w:val="center"/>
              <w:rPr>
                <w:rFonts w:ascii="GHEA Grapalat" w:hAnsi="GHEA Grapalat"/>
                <w:sz w:val="20"/>
                <w:szCs w:val="20"/>
              </w:rPr>
            </w:pPr>
            <w:r w:rsidRPr="00712340">
              <w:rPr>
                <w:rFonts w:ascii="GHEA Grapalat" w:hAnsi="GHEA Grapalat"/>
                <w:sz w:val="20"/>
                <w:szCs w:val="20"/>
              </w:rPr>
              <w:t>լրացվում է վճարողի կողմից</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լրացվում է վճարողի կողմից</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լրացվում է վճարողի կողմից</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ոչ պարտադիր</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լրացվում է վճարողի կողմից</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ոչ պարտադիր</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 xml:space="preserve">լրացվում է Հայաստանի Հանրապետության նորմատիվ </w:t>
            </w:r>
            <w:r w:rsidRPr="00712340">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lastRenderedPageBreak/>
              <w:t>լրացվում է վճարողի կողմից</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շահառու</w:t>
            </w:r>
            <w:r w:rsidRPr="00712340">
              <w:rPr>
                <w:rFonts w:ascii="GHEA Grapalat" w:hAnsi="GHEA Grapalat" w:cs="Sylfaen"/>
                <w:sz w:val="20"/>
                <w:szCs w:val="20"/>
                <w:lang w:val="hy-AM"/>
              </w:rPr>
              <w:t>ի  անվանումը</w:t>
            </w:r>
            <w:r w:rsidRPr="00712340">
              <w:rPr>
                <w:rFonts w:ascii="GHEA Grapalat" w:hAnsi="GHEA Grapalat" w:cs="Sylfaen"/>
                <w:sz w:val="20"/>
                <w:szCs w:val="20"/>
              </w:rPr>
              <w:t>,</w:t>
            </w:r>
            <w:r w:rsidRPr="0071234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նախապես լրացվում է շահառուի կողմից` հրավերով</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շահառուի Հ</w:t>
            </w:r>
            <w:r w:rsidRPr="0071234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ոչ պարտադիր</w:t>
            </w:r>
          </w:p>
          <w:p w:rsidR="00334B2F" w:rsidRPr="00712340" w:rsidRDefault="00334B2F" w:rsidP="00CB0ADE">
            <w:pPr>
              <w:jc w:val="center"/>
              <w:rPr>
                <w:rFonts w:ascii="GHEA Grapalat" w:hAnsi="GHEA Grapalat"/>
                <w:sz w:val="20"/>
                <w:szCs w:val="20"/>
              </w:rPr>
            </w:pPr>
            <w:r w:rsidRPr="00712340">
              <w:rPr>
                <w:rFonts w:ascii="GHEA Grapalat" w:hAnsi="GHEA Grapalat" w:cs="Sylfaen"/>
                <w:sz w:val="20"/>
                <w:szCs w:val="20"/>
              </w:rPr>
              <w:t xml:space="preserve"> (</w:t>
            </w:r>
            <w:r w:rsidRPr="00712340">
              <w:rPr>
                <w:rFonts w:ascii="GHEA Grapalat" w:hAnsi="GHEA Grapalat" w:cs="Sylfaen"/>
                <w:sz w:val="20"/>
                <w:szCs w:val="20"/>
                <w:lang w:val="hy-AM"/>
              </w:rPr>
              <w:t>գնումների հետ կապված գործընթացում չի լրացվում</w:t>
            </w:r>
            <w:r w:rsidRPr="0071234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cs="Sylfaen"/>
                <w:sz w:val="20"/>
                <w:szCs w:val="20"/>
                <w:lang w:val="ru-RU"/>
              </w:rPr>
              <w:t>(</w:t>
            </w:r>
            <w:r w:rsidRPr="00712340">
              <w:rPr>
                <w:rFonts w:ascii="GHEA Grapalat" w:hAnsi="GHEA Grapalat" w:cs="Sylfaen"/>
                <w:sz w:val="20"/>
                <w:szCs w:val="20"/>
                <w:lang w:val="hy-AM"/>
              </w:rPr>
              <w:t>չի լրացվում</w:t>
            </w:r>
            <w:r w:rsidRPr="00712340">
              <w:rPr>
                <w:rFonts w:ascii="GHEA Grapalat" w:hAnsi="GHEA Grapalat" w:cs="Sylfaen"/>
                <w:sz w:val="20"/>
                <w:szCs w:val="20"/>
                <w:lang w:val="ru-RU"/>
              </w:rPr>
              <w:t>)</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ոչ պարտադիր</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նախապես լրացվում է շահառուի կողմից` հրավերով</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նախապես լրացվում է շահառուի կողմից` հրավերով</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լրացվում է շահառուի այն բանկային (</w:t>
            </w:r>
            <w:r w:rsidRPr="00712340">
              <w:rPr>
                <w:rFonts w:ascii="GHEA Grapalat" w:hAnsi="GHEA Grapalat"/>
                <w:sz w:val="20"/>
                <w:szCs w:val="20"/>
                <w:lang w:val="hy-AM"/>
              </w:rPr>
              <w:t>գանձապետական</w:t>
            </w:r>
            <w:r w:rsidRPr="00712340">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նախապես լրացվում է շահառուի կողմից` հրավերով</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rPr>
              <w:t>լրացվում է վճարողի կողմից</w:t>
            </w:r>
            <w:r w:rsidRPr="00712340">
              <w:rPr>
                <w:rFonts w:ascii="GHEA Grapalat" w:hAnsi="GHEA Grapalat"/>
                <w:sz w:val="20"/>
                <w:szCs w:val="20"/>
                <w:lang w:val="hy-AM"/>
              </w:rPr>
              <w:t xml:space="preserve"> </w:t>
            </w:r>
          </w:p>
        </w:tc>
      </w:tr>
      <w:tr w:rsidR="00334B2F" w:rsidRPr="005F7D89"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cs="Sylfaen"/>
                <w:sz w:val="20"/>
                <w:szCs w:val="20"/>
                <w:lang w:val="hy-AM"/>
              </w:rPr>
              <w:t>Ակցեպտավորված գումարը՝  (թվերով</w:t>
            </w:r>
            <w:r w:rsidRPr="00712340">
              <w:rPr>
                <w:rFonts w:ascii="GHEA Grapalat" w:hAnsi="GHEA Grapalat" w:cs="Arial"/>
                <w:sz w:val="20"/>
                <w:szCs w:val="20"/>
                <w:lang w:val="hy-AM"/>
              </w:rPr>
              <w:t xml:space="preserve"> </w:t>
            </w:r>
            <w:r w:rsidRPr="00712340">
              <w:rPr>
                <w:rFonts w:ascii="GHEA Grapalat" w:hAnsi="GHEA Grapalat" w:cs="Sylfaen"/>
                <w:sz w:val="20"/>
                <w:szCs w:val="20"/>
                <w:lang w:val="hy-AM"/>
              </w:rPr>
              <w:t>և</w:t>
            </w:r>
            <w:r w:rsidRPr="00712340">
              <w:rPr>
                <w:rFonts w:ascii="GHEA Grapalat" w:hAnsi="GHEA Grapalat" w:cs="Arial"/>
                <w:sz w:val="20"/>
                <w:szCs w:val="20"/>
                <w:lang w:val="hy-AM"/>
              </w:rPr>
              <w:t xml:space="preserve"> </w:t>
            </w:r>
            <w:r w:rsidRPr="0071234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lang w:val="hy-AM"/>
              </w:rPr>
              <w:t>ոչ պարտադիր</w:t>
            </w:r>
          </w:p>
          <w:p w:rsidR="00334B2F" w:rsidRPr="00712340" w:rsidRDefault="00334B2F" w:rsidP="00CB0ADE">
            <w:pPr>
              <w:jc w:val="center"/>
              <w:rPr>
                <w:rFonts w:ascii="GHEA Grapalat" w:hAnsi="GHEA Grapalat"/>
                <w:sz w:val="20"/>
                <w:szCs w:val="20"/>
                <w:lang w:val="hy-AM"/>
              </w:rPr>
            </w:pPr>
            <w:r w:rsidRPr="0071234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cs="Sylfaen"/>
                <w:sz w:val="20"/>
                <w:szCs w:val="20"/>
                <w:lang w:val="hy-AM"/>
              </w:rPr>
              <w:t>(չի լրացվում եւ չի կիրառվում)</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լրացվում է վճարողի կողմից</w:t>
            </w:r>
          </w:p>
        </w:tc>
      </w:tr>
      <w:tr w:rsidR="00334B2F" w:rsidRPr="005F7D89"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rPr>
              <w:t xml:space="preserve">Պարտադիր </w:t>
            </w:r>
            <w:r w:rsidRPr="00712340">
              <w:rPr>
                <w:rFonts w:ascii="GHEA Grapalat" w:hAnsi="GHEA Grapalat"/>
                <w:sz w:val="20"/>
                <w:szCs w:val="20"/>
                <w:lang w:val="hy-AM"/>
              </w:rPr>
              <w:t xml:space="preserve">լրացվում է </w:t>
            </w:r>
            <w:r w:rsidRPr="00712340">
              <w:rPr>
                <w:rFonts w:ascii="GHEA Grapalat" w:hAnsi="GHEA Grapalat"/>
                <w:sz w:val="20"/>
                <w:szCs w:val="20"/>
              </w:rPr>
              <w:t>«</w:t>
            </w:r>
            <w:r w:rsidRPr="00712340">
              <w:rPr>
                <w:rFonts w:ascii="GHEA Grapalat" w:hAnsi="GHEA Grapalat"/>
                <w:sz w:val="20"/>
                <w:szCs w:val="20"/>
                <w:lang w:val="hy-AM"/>
              </w:rPr>
              <w:t>պայմանագրի կատարման ապահովման համար</w:t>
            </w:r>
            <w:r w:rsidRPr="00712340">
              <w:rPr>
                <w:rFonts w:ascii="GHEA Grapalat" w:hAnsi="GHEA Grapalat"/>
                <w:sz w:val="20"/>
                <w:szCs w:val="20"/>
              </w:rPr>
              <w:t>»</w:t>
            </w:r>
            <w:r w:rsidRPr="0071234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lang w:val="hy-AM"/>
              </w:rPr>
              <w:t>նախապես լրացվում է շահառուի կողմից` հրավերով</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712340">
              <w:rPr>
                <w:rFonts w:ascii="GHEA Grapalat" w:hAnsi="GHEA Grapalat"/>
                <w:sz w:val="20"/>
                <w:szCs w:val="20"/>
              </w:rPr>
              <w:lastRenderedPageBreak/>
              <w:t>համարը</w:t>
            </w:r>
            <w:r w:rsidRPr="00712340">
              <w:rPr>
                <w:rFonts w:ascii="GHEA Grapalat" w:hAnsi="GHEA Grapalat"/>
                <w:sz w:val="20"/>
                <w:szCs w:val="20"/>
                <w:lang w:val="hy-AM"/>
              </w:rPr>
              <w:t>,</w:t>
            </w:r>
            <w:r w:rsidRPr="00712340">
              <w:rPr>
                <w:rFonts w:ascii="GHEA Grapalat" w:hAnsi="GHEA Grapalat" w:cs="Arial"/>
                <w:sz w:val="20"/>
                <w:szCs w:val="20"/>
                <w:lang w:val="hy-AM"/>
              </w:rPr>
              <w:t xml:space="preserve"> </w:t>
            </w:r>
            <w:r w:rsidRPr="00712340">
              <w:rPr>
                <w:rFonts w:ascii="GHEA Grapalat" w:hAnsi="GHEA Grapalat"/>
                <w:sz w:val="20"/>
                <w:szCs w:val="20"/>
              </w:rPr>
              <w:t xml:space="preserve"> գնման ընթացակարգի ծածկագիրը</w:t>
            </w:r>
            <w:r w:rsidRPr="0071234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rPr>
              <w:lastRenderedPageBreak/>
              <w:t xml:space="preserve">լրացվում է </w:t>
            </w:r>
            <w:r w:rsidRPr="00712340">
              <w:rPr>
                <w:rFonts w:ascii="GHEA Grapalat" w:hAnsi="GHEA Grapalat"/>
                <w:sz w:val="20"/>
                <w:szCs w:val="20"/>
                <w:lang w:val="hy-AM"/>
              </w:rPr>
              <w:t>շահառու</w:t>
            </w:r>
            <w:r w:rsidRPr="00712340">
              <w:rPr>
                <w:rFonts w:ascii="GHEA Grapalat" w:hAnsi="GHEA Grapalat"/>
                <w:sz w:val="20"/>
                <w:szCs w:val="20"/>
              </w:rPr>
              <w:t>ի կողմից</w:t>
            </w:r>
          </w:p>
        </w:tc>
      </w:tr>
      <w:tr w:rsidR="00334B2F" w:rsidRPr="005F7D89"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Del="0010680B" w:rsidRDefault="00334B2F" w:rsidP="00CB0ADE">
            <w:pPr>
              <w:jc w:val="center"/>
              <w:rPr>
                <w:rFonts w:ascii="GHEA Grapalat" w:hAnsi="GHEA Grapalat"/>
                <w:sz w:val="20"/>
                <w:szCs w:val="20"/>
                <w:lang w:val="hy-AM"/>
              </w:rPr>
            </w:pPr>
            <w:r w:rsidRPr="00712340">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cs="Sylfaen"/>
                <w:sz w:val="20"/>
                <w:szCs w:val="20"/>
                <w:lang w:val="hy-AM"/>
              </w:rPr>
            </w:pPr>
            <w:r w:rsidRPr="00712340">
              <w:rPr>
                <w:rFonts w:ascii="GHEA Grapalat" w:hAnsi="GHEA Grapalat"/>
                <w:sz w:val="20"/>
                <w:szCs w:val="20"/>
              </w:rPr>
              <w:t>պարտադիր</w:t>
            </w:r>
            <w:r w:rsidRPr="00712340">
              <w:rPr>
                <w:rFonts w:ascii="GHEA Grapalat" w:hAnsi="GHEA Grapalat" w:cs="Sylfaen"/>
                <w:sz w:val="20"/>
                <w:szCs w:val="20"/>
                <w:lang w:val="hy-AM"/>
              </w:rPr>
              <w:t xml:space="preserve"> </w:t>
            </w:r>
          </w:p>
          <w:p w:rsidR="00334B2F" w:rsidRPr="00712340" w:rsidRDefault="00334B2F" w:rsidP="00CB0ADE">
            <w:pPr>
              <w:jc w:val="center"/>
              <w:rPr>
                <w:rFonts w:ascii="GHEA Grapalat" w:hAnsi="GHEA Grapalat" w:cs="Sylfaen"/>
                <w:sz w:val="20"/>
                <w:szCs w:val="20"/>
                <w:lang w:val="hy-AM"/>
              </w:rPr>
            </w:pPr>
            <w:r w:rsidRPr="00712340">
              <w:rPr>
                <w:rFonts w:ascii="GHEA Grapalat" w:hAnsi="GHEA Grapalat" w:cs="Sylfaen"/>
                <w:sz w:val="20"/>
                <w:szCs w:val="20"/>
                <w:lang w:val="hy-AM"/>
              </w:rPr>
              <w:t xml:space="preserve">լրացվում է &lt;ակցեպտավորված վճարում&gt; բառերը, </w:t>
            </w:r>
          </w:p>
          <w:p w:rsidR="00334B2F" w:rsidRPr="00712340" w:rsidRDefault="00334B2F" w:rsidP="00CB0ADE">
            <w:pPr>
              <w:jc w:val="center"/>
              <w:rPr>
                <w:rFonts w:ascii="GHEA Grapalat" w:hAnsi="GHEA Grapalat"/>
                <w:sz w:val="20"/>
                <w:szCs w:val="20"/>
                <w:lang w:val="hy-AM"/>
              </w:rPr>
            </w:pPr>
            <w:r w:rsidRPr="0071234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lang w:val="hy-AM"/>
              </w:rPr>
              <w:t xml:space="preserve">նախապես լրացվում է շահառուի կողմից </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ոչ պարտադիր</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712340">
              <w:rPr>
                <w:rFonts w:ascii="GHEA Grapalat" w:hAnsi="GHEA Grapalat"/>
                <w:sz w:val="20"/>
                <w:szCs w:val="20"/>
                <w:lang w:val="hy-AM"/>
              </w:rPr>
              <w:t xml:space="preserve"> </w:t>
            </w:r>
            <w:r w:rsidRPr="00712340">
              <w:rPr>
                <w:rFonts w:ascii="GHEA Grapalat" w:hAnsi="GHEA Grapalat"/>
                <w:sz w:val="20"/>
                <w:szCs w:val="20"/>
              </w:rPr>
              <w:t>(</w:t>
            </w:r>
            <w:r w:rsidRPr="00712340">
              <w:rPr>
                <w:rFonts w:ascii="GHEA Grapalat" w:hAnsi="GHEA Grapalat"/>
                <w:sz w:val="20"/>
                <w:szCs w:val="20"/>
                <w:lang w:val="hy-AM"/>
              </w:rPr>
              <w:t>վճարողի բանկին</w:t>
            </w:r>
            <w:r w:rsidRPr="00712340">
              <w:rPr>
                <w:rFonts w:ascii="GHEA Grapalat" w:hAnsi="GHEA Grapalat"/>
                <w:sz w:val="20"/>
                <w:szCs w:val="20"/>
              </w:rPr>
              <w:t>)</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Եթ ե լրացվել է &lt;</w:t>
            </w:r>
            <w:r w:rsidRPr="00712340">
              <w:rPr>
                <w:rFonts w:ascii="GHEA Grapalat" w:hAnsi="GHEA Grapalat" w:cs="Sylfaen"/>
                <w:sz w:val="20"/>
                <w:szCs w:val="20"/>
                <w:lang w:val="hy-AM"/>
              </w:rPr>
              <w:t>Վճարման կատարման հիմքեր&gt; դաշտը ապա այս տվյալը պարտադիր լրացվում է</w:t>
            </w:r>
            <w:r w:rsidRPr="0071234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լրացվում է շահառուի</w:t>
            </w:r>
            <w:r w:rsidRPr="00712340">
              <w:rPr>
                <w:rFonts w:ascii="GHEA Grapalat" w:hAnsi="GHEA Grapalat"/>
                <w:sz w:val="20"/>
                <w:szCs w:val="20"/>
                <w:lang w:val="hy-AM"/>
              </w:rPr>
              <w:t xml:space="preserve"> </w:t>
            </w:r>
            <w:r w:rsidRPr="00712340">
              <w:rPr>
                <w:rFonts w:ascii="GHEA Grapalat" w:hAnsi="GHEA Grapalat"/>
                <w:sz w:val="20"/>
                <w:szCs w:val="20"/>
              </w:rPr>
              <w:t>կողմից</w:t>
            </w:r>
          </w:p>
        </w:tc>
      </w:tr>
      <w:tr w:rsidR="00334B2F" w:rsidRPr="005F7D89"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2</w:t>
            </w:r>
            <w:r w:rsidRPr="0071234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rPr>
              <w:t>այս դաշտը լրացվում</w:t>
            </w:r>
            <w:r w:rsidRPr="00712340">
              <w:rPr>
                <w:rFonts w:ascii="GHEA Grapalat" w:hAnsi="GHEA Grapalat"/>
                <w:sz w:val="20"/>
                <w:szCs w:val="20"/>
                <w:lang w:val="hy-AM"/>
              </w:rPr>
              <w:t xml:space="preserve"> է վճարողի կողմից պահանջագրի ներկայացման դեպքում: Ընդ որում</w:t>
            </w:r>
            <w:r w:rsidRPr="00712340">
              <w:rPr>
                <w:rFonts w:ascii="GHEA Grapalat" w:hAnsi="GHEA Grapalat"/>
                <w:sz w:val="20"/>
                <w:szCs w:val="20"/>
              </w:rPr>
              <w:t xml:space="preserve"> եթե </w:t>
            </w:r>
            <w:r w:rsidRPr="00712340">
              <w:rPr>
                <w:rFonts w:ascii="GHEA Grapalat" w:hAnsi="GHEA Grapalat" w:cs="Sylfaen"/>
                <w:sz w:val="20"/>
                <w:szCs w:val="20"/>
                <w:lang w:val="hy-AM"/>
              </w:rPr>
              <w:t xml:space="preserve">Վճարման պայմաններ դաշտում </w:t>
            </w:r>
            <w:r w:rsidRPr="00712340">
              <w:rPr>
                <w:rFonts w:ascii="GHEA Grapalat" w:hAnsi="GHEA Grapalat"/>
                <w:sz w:val="20"/>
                <w:szCs w:val="20"/>
                <w:lang w:val="hy-AM"/>
              </w:rPr>
              <w:t>նշված է &lt;ակցեպտավորված վճարում&gt; ապա</w:t>
            </w:r>
            <w:r w:rsidRPr="00712340">
              <w:rPr>
                <w:rFonts w:ascii="GHEA Grapalat" w:hAnsi="GHEA Grapalat" w:cs="Sylfaen"/>
                <w:sz w:val="20"/>
                <w:szCs w:val="20"/>
                <w:lang w:val="hy-AM"/>
              </w:rPr>
              <w:t xml:space="preserve"> </w:t>
            </w:r>
            <w:r w:rsidRPr="00712340">
              <w:rPr>
                <w:rFonts w:ascii="GHEA Grapalat" w:hAnsi="GHEA Grapalat"/>
                <w:sz w:val="20"/>
                <w:szCs w:val="20"/>
              </w:rPr>
              <w:t>վճարող</w:t>
            </w:r>
            <w:r w:rsidRPr="00712340">
              <w:rPr>
                <w:rFonts w:ascii="GHEA Grapalat" w:hAnsi="GHEA Grapalat"/>
                <w:sz w:val="20"/>
                <w:szCs w:val="20"/>
                <w:lang w:val="hy-AM"/>
              </w:rPr>
              <w:t xml:space="preserve">ը ստորագրելով՝ </w:t>
            </w:r>
            <w:r w:rsidRPr="00712340">
              <w:rPr>
                <w:rFonts w:ascii="GHEA Grapalat" w:hAnsi="GHEA Grapalat" w:cs="Sylfaen"/>
                <w:sz w:val="20"/>
                <w:szCs w:val="20"/>
                <w:lang w:val="hy-AM"/>
              </w:rPr>
              <w:t xml:space="preserve">նախապես </w:t>
            </w:r>
            <w:r w:rsidRPr="00712340">
              <w:rPr>
                <w:rFonts w:ascii="GHEA Grapalat" w:hAnsi="GHEA Grapalat"/>
                <w:sz w:val="20"/>
                <w:szCs w:val="20"/>
                <w:lang w:val="hy-AM"/>
              </w:rPr>
              <w:t xml:space="preserve">համաձայնվում  </w:t>
            </w:r>
            <w:r w:rsidRPr="00712340">
              <w:rPr>
                <w:rFonts w:ascii="GHEA Grapalat" w:hAnsi="GHEA Grapalat" w:cs="Sylfaen"/>
                <w:sz w:val="20"/>
                <w:szCs w:val="20"/>
                <w:lang w:val="hy-AM"/>
              </w:rPr>
              <w:t xml:space="preserve">  </w:t>
            </w:r>
            <w:r w:rsidRPr="0071234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71234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lang w:val="hy-AM"/>
              </w:rPr>
              <w:t xml:space="preserve">ստորագրվում է վճարողի կողմից կամ </w:t>
            </w:r>
          </w:p>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lang w:val="hy-AM"/>
              </w:rPr>
              <w:t>դրվում է վճարողի էլեկտրոնային ստորագրությունը</w:t>
            </w:r>
          </w:p>
          <w:p w:rsidR="00334B2F" w:rsidRPr="00712340" w:rsidRDefault="00334B2F" w:rsidP="00CB0ADE">
            <w:pPr>
              <w:jc w:val="center"/>
              <w:rPr>
                <w:rFonts w:ascii="GHEA Grapalat" w:hAnsi="GHEA Grapalat"/>
                <w:sz w:val="20"/>
                <w:szCs w:val="20"/>
                <w:lang w:val="hy-AM"/>
              </w:rPr>
            </w:pPr>
          </w:p>
        </w:tc>
      </w:tr>
      <w:tr w:rsidR="00334B2F" w:rsidRPr="005F7D89" w:rsidTr="001B2D6D">
        <w:tc>
          <w:tcPr>
            <w:tcW w:w="720" w:type="dxa"/>
            <w:tcBorders>
              <w:top w:val="single" w:sz="4" w:space="0" w:color="auto"/>
              <w:left w:val="single" w:sz="4" w:space="0" w:color="auto"/>
              <w:bottom w:val="single" w:sz="4" w:space="0" w:color="auto"/>
              <w:right w:val="single" w:sz="4" w:space="0" w:color="auto"/>
            </w:tcBorders>
            <w:vAlign w:val="center"/>
          </w:tcPr>
          <w:p w:rsidR="00334B2F" w:rsidRPr="00712340" w:rsidRDefault="00334B2F" w:rsidP="00CB0ADE">
            <w:pPr>
              <w:rPr>
                <w:rFonts w:ascii="GHEA Grapalat" w:hAnsi="GHEA Grapalat"/>
                <w:sz w:val="20"/>
                <w:szCs w:val="20"/>
              </w:rPr>
            </w:pPr>
            <w:r w:rsidRPr="00712340">
              <w:rPr>
                <w:rFonts w:ascii="GHEA Grapalat" w:hAnsi="GHEA Grapalat"/>
                <w:sz w:val="20"/>
                <w:szCs w:val="20"/>
                <w:lang w:val="hy-AM"/>
              </w:rPr>
              <w:t>2</w:t>
            </w:r>
            <w:r w:rsidRPr="0071234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 xml:space="preserve">պարտադիր` </w:t>
            </w:r>
          </w:p>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rPr>
              <w:t>կնիքի առկայության դեպքում</w:t>
            </w:r>
            <w:r w:rsidRPr="0071234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lang w:val="hy-AM"/>
              </w:rPr>
              <w:t xml:space="preserve">կնքվում է վճարողի կողմից </w:t>
            </w:r>
          </w:p>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lang w:val="hy-AM"/>
              </w:rPr>
              <w:t>թղթային եղանակով ներկայացնելիս</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22</w:t>
            </w:r>
            <w:r w:rsidRPr="0071234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r w:rsidRPr="00712340">
              <w:rPr>
                <w:rFonts w:ascii="GHEA Grapalat" w:hAnsi="GHEA Grapalat"/>
                <w:sz w:val="20"/>
                <w:szCs w:val="20"/>
                <w:lang w:val="hy-AM"/>
              </w:rPr>
              <w:t>՝</w:t>
            </w:r>
            <w:r w:rsidRPr="00712340">
              <w:rPr>
                <w:rFonts w:ascii="GHEA Grapalat" w:hAnsi="GHEA Grapalat"/>
                <w:sz w:val="20"/>
                <w:szCs w:val="20"/>
              </w:rPr>
              <w:t xml:space="preserve"> </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ստորագրվում է շահառուի կողմից</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vAlign w:val="center"/>
          </w:tcPr>
          <w:p w:rsidR="00334B2F" w:rsidRPr="00712340" w:rsidRDefault="00334B2F" w:rsidP="00CB0ADE">
            <w:pPr>
              <w:rPr>
                <w:rFonts w:ascii="GHEA Grapalat" w:hAnsi="GHEA Grapalat"/>
                <w:sz w:val="20"/>
                <w:szCs w:val="20"/>
              </w:rPr>
            </w:pPr>
            <w:r w:rsidRPr="00712340">
              <w:rPr>
                <w:rFonts w:ascii="GHEA Grapalat" w:hAnsi="GHEA Grapalat"/>
                <w:sz w:val="20"/>
                <w:szCs w:val="20"/>
                <w:lang w:val="hy-AM"/>
              </w:rPr>
              <w:t>22</w:t>
            </w:r>
            <w:r w:rsidRPr="0071234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 xml:space="preserve">պարտադիր` </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rPr>
              <w:t>կնքվում է շահառուի կողմից</w:t>
            </w:r>
            <w:r w:rsidRPr="00712340">
              <w:rPr>
                <w:rFonts w:ascii="GHEA Grapalat" w:hAnsi="GHEA Grapalat"/>
                <w:sz w:val="20"/>
                <w:szCs w:val="20"/>
                <w:lang w:val="hy-AM"/>
              </w:rPr>
              <w:t xml:space="preserve"> </w:t>
            </w:r>
          </w:p>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lang w:val="hy-AM"/>
              </w:rPr>
              <w:t>թղթային եղանակով բանկ ներկայացնելիս</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2</w:t>
            </w:r>
            <w:r w:rsidRPr="00712340">
              <w:rPr>
                <w:rFonts w:ascii="GHEA Grapalat" w:hAnsi="GHEA Grapalat"/>
                <w:sz w:val="20"/>
                <w:szCs w:val="20"/>
                <w:lang w:val="hy-AM"/>
              </w:rPr>
              <w:t>3</w:t>
            </w:r>
            <w:r w:rsidRPr="0071234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վճարման պահանջագիրը վճարողին սպասարկող ֆինանսական կազմակերպության</w:t>
            </w:r>
            <w:r w:rsidRPr="00712340">
              <w:rPr>
                <w:rFonts w:ascii="GHEA Grapalat" w:hAnsi="GHEA Grapalat"/>
                <w:sz w:val="20"/>
                <w:szCs w:val="20"/>
                <w:lang w:val="hy-AM"/>
              </w:rPr>
              <w:t>ը</w:t>
            </w:r>
            <w:r w:rsidRPr="00712340">
              <w:rPr>
                <w:rFonts w:ascii="GHEA Grapalat" w:hAnsi="GHEA Grapalat"/>
                <w:sz w:val="20"/>
                <w:szCs w:val="20"/>
              </w:rPr>
              <w:t xml:space="preserve"> թղթային եղանակով </w:t>
            </w:r>
            <w:r w:rsidRPr="00712340">
              <w:rPr>
                <w:rFonts w:ascii="GHEA Grapalat" w:hAnsi="GHEA Grapalat"/>
                <w:sz w:val="20"/>
                <w:szCs w:val="20"/>
                <w:lang w:val="hy-AM"/>
              </w:rPr>
              <w:t xml:space="preserve"> </w:t>
            </w:r>
            <w:r w:rsidRPr="00712340">
              <w:rPr>
                <w:rFonts w:ascii="GHEA Grapalat" w:hAnsi="GHEA Grapalat"/>
                <w:sz w:val="20"/>
                <w:szCs w:val="20"/>
              </w:rPr>
              <w:t>ներկայաց</w:t>
            </w:r>
            <w:r w:rsidRPr="00712340">
              <w:rPr>
                <w:rFonts w:ascii="GHEA Grapalat" w:hAnsi="GHEA Grapalat"/>
                <w:sz w:val="20"/>
                <w:szCs w:val="20"/>
                <w:lang w:val="hy-AM"/>
              </w:rPr>
              <w:t>ված լի</w:t>
            </w:r>
            <w:r w:rsidRPr="0071234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vAlign w:val="center"/>
          </w:tcPr>
          <w:p w:rsidR="00334B2F" w:rsidRPr="00712340" w:rsidRDefault="00334B2F" w:rsidP="00CB0ADE">
            <w:pPr>
              <w:rPr>
                <w:rFonts w:ascii="GHEA Grapalat" w:hAnsi="GHEA Grapalat"/>
                <w:sz w:val="20"/>
                <w:szCs w:val="20"/>
              </w:rPr>
            </w:pPr>
            <w:r w:rsidRPr="00712340">
              <w:rPr>
                <w:rFonts w:ascii="GHEA Grapalat" w:hAnsi="GHEA Grapalat"/>
                <w:sz w:val="20"/>
                <w:szCs w:val="20"/>
              </w:rPr>
              <w:t>2</w:t>
            </w:r>
            <w:r w:rsidRPr="00712340">
              <w:rPr>
                <w:rFonts w:ascii="GHEA Grapalat" w:hAnsi="GHEA Grapalat"/>
                <w:sz w:val="20"/>
                <w:szCs w:val="20"/>
                <w:lang w:val="hy-AM"/>
              </w:rPr>
              <w:t>3</w:t>
            </w:r>
            <w:r w:rsidRPr="0071234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 xml:space="preserve">վճարողին </w:t>
            </w:r>
            <w:r w:rsidRPr="00712340">
              <w:rPr>
                <w:rFonts w:ascii="GHEA Grapalat" w:hAnsi="GHEA Grapalat"/>
                <w:sz w:val="20"/>
                <w:szCs w:val="20"/>
              </w:rPr>
              <w:lastRenderedPageBreak/>
              <w:t xml:space="preserve">սպասարկող ֆինանսական կազմակերպության (մասնաճյուղի) </w:t>
            </w:r>
            <w:r w:rsidRPr="00712340">
              <w:rPr>
                <w:rFonts w:ascii="GHEA Grapalat" w:hAnsi="GHEA Grapalat"/>
                <w:sz w:val="20"/>
                <w:szCs w:val="20"/>
                <w:lang w:val="hy-AM"/>
              </w:rPr>
              <w:t>դրոշմա</w:t>
            </w:r>
            <w:r w:rsidRPr="00712340">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lastRenderedPageBreak/>
              <w:t>վճարման պահանջագիրը վճարողին սպասարկող ֆինանսական կազմակերպության</w:t>
            </w:r>
            <w:r w:rsidRPr="00712340">
              <w:rPr>
                <w:rFonts w:ascii="GHEA Grapalat" w:hAnsi="GHEA Grapalat"/>
                <w:sz w:val="20"/>
                <w:szCs w:val="20"/>
                <w:lang w:val="hy-AM"/>
              </w:rPr>
              <w:t>ը</w:t>
            </w:r>
            <w:r w:rsidRPr="00712340">
              <w:rPr>
                <w:rFonts w:ascii="GHEA Grapalat" w:hAnsi="GHEA Grapalat"/>
                <w:sz w:val="20"/>
                <w:szCs w:val="20"/>
              </w:rPr>
              <w:t xml:space="preserve"> թղթային եղանակով ներկայաց</w:t>
            </w:r>
            <w:r w:rsidRPr="00712340">
              <w:rPr>
                <w:rFonts w:ascii="GHEA Grapalat" w:hAnsi="GHEA Grapalat"/>
                <w:sz w:val="20"/>
                <w:szCs w:val="20"/>
                <w:lang w:val="hy-AM"/>
              </w:rPr>
              <w:t>ված լի</w:t>
            </w:r>
            <w:r w:rsidRPr="0071234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rPr>
              <w:lastRenderedPageBreak/>
              <w:t>2</w:t>
            </w:r>
            <w:r w:rsidRPr="00712340">
              <w:rPr>
                <w:rFonts w:ascii="GHEA Grapalat" w:hAnsi="GHEA Grapalat"/>
                <w:sz w:val="20"/>
                <w:szCs w:val="20"/>
                <w:lang w:val="hy-AM"/>
              </w:rPr>
              <w:t>3</w:t>
            </w:r>
            <w:r w:rsidRPr="00712340">
              <w:rPr>
                <w:rFonts w:ascii="GHEA Grapalat" w:hAnsi="GHEA Grapalat"/>
                <w:sz w:val="20"/>
                <w:szCs w:val="20"/>
              </w:rPr>
              <w:t>.</w:t>
            </w:r>
            <w:r w:rsidRPr="0071234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2</w:t>
            </w:r>
            <w:r w:rsidRPr="00712340">
              <w:rPr>
                <w:rFonts w:ascii="GHEA Grapalat" w:hAnsi="GHEA Grapalat"/>
                <w:sz w:val="20"/>
                <w:szCs w:val="20"/>
                <w:lang w:val="hy-AM"/>
              </w:rPr>
              <w:t>4</w:t>
            </w:r>
            <w:r w:rsidRPr="0071234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ոչ պարտադիր</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 xml:space="preserve">լրացվում է </w:t>
            </w:r>
            <w:r w:rsidRPr="00712340">
              <w:rPr>
                <w:rFonts w:ascii="GHEA Grapalat" w:hAnsi="GHEA Grapalat"/>
                <w:sz w:val="20"/>
                <w:szCs w:val="20"/>
              </w:rPr>
              <w:t>վճարման պահանջագիրը շահառուին սպասարկող ֆինանսական կազմակերպության</w:t>
            </w:r>
            <w:r w:rsidRPr="00712340">
              <w:rPr>
                <w:rFonts w:ascii="GHEA Grapalat" w:hAnsi="GHEA Grapalat"/>
                <w:sz w:val="20"/>
                <w:szCs w:val="20"/>
                <w:lang w:val="hy-AM"/>
              </w:rPr>
              <w:t xml:space="preserve">ը </w:t>
            </w:r>
            <w:r w:rsidRPr="00712340">
              <w:rPr>
                <w:rFonts w:ascii="GHEA Grapalat" w:hAnsi="GHEA Grapalat"/>
                <w:sz w:val="20"/>
                <w:szCs w:val="20"/>
              </w:rPr>
              <w:t xml:space="preserve"> ներկայաց</w:t>
            </w:r>
            <w:r w:rsidRPr="00712340">
              <w:rPr>
                <w:rFonts w:ascii="GHEA Grapalat" w:hAnsi="GHEA Grapalat"/>
                <w:sz w:val="20"/>
                <w:szCs w:val="20"/>
                <w:lang w:val="hy-AM"/>
              </w:rPr>
              <w:t>վ</w:t>
            </w:r>
            <w:r w:rsidRPr="00712340">
              <w:rPr>
                <w:rFonts w:ascii="GHEA Grapalat" w:hAnsi="GHEA Grapalat"/>
                <w:sz w:val="20"/>
                <w:szCs w:val="20"/>
              </w:rPr>
              <w:t>ելու դեպքում</w:t>
            </w:r>
            <w:r w:rsidRPr="00712340">
              <w:rPr>
                <w:rFonts w:ascii="GHEA Grapalat" w:hAnsi="GHEA Grapalat"/>
                <w:sz w:val="20"/>
                <w:szCs w:val="20"/>
                <w:lang w:val="hy-AM"/>
              </w:rPr>
              <w:t xml:space="preserve">, որտեղ </w:t>
            </w:r>
            <w:r w:rsidRPr="00712340" w:rsidDel="00DF049B">
              <w:rPr>
                <w:rFonts w:ascii="GHEA Grapalat" w:hAnsi="GHEA Grapalat"/>
                <w:sz w:val="20"/>
                <w:szCs w:val="20"/>
                <w:lang w:val="hy-AM"/>
              </w:rPr>
              <w:t xml:space="preserve"> </w:t>
            </w:r>
            <w:r w:rsidRPr="00712340">
              <w:rPr>
                <w:rFonts w:ascii="GHEA Grapalat" w:hAnsi="GHEA Grapalat"/>
                <w:sz w:val="20"/>
                <w:szCs w:val="20"/>
                <w:lang w:val="hy-AM"/>
              </w:rPr>
              <w:t xml:space="preserve"> </w:t>
            </w:r>
            <w:r w:rsidRPr="00712340">
              <w:rPr>
                <w:rFonts w:ascii="GHEA Grapalat" w:hAnsi="GHEA Grapalat"/>
                <w:sz w:val="20"/>
                <w:szCs w:val="20"/>
              </w:rPr>
              <w:t xml:space="preserve">աշխատակցի ստորագրությունը </w:t>
            </w:r>
            <w:r w:rsidRPr="00712340">
              <w:rPr>
                <w:rFonts w:ascii="GHEA Grapalat" w:hAnsi="GHEA Grapalat"/>
                <w:sz w:val="20"/>
                <w:szCs w:val="20"/>
                <w:lang w:val="hy-AM"/>
              </w:rPr>
              <w:t xml:space="preserve">դրվում է </w:t>
            </w:r>
            <w:r w:rsidRPr="00712340">
              <w:rPr>
                <w:rFonts w:ascii="GHEA Grapalat" w:hAnsi="GHEA Grapalat"/>
                <w:sz w:val="20"/>
                <w:szCs w:val="20"/>
              </w:rPr>
              <w:t>թղթային եղանակով ներկայաց</w:t>
            </w:r>
            <w:r w:rsidRPr="0071234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2</w:t>
            </w:r>
            <w:r w:rsidRPr="00712340">
              <w:rPr>
                <w:rFonts w:ascii="GHEA Grapalat" w:hAnsi="GHEA Grapalat"/>
                <w:sz w:val="20"/>
                <w:szCs w:val="20"/>
                <w:lang w:val="hy-AM"/>
              </w:rPr>
              <w:t>4</w:t>
            </w:r>
            <w:r w:rsidRPr="0071234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 xml:space="preserve">շահառռւին սպասարկող ֆինանսական կազմակերպության (մասնաճյուղի) </w:t>
            </w:r>
            <w:r w:rsidRPr="00712340">
              <w:rPr>
                <w:rFonts w:ascii="GHEA Grapalat" w:hAnsi="GHEA Grapalat"/>
                <w:sz w:val="20"/>
                <w:szCs w:val="20"/>
                <w:lang w:val="hy-AM"/>
              </w:rPr>
              <w:t>դրոշմա</w:t>
            </w:r>
            <w:r w:rsidRPr="0071234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 xml:space="preserve">ոչ </w:t>
            </w:r>
            <w:r w:rsidRPr="00712340">
              <w:rPr>
                <w:rFonts w:ascii="GHEA Grapalat" w:hAnsi="GHEA Grapalat"/>
                <w:sz w:val="20"/>
                <w:szCs w:val="20"/>
              </w:rPr>
              <w:t>պարտադիր</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 xml:space="preserve">լրացվում է </w:t>
            </w:r>
            <w:r w:rsidRPr="00712340">
              <w:rPr>
                <w:rFonts w:ascii="GHEA Grapalat" w:hAnsi="GHEA Grapalat"/>
                <w:sz w:val="20"/>
                <w:szCs w:val="20"/>
              </w:rPr>
              <w:t xml:space="preserve">վճարման պահանջագիրը </w:t>
            </w:r>
            <w:r w:rsidRPr="00712340">
              <w:rPr>
                <w:rFonts w:ascii="GHEA Grapalat" w:hAnsi="GHEA Grapalat"/>
                <w:sz w:val="20"/>
                <w:szCs w:val="20"/>
                <w:lang w:val="hy-AM"/>
              </w:rPr>
              <w:t xml:space="preserve">վերջինիս </w:t>
            </w:r>
            <w:r w:rsidRPr="00712340">
              <w:rPr>
                <w:rFonts w:ascii="GHEA Grapalat" w:hAnsi="GHEA Grapalat"/>
                <w:sz w:val="20"/>
                <w:szCs w:val="20"/>
              </w:rPr>
              <w:t>ներկայաց</w:t>
            </w:r>
            <w:r w:rsidRPr="00712340">
              <w:rPr>
                <w:rFonts w:ascii="GHEA Grapalat" w:hAnsi="GHEA Grapalat"/>
                <w:sz w:val="20"/>
                <w:szCs w:val="20"/>
                <w:lang w:val="hy-AM"/>
              </w:rPr>
              <w:t>վ</w:t>
            </w:r>
            <w:r w:rsidRPr="00712340">
              <w:rPr>
                <w:rFonts w:ascii="GHEA Grapalat" w:hAnsi="GHEA Grapalat"/>
                <w:sz w:val="20"/>
                <w:szCs w:val="20"/>
              </w:rPr>
              <w:t>ելու դեպքում</w:t>
            </w:r>
            <w:r w:rsidRPr="00712340">
              <w:rPr>
                <w:rFonts w:ascii="GHEA Grapalat" w:hAnsi="GHEA Grapalat"/>
                <w:sz w:val="20"/>
                <w:szCs w:val="20"/>
                <w:lang w:val="hy-AM"/>
              </w:rPr>
              <w:t xml:space="preserve">, որտեղ </w:t>
            </w:r>
            <w:r w:rsidRPr="00712340" w:rsidDel="00DF049B">
              <w:rPr>
                <w:rFonts w:ascii="GHEA Grapalat" w:hAnsi="GHEA Grapalat"/>
                <w:sz w:val="20"/>
                <w:szCs w:val="20"/>
                <w:lang w:val="hy-AM"/>
              </w:rPr>
              <w:t xml:space="preserve"> </w:t>
            </w:r>
            <w:r w:rsidRPr="00712340">
              <w:rPr>
                <w:rFonts w:ascii="GHEA Grapalat" w:hAnsi="GHEA Grapalat"/>
                <w:sz w:val="20"/>
                <w:szCs w:val="20"/>
                <w:lang w:val="hy-AM"/>
              </w:rPr>
              <w:t xml:space="preserve"> դրոշմակնիքը</w:t>
            </w:r>
            <w:r w:rsidRPr="00712340">
              <w:rPr>
                <w:rFonts w:ascii="GHEA Grapalat" w:hAnsi="GHEA Grapalat"/>
                <w:sz w:val="20"/>
                <w:szCs w:val="20"/>
              </w:rPr>
              <w:t xml:space="preserve"> </w:t>
            </w:r>
            <w:r w:rsidRPr="00712340">
              <w:rPr>
                <w:rFonts w:ascii="GHEA Grapalat" w:hAnsi="GHEA Grapalat"/>
                <w:sz w:val="20"/>
                <w:szCs w:val="20"/>
                <w:lang w:val="hy-AM"/>
              </w:rPr>
              <w:t xml:space="preserve">դրվում է </w:t>
            </w:r>
            <w:r w:rsidRPr="00712340">
              <w:rPr>
                <w:rFonts w:ascii="GHEA Grapalat" w:hAnsi="GHEA Grapalat"/>
                <w:sz w:val="20"/>
                <w:szCs w:val="20"/>
              </w:rPr>
              <w:t>թղթային եղանակով ներկայաց</w:t>
            </w:r>
            <w:r w:rsidRPr="0071234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2</w:t>
            </w:r>
            <w:r w:rsidRPr="00712340">
              <w:rPr>
                <w:rFonts w:ascii="GHEA Grapalat" w:hAnsi="GHEA Grapalat"/>
                <w:sz w:val="20"/>
                <w:szCs w:val="20"/>
                <w:lang w:val="hy-AM"/>
              </w:rPr>
              <w:t>4</w:t>
            </w:r>
            <w:r w:rsidRPr="0071234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 xml:space="preserve">ոչ </w:t>
            </w:r>
            <w:r w:rsidRPr="00712340">
              <w:rPr>
                <w:rFonts w:ascii="GHEA Grapalat" w:hAnsi="GHEA Grapalat"/>
                <w:sz w:val="20"/>
                <w:szCs w:val="20"/>
              </w:rPr>
              <w:t>պարտադիր</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 xml:space="preserve">լրացվում է </w:t>
            </w:r>
            <w:r w:rsidRPr="00712340">
              <w:rPr>
                <w:rFonts w:ascii="GHEA Grapalat" w:hAnsi="GHEA Grapalat"/>
                <w:sz w:val="20"/>
                <w:szCs w:val="20"/>
              </w:rPr>
              <w:t xml:space="preserve">վճարման պահանջագիրը </w:t>
            </w:r>
            <w:r w:rsidRPr="00712340">
              <w:rPr>
                <w:rFonts w:ascii="GHEA Grapalat" w:hAnsi="GHEA Grapalat"/>
                <w:sz w:val="20"/>
                <w:szCs w:val="20"/>
                <w:lang w:val="hy-AM"/>
              </w:rPr>
              <w:t xml:space="preserve">վերջինիս </w:t>
            </w:r>
            <w:r w:rsidRPr="00712340">
              <w:rPr>
                <w:rFonts w:ascii="GHEA Grapalat" w:hAnsi="GHEA Grapalat"/>
                <w:sz w:val="20"/>
                <w:szCs w:val="20"/>
              </w:rPr>
              <w:t>ներկայաց</w:t>
            </w:r>
            <w:r w:rsidRPr="00712340">
              <w:rPr>
                <w:rFonts w:ascii="GHEA Grapalat" w:hAnsi="GHEA Grapalat"/>
                <w:sz w:val="20"/>
                <w:szCs w:val="20"/>
                <w:lang w:val="hy-AM"/>
              </w:rPr>
              <w:t>վ</w:t>
            </w:r>
            <w:r w:rsidRPr="00712340">
              <w:rPr>
                <w:rFonts w:ascii="GHEA Grapalat" w:hAnsi="GHEA Grapalat"/>
                <w:sz w:val="20"/>
                <w:szCs w:val="20"/>
              </w:rPr>
              <w:t>ելու դեպքում</w:t>
            </w:r>
            <w:r w:rsidRPr="00712340">
              <w:rPr>
                <w:rFonts w:ascii="GHEA Grapalat" w:hAnsi="GHEA Grapalat"/>
                <w:sz w:val="20"/>
                <w:szCs w:val="20"/>
                <w:lang w:val="hy-AM"/>
              </w:rPr>
              <w:t xml:space="preserve">,   որտեղ </w:t>
            </w:r>
            <w:r w:rsidRPr="00712340" w:rsidDel="00DF049B">
              <w:rPr>
                <w:rFonts w:ascii="GHEA Grapalat" w:hAnsi="GHEA Grapalat"/>
                <w:sz w:val="20"/>
                <w:szCs w:val="20"/>
                <w:lang w:val="hy-AM"/>
              </w:rPr>
              <w:t xml:space="preserve"> </w:t>
            </w:r>
            <w:r w:rsidRPr="00712340">
              <w:rPr>
                <w:rFonts w:ascii="GHEA Grapalat" w:hAnsi="GHEA Grapalat"/>
                <w:sz w:val="20"/>
                <w:szCs w:val="20"/>
                <w:lang w:val="hy-AM"/>
              </w:rPr>
              <w:t xml:space="preserve"> սույն տվյալները</w:t>
            </w:r>
            <w:r w:rsidRPr="00712340">
              <w:rPr>
                <w:rFonts w:ascii="GHEA Grapalat" w:hAnsi="GHEA Grapalat"/>
                <w:sz w:val="20"/>
                <w:szCs w:val="20"/>
              </w:rPr>
              <w:t xml:space="preserve"> </w:t>
            </w:r>
            <w:r w:rsidRPr="00712340">
              <w:rPr>
                <w:rFonts w:ascii="GHEA Grapalat" w:hAnsi="GHEA Grapalat"/>
                <w:sz w:val="20"/>
                <w:szCs w:val="20"/>
                <w:lang w:val="hy-AM"/>
              </w:rPr>
              <w:t xml:space="preserve">դրվում են </w:t>
            </w:r>
            <w:r w:rsidRPr="00712340">
              <w:rPr>
                <w:rFonts w:ascii="GHEA Grapalat" w:hAnsi="GHEA Grapalat"/>
                <w:sz w:val="20"/>
                <w:szCs w:val="20"/>
              </w:rPr>
              <w:t>թղթային եղանակով ներկայաց</w:t>
            </w:r>
            <w:r w:rsidRPr="0071234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p>
        </w:tc>
      </w:tr>
    </w:tbl>
    <w:p w:rsidR="00334B2F" w:rsidRPr="00712340" w:rsidRDefault="00334B2F" w:rsidP="00334B2F">
      <w:pPr>
        <w:pStyle w:val="BodyTextIndent"/>
        <w:jc w:val="right"/>
        <w:rPr>
          <w:rFonts w:ascii="GHEA Grapalat" w:hAnsi="GHEA Grapalat" w:cs="Sylfaen"/>
          <w:i w:val="0"/>
          <w:lang w:val="en-US"/>
        </w:rPr>
      </w:pPr>
    </w:p>
    <w:p w:rsidR="00334B2F" w:rsidRPr="00712340" w:rsidRDefault="00334B2F" w:rsidP="00334B2F">
      <w:pPr>
        <w:pStyle w:val="BodyTextIndent"/>
        <w:jc w:val="right"/>
        <w:rPr>
          <w:rFonts w:ascii="GHEA Grapalat" w:hAnsi="GHEA Grapalat" w:cs="Sylfaen"/>
          <w:i w:val="0"/>
          <w:lang w:val="en-US"/>
        </w:rPr>
      </w:pPr>
    </w:p>
    <w:p w:rsidR="00334B2F" w:rsidRPr="00712340" w:rsidRDefault="00334B2F" w:rsidP="00334B2F">
      <w:pPr>
        <w:pStyle w:val="BodyTextIndent"/>
        <w:jc w:val="right"/>
        <w:rPr>
          <w:rFonts w:ascii="GHEA Grapalat" w:hAnsi="GHEA Grapalat" w:cs="Sylfaen"/>
          <w:i w:val="0"/>
          <w:lang w:val="en-US"/>
        </w:rPr>
      </w:pPr>
    </w:p>
    <w:p w:rsidR="00334B2F" w:rsidRPr="00712340" w:rsidRDefault="00334B2F" w:rsidP="00334B2F">
      <w:pPr>
        <w:pStyle w:val="BodyTextIndent"/>
        <w:jc w:val="right"/>
        <w:rPr>
          <w:rFonts w:ascii="GHEA Grapalat" w:hAnsi="GHEA Grapalat" w:cs="Sylfaen"/>
          <w:i w:val="0"/>
          <w:lang w:val="en-US"/>
        </w:rPr>
      </w:pPr>
    </w:p>
    <w:p w:rsidR="00764040" w:rsidRPr="00712340" w:rsidRDefault="00764040" w:rsidP="00764040">
      <w:pPr>
        <w:pStyle w:val="BodyTextIndent3"/>
        <w:spacing w:line="240" w:lineRule="auto"/>
        <w:jc w:val="right"/>
        <w:rPr>
          <w:rFonts w:ascii="GHEA Grapalat" w:hAnsi="GHEA Grapalat" w:cs="Sylfaen"/>
          <w:b/>
          <w:lang w:val="hy-AM"/>
        </w:rPr>
      </w:pPr>
      <w:r w:rsidRPr="00712340">
        <w:rPr>
          <w:rFonts w:ascii="GHEA Grapalat" w:hAnsi="GHEA Grapalat" w:cs="Sylfaen"/>
          <w:b/>
          <w:lang w:val="hy-AM"/>
        </w:rPr>
        <w:t xml:space="preserve"> </w:t>
      </w:r>
    </w:p>
    <w:p w:rsidR="003B3690" w:rsidRPr="005F7D89" w:rsidRDefault="003B3690" w:rsidP="00EF3662">
      <w:pPr>
        <w:pStyle w:val="BodyTextIndent3"/>
        <w:spacing w:line="240" w:lineRule="auto"/>
        <w:jc w:val="right"/>
        <w:rPr>
          <w:rFonts w:ascii="GHEA Grapalat" w:hAnsi="GHEA Grapalat" w:cs="Sylfaen"/>
          <w:b/>
          <w:lang w:val="hy-AM"/>
        </w:rPr>
      </w:pPr>
      <w:r>
        <w:rPr>
          <w:rFonts w:ascii="GHEA Grapalat" w:hAnsi="GHEA Grapalat" w:cs="Sylfaen"/>
          <w:b/>
          <w:lang w:val="hy-AM"/>
        </w:rPr>
        <w:br w:type="page"/>
      </w:r>
      <w:r w:rsidR="00071D1C" w:rsidRPr="00712340">
        <w:rPr>
          <w:rFonts w:ascii="GHEA Grapalat" w:hAnsi="GHEA Grapalat" w:cs="Sylfaen"/>
          <w:b/>
          <w:lang w:val="hy-AM"/>
        </w:rPr>
        <w:lastRenderedPageBreak/>
        <w:t xml:space="preserve">Հավելված </w:t>
      </w:r>
      <w:r w:rsidR="00764040" w:rsidRPr="00E81BDB">
        <w:rPr>
          <w:rFonts w:ascii="GHEA Grapalat" w:hAnsi="GHEA Grapalat" w:cs="Sylfaen"/>
          <w:b/>
          <w:lang w:val="hy-AM"/>
        </w:rPr>
        <w:t>6</w:t>
      </w:r>
    </w:p>
    <w:p w:rsidR="00071D1C" w:rsidRPr="00712340" w:rsidRDefault="00071D1C" w:rsidP="00EF3662">
      <w:pPr>
        <w:pStyle w:val="BodyTextIndent3"/>
        <w:spacing w:line="240" w:lineRule="auto"/>
        <w:jc w:val="right"/>
        <w:rPr>
          <w:rFonts w:ascii="GHEA Grapalat" w:hAnsi="GHEA Grapalat" w:cs="Sylfaen"/>
          <w:b/>
          <w:lang w:val="hy-AM"/>
        </w:rPr>
      </w:pPr>
      <w:r w:rsidRPr="00712340">
        <w:rPr>
          <w:rFonts w:ascii="GHEA Grapalat" w:hAnsi="GHEA Grapalat" w:cs="Sylfaen"/>
          <w:b/>
          <w:lang w:val="hy-AM"/>
        </w:rPr>
        <w:t>«</w:t>
      </w:r>
      <w:r w:rsidR="00C8637E" w:rsidRPr="008200D5">
        <w:rPr>
          <w:rFonts w:ascii="GHEA Grapalat" w:hAnsi="GHEA Grapalat"/>
          <w:b/>
          <w:i/>
          <w:lang w:val="af-ZA"/>
        </w:rPr>
        <w:t xml:space="preserve">ՀՀ </w:t>
      </w:r>
      <w:r w:rsidR="00C8637E">
        <w:rPr>
          <w:rFonts w:ascii="GHEA Grapalat" w:hAnsi="GHEA Grapalat"/>
          <w:b/>
          <w:i/>
          <w:lang w:val="af-ZA"/>
        </w:rPr>
        <w:t>ԱՄԱ</w:t>
      </w:r>
      <w:r w:rsidR="00C8637E" w:rsidRPr="008200D5">
        <w:rPr>
          <w:rFonts w:ascii="GHEA Grapalat" w:hAnsi="GHEA Grapalat"/>
          <w:b/>
          <w:i/>
          <w:lang w:val="af-ZA"/>
        </w:rPr>
        <w:t>Հ-ԳՀԾՁԲ-20/0</w:t>
      </w:r>
      <w:r w:rsidR="00C8637E">
        <w:rPr>
          <w:rFonts w:ascii="GHEA Grapalat" w:hAnsi="GHEA Grapalat"/>
          <w:b/>
          <w:i/>
          <w:lang w:val="af-ZA"/>
        </w:rPr>
        <w:t xml:space="preserve">1 </w:t>
      </w:r>
      <w:r w:rsidR="00C8637E" w:rsidRPr="008200D5">
        <w:rPr>
          <w:rFonts w:ascii="GHEA Grapalat" w:hAnsi="GHEA Grapalat"/>
          <w:b/>
          <w:i/>
          <w:u w:val="single"/>
          <w:lang w:val="af-ZA"/>
        </w:rPr>
        <w:t xml:space="preserve">       </w:t>
      </w:r>
      <w:r w:rsidR="00C8637E">
        <w:rPr>
          <w:rFonts w:ascii="GHEA Grapalat" w:hAnsi="GHEA Grapalat"/>
          <w:lang w:val="es-ES"/>
        </w:rPr>
        <w:t xml:space="preserve"> </w:t>
      </w:r>
      <w:r w:rsidRPr="00712340">
        <w:rPr>
          <w:rFonts w:ascii="GHEA Grapalat" w:hAnsi="GHEA Grapalat" w:cs="Sylfaen"/>
          <w:b/>
          <w:lang w:val="hy-AM"/>
        </w:rPr>
        <w:t>»</w:t>
      </w:r>
      <w:r w:rsidR="00130202" w:rsidRPr="00712340">
        <w:rPr>
          <w:rFonts w:ascii="GHEA Grapalat" w:hAnsi="GHEA Grapalat" w:cs="Sylfaen"/>
          <w:b/>
          <w:lang w:val="hy-AM"/>
        </w:rPr>
        <w:t>*</w:t>
      </w:r>
      <w:r w:rsidRPr="00712340">
        <w:rPr>
          <w:rFonts w:ascii="GHEA Grapalat" w:hAnsi="GHEA Grapalat" w:cs="Sylfaen"/>
          <w:b/>
          <w:lang w:val="hy-AM"/>
        </w:rPr>
        <w:t xml:space="preserve">  ծածկագրով</w:t>
      </w:r>
    </w:p>
    <w:p w:rsidR="00071D1C" w:rsidRPr="00712340" w:rsidRDefault="00C00BB2"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712340">
        <w:rPr>
          <w:rFonts w:ascii="GHEA Grapalat" w:hAnsi="GHEA Grapalat" w:cs="Sylfaen"/>
          <w:b/>
          <w:lang w:val="hy-AM"/>
        </w:rPr>
        <w:t xml:space="preserve"> հրավերի</w:t>
      </w:r>
    </w:p>
    <w:p w:rsidR="007678FA" w:rsidRPr="00D72BB6" w:rsidRDefault="007678FA" w:rsidP="00F02279">
      <w:pPr>
        <w:ind w:left="-142" w:firstLine="142"/>
        <w:jc w:val="center"/>
        <w:rPr>
          <w:rFonts w:ascii="GHEA Grapalat" w:hAnsi="GHEA Grapalat" w:cs="Sylfaen"/>
          <w:b/>
          <w:sz w:val="22"/>
          <w:lang w:val="hy-AM"/>
        </w:rPr>
      </w:pPr>
    </w:p>
    <w:p w:rsidR="001B2D6D" w:rsidRPr="002305DE" w:rsidRDefault="00316E1F" w:rsidP="001B2D6D">
      <w:pPr>
        <w:pStyle w:val="BodyText"/>
        <w:spacing w:after="0"/>
        <w:ind w:right="-7"/>
        <w:jc w:val="center"/>
        <w:rPr>
          <w:rFonts w:ascii="GHEA Grapalat" w:hAnsi="GHEA Grapalat"/>
          <w:b/>
          <w:sz w:val="20"/>
          <w:szCs w:val="20"/>
          <w:lang w:val="hy-AM"/>
        </w:rPr>
      </w:pPr>
      <w:r w:rsidRPr="005F7D89">
        <w:rPr>
          <w:rFonts w:ascii="GHEA Grapalat" w:hAnsi="GHEA Grapalat" w:cs="Sylfaen"/>
          <w:b/>
          <w:sz w:val="20"/>
          <w:lang w:val="hy-AM"/>
        </w:rPr>
        <w:t xml:space="preserve"> </w:t>
      </w:r>
      <w:r w:rsidR="001B2D6D" w:rsidRPr="00D72BB6">
        <w:rPr>
          <w:rFonts w:ascii="GHEA Grapalat" w:hAnsi="GHEA Grapalat"/>
          <w:b/>
          <w:sz w:val="20"/>
          <w:szCs w:val="20"/>
          <w:lang w:val="af-ZA"/>
        </w:rPr>
        <w:t xml:space="preserve"> ԱՇԽԱՏԱՆՔՆԵՐԻ</w:t>
      </w:r>
    </w:p>
    <w:p w:rsidR="007678FA" w:rsidRPr="00D72BB6" w:rsidRDefault="001B2D6D" w:rsidP="001B2D6D">
      <w:pPr>
        <w:ind w:left="-142" w:firstLine="142"/>
        <w:jc w:val="center"/>
        <w:rPr>
          <w:rFonts w:ascii="GHEA Grapalat" w:hAnsi="GHEA Grapalat"/>
          <w:b/>
          <w:sz w:val="20"/>
          <w:lang w:val="hy-AM"/>
        </w:rPr>
      </w:pPr>
      <w:r w:rsidRPr="00D72BB6">
        <w:rPr>
          <w:rFonts w:ascii="GHEA Grapalat" w:hAnsi="GHEA Grapalat" w:cs="Sylfaen"/>
          <w:b/>
          <w:sz w:val="20"/>
          <w:szCs w:val="20"/>
          <w:lang w:val="af-ZA"/>
        </w:rPr>
        <w:t xml:space="preserve"> </w:t>
      </w:r>
      <w:r w:rsidRPr="002305DE">
        <w:rPr>
          <w:rFonts w:ascii="GHEA Grapalat" w:hAnsi="GHEA Grapalat" w:cs="Sylfaen"/>
          <w:b/>
          <w:sz w:val="20"/>
          <w:szCs w:val="20"/>
          <w:lang w:val="hy-AM"/>
        </w:rPr>
        <w:t>ՈՐԱԿԻ ՏԵԽՆԻԿԱԿԱՆ ՀՍԿՈՂՈՒԹՅԱՆ ԾԱՌԱՅՈՒԹՅՈՒՆՆԵՐԻ</w:t>
      </w:r>
      <w:r w:rsidR="007678FA" w:rsidRPr="00D72BB6">
        <w:rPr>
          <w:rFonts w:ascii="GHEA Grapalat" w:hAnsi="GHEA Grapalat" w:cs="Sylfaen"/>
          <w:b/>
          <w:sz w:val="20"/>
          <w:lang w:val="hy-AM"/>
        </w:rPr>
        <w:t xml:space="preserve">  ՄԱՏՈՒՑՄԱՆ</w:t>
      </w:r>
    </w:p>
    <w:p w:rsidR="007678FA" w:rsidRPr="00DB5E0B" w:rsidRDefault="007678FA" w:rsidP="007678FA">
      <w:pPr>
        <w:ind w:left="-142" w:firstLine="142"/>
        <w:jc w:val="center"/>
        <w:rPr>
          <w:rFonts w:ascii="GHEA Grapalat" w:hAnsi="GHEA Grapalat" w:cs="Times Armenian"/>
          <w:b/>
          <w:sz w:val="22"/>
          <w:lang w:val="hy-AM"/>
        </w:rPr>
      </w:pPr>
      <w:r w:rsidRPr="00D72BB6">
        <w:rPr>
          <w:rFonts w:ascii="GHEA Grapalat" w:hAnsi="GHEA Grapalat" w:cs="Sylfaen"/>
          <w:b/>
          <w:sz w:val="20"/>
          <w:lang w:val="hy-AM"/>
        </w:rPr>
        <w:t>ՊԵՏԱԿԱՆ</w:t>
      </w:r>
      <w:r w:rsidRPr="00D72BB6">
        <w:rPr>
          <w:rFonts w:ascii="GHEA Grapalat" w:hAnsi="GHEA Grapalat" w:cs="Times Armenian"/>
          <w:b/>
          <w:sz w:val="20"/>
          <w:lang w:val="hy-AM"/>
        </w:rPr>
        <w:t xml:space="preserve">  </w:t>
      </w:r>
      <w:r w:rsidRPr="00D72BB6">
        <w:rPr>
          <w:rFonts w:ascii="GHEA Grapalat" w:hAnsi="GHEA Grapalat" w:cs="Sylfaen"/>
          <w:b/>
          <w:sz w:val="20"/>
          <w:lang w:val="hy-AM"/>
        </w:rPr>
        <w:t>ԳՆՄԱՆ</w:t>
      </w:r>
      <w:r w:rsidRPr="00D72BB6">
        <w:rPr>
          <w:rFonts w:ascii="GHEA Grapalat" w:hAnsi="GHEA Grapalat" w:cs="Times Armenian"/>
          <w:b/>
          <w:sz w:val="20"/>
          <w:lang w:val="hy-AM"/>
        </w:rPr>
        <w:t xml:space="preserve">  </w:t>
      </w:r>
      <w:r w:rsidRPr="00D72BB6">
        <w:rPr>
          <w:rFonts w:ascii="GHEA Grapalat" w:hAnsi="GHEA Grapalat" w:cs="Sylfaen"/>
          <w:b/>
          <w:sz w:val="20"/>
          <w:lang w:val="hy-AM"/>
        </w:rPr>
        <w:t>ՊԱՅՄԱՆԱԳԻՐ</w:t>
      </w:r>
      <w:r w:rsidRPr="00D72BB6">
        <w:rPr>
          <w:rFonts w:ascii="GHEA Grapalat" w:hAnsi="GHEA Grapalat" w:cs="Times Armenian"/>
          <w:b/>
          <w:sz w:val="20"/>
          <w:lang w:val="hy-AM"/>
        </w:rPr>
        <w:t xml:space="preserve">   </w:t>
      </w:r>
    </w:p>
    <w:p w:rsidR="007678FA" w:rsidRPr="00712340" w:rsidRDefault="007678FA" w:rsidP="007678FA">
      <w:pPr>
        <w:ind w:left="-142" w:firstLine="142"/>
        <w:jc w:val="center"/>
        <w:rPr>
          <w:rFonts w:ascii="GHEA Grapalat" w:hAnsi="GHEA Grapalat"/>
          <w:b/>
          <w:u w:val="single"/>
          <w:lang w:val="hy-AM"/>
        </w:rPr>
      </w:pPr>
      <w:r w:rsidRPr="00712340">
        <w:rPr>
          <w:rFonts w:ascii="GHEA Grapalat" w:hAnsi="GHEA Grapalat"/>
          <w:b/>
          <w:lang w:val="hy-AM"/>
        </w:rPr>
        <w:t xml:space="preserve">N </w:t>
      </w:r>
      <w:r w:rsidRPr="00712340">
        <w:rPr>
          <w:rFonts w:ascii="GHEA Grapalat" w:hAnsi="GHEA Grapalat"/>
          <w:b/>
          <w:u w:val="single"/>
          <w:lang w:val="hy-AM"/>
        </w:rPr>
        <w:tab/>
      </w:r>
      <w:r w:rsidRPr="00712340">
        <w:rPr>
          <w:rFonts w:ascii="GHEA Grapalat" w:hAnsi="GHEA Grapalat"/>
          <w:b/>
          <w:u w:val="single"/>
          <w:lang w:val="hy-AM"/>
        </w:rPr>
        <w:tab/>
      </w:r>
      <w:r w:rsidRPr="00712340">
        <w:rPr>
          <w:rFonts w:ascii="GHEA Grapalat" w:hAnsi="GHEA Grapalat"/>
          <w:b/>
          <w:u w:val="single"/>
          <w:lang w:val="hy-AM"/>
        </w:rPr>
        <w:tab/>
      </w:r>
      <w:r w:rsidRPr="00712340">
        <w:rPr>
          <w:rFonts w:ascii="GHEA Grapalat" w:hAnsi="GHEA Grapalat"/>
          <w:b/>
          <w:u w:val="single"/>
          <w:lang w:val="hy-AM"/>
        </w:rPr>
        <w:tab/>
      </w:r>
    </w:p>
    <w:p w:rsidR="007678FA" w:rsidRPr="00712340" w:rsidRDefault="007678FA" w:rsidP="007678FA">
      <w:pPr>
        <w:tabs>
          <w:tab w:val="left" w:pos="720"/>
          <w:tab w:val="left" w:pos="1440"/>
          <w:tab w:val="left" w:pos="8865"/>
        </w:tabs>
        <w:jc w:val="both"/>
        <w:rPr>
          <w:rFonts w:ascii="GHEA Grapalat" w:hAnsi="GHEA Grapalat" w:cs="Sylfaen"/>
          <w:sz w:val="20"/>
          <w:lang w:val="hy-AM"/>
        </w:rPr>
      </w:pPr>
      <w:r w:rsidRPr="00712340">
        <w:rPr>
          <w:rFonts w:ascii="GHEA Grapalat" w:hAnsi="GHEA Grapalat" w:cs="Sylfaen"/>
          <w:sz w:val="20"/>
          <w:lang w:val="hy-AM"/>
        </w:rPr>
        <w:t xml:space="preserve">         </w:t>
      </w:r>
      <w:r w:rsidR="00D72BB6" w:rsidRPr="002305DE">
        <w:rPr>
          <w:rFonts w:ascii="GHEA Grapalat" w:hAnsi="GHEA Grapalat" w:cs="Sylfaen"/>
          <w:sz w:val="20"/>
          <w:lang w:val="hy-AM"/>
        </w:rPr>
        <w:t>գ</w:t>
      </w:r>
      <w:r w:rsidRPr="00712340">
        <w:rPr>
          <w:rFonts w:ascii="GHEA Grapalat" w:hAnsi="GHEA Grapalat" w:cs="Sylfaen"/>
          <w:sz w:val="20"/>
          <w:lang w:val="hy-AM"/>
        </w:rPr>
        <w:t xml:space="preserve">. </w:t>
      </w:r>
      <w:r w:rsidR="00316E1F" w:rsidRPr="00C8637E">
        <w:rPr>
          <w:rFonts w:ascii="GHEA Grapalat" w:hAnsi="GHEA Grapalat" w:cs="Sylfaen"/>
          <w:sz w:val="20"/>
          <w:u w:val="single"/>
          <w:lang w:val="hy-AM"/>
        </w:rPr>
        <w:t xml:space="preserve">Արարատ </w:t>
      </w:r>
      <w:r w:rsidR="00D72BB6" w:rsidRPr="002305DE">
        <w:rPr>
          <w:rFonts w:ascii="GHEA Grapalat" w:hAnsi="GHEA Grapalat" w:cs="Sylfaen"/>
          <w:sz w:val="20"/>
          <w:lang w:val="hy-AM"/>
        </w:rPr>
        <w:t xml:space="preserve">  </w:t>
      </w:r>
      <w:r w:rsidRPr="00712340">
        <w:rPr>
          <w:rFonts w:ascii="GHEA Grapalat" w:hAnsi="GHEA Grapalat" w:cs="Sylfaen"/>
          <w:sz w:val="20"/>
          <w:lang w:val="hy-AM"/>
        </w:rPr>
        <w:t xml:space="preserve">                             </w:t>
      </w:r>
      <w:r w:rsidR="00D72BB6" w:rsidRPr="002305DE">
        <w:rPr>
          <w:rFonts w:ascii="GHEA Grapalat" w:hAnsi="GHEA Grapalat" w:cs="Sylfaen"/>
          <w:sz w:val="20"/>
          <w:lang w:val="hy-AM"/>
        </w:rPr>
        <w:t xml:space="preserve">        </w:t>
      </w:r>
      <w:r w:rsidRPr="00712340">
        <w:rPr>
          <w:rFonts w:ascii="GHEA Grapalat" w:hAnsi="GHEA Grapalat" w:cs="Sylfaen"/>
          <w:sz w:val="20"/>
          <w:lang w:val="hy-AM"/>
        </w:rPr>
        <w:t xml:space="preserve">                                                           </w:t>
      </w:r>
      <w:r w:rsidRPr="00712340">
        <w:rPr>
          <w:rFonts w:ascii="GHEA Grapalat" w:hAnsi="GHEA Grapalat"/>
          <w:lang w:val="hy-AM"/>
        </w:rPr>
        <w:t>«</w:t>
      </w:r>
      <w:r w:rsidRPr="00712340">
        <w:rPr>
          <w:rFonts w:ascii="GHEA Grapalat" w:hAnsi="GHEA Grapalat"/>
          <w:u w:val="single"/>
          <w:lang w:val="hy-AM"/>
        </w:rPr>
        <w:t xml:space="preserve">     </w:t>
      </w:r>
      <w:r w:rsidRPr="00712340">
        <w:rPr>
          <w:rFonts w:ascii="GHEA Grapalat" w:hAnsi="GHEA Grapalat"/>
          <w:lang w:val="hy-AM"/>
        </w:rPr>
        <w:t xml:space="preserve">» </w:t>
      </w:r>
      <w:r w:rsidRPr="00712340">
        <w:rPr>
          <w:rFonts w:ascii="GHEA Grapalat" w:hAnsi="GHEA Grapalat"/>
          <w:u w:val="single"/>
          <w:lang w:val="hy-AM"/>
        </w:rPr>
        <w:t xml:space="preserve">          </w:t>
      </w:r>
      <w:r w:rsidRPr="00712340">
        <w:rPr>
          <w:rFonts w:ascii="GHEA Grapalat" w:hAnsi="GHEA Grapalat"/>
          <w:lang w:val="hy-AM"/>
        </w:rPr>
        <w:t xml:space="preserve"> </w:t>
      </w:r>
      <w:r w:rsidRPr="00712340">
        <w:rPr>
          <w:rFonts w:ascii="GHEA Grapalat" w:hAnsi="GHEA Grapalat" w:cs="Sylfaen"/>
          <w:sz w:val="20"/>
          <w:lang w:val="hy-AM"/>
        </w:rPr>
        <w:t>20   թ.</w:t>
      </w:r>
    </w:p>
    <w:p w:rsidR="007678FA" w:rsidRPr="00712340" w:rsidRDefault="001B2D6D" w:rsidP="007678FA">
      <w:pPr>
        <w:ind w:firstLine="720"/>
        <w:jc w:val="both"/>
        <w:rPr>
          <w:rFonts w:ascii="GHEA Grapalat" w:hAnsi="GHEA Grapalat"/>
          <w:sz w:val="20"/>
          <w:lang w:val="hy-AM"/>
        </w:rPr>
      </w:pPr>
      <w:r w:rsidRPr="002305DE">
        <w:rPr>
          <w:rFonts w:ascii="GHEA Grapalat" w:hAnsi="GHEA Grapalat"/>
          <w:sz w:val="20"/>
          <w:szCs w:val="20"/>
          <w:lang w:val="hy-AM"/>
        </w:rPr>
        <w:t>«</w:t>
      </w:r>
      <w:r w:rsidR="00C8637E" w:rsidRPr="00C8637E">
        <w:rPr>
          <w:rFonts w:ascii="GHEA Grapalat" w:hAnsi="GHEA Grapalat"/>
          <w:sz w:val="20"/>
          <w:szCs w:val="20"/>
          <w:lang w:val="hy-AM"/>
        </w:rPr>
        <w:t xml:space="preserve"> </w:t>
      </w:r>
      <w:r w:rsidRPr="002305DE">
        <w:rPr>
          <w:rFonts w:ascii="GHEA Grapalat" w:hAnsi="GHEA Grapalat"/>
          <w:sz w:val="20"/>
          <w:szCs w:val="20"/>
          <w:lang w:val="hy-AM"/>
        </w:rPr>
        <w:t>համայնքապետարան»-</w:t>
      </w:r>
      <w:r>
        <w:rPr>
          <w:rFonts w:ascii="GHEA Grapalat" w:hAnsi="GHEA Grapalat"/>
          <w:sz w:val="20"/>
          <w:szCs w:val="20"/>
          <w:lang w:val="hy-AM"/>
        </w:rPr>
        <w:t>ը</w:t>
      </w:r>
      <w:r w:rsidRPr="007F3E20">
        <w:rPr>
          <w:rFonts w:ascii="GHEA Grapalat" w:hAnsi="GHEA Grapalat" w:cs="Sylfaen"/>
          <w:sz w:val="20"/>
          <w:szCs w:val="20"/>
          <w:lang w:val="pt-BR"/>
        </w:rPr>
        <w:t xml:space="preserve">, ի դեմս </w:t>
      </w:r>
      <w:r w:rsidRPr="003F5120">
        <w:rPr>
          <w:rFonts w:ascii="GHEA Grapalat" w:hAnsi="GHEA Grapalat"/>
          <w:sz w:val="20"/>
          <w:szCs w:val="20"/>
          <w:lang w:val="hy-AM"/>
        </w:rPr>
        <w:t>համայնքապետ</w:t>
      </w:r>
      <w:r w:rsidR="00C8637E" w:rsidRPr="00C8637E">
        <w:rPr>
          <w:rFonts w:ascii="GHEA Grapalat" w:hAnsi="GHEA Grapalat" w:cs="Sylfaen"/>
          <w:sz w:val="20"/>
          <w:szCs w:val="20"/>
          <w:lang w:val="hy-AM"/>
        </w:rPr>
        <w:t xml:space="preserve"> </w:t>
      </w:r>
      <w:r>
        <w:rPr>
          <w:rFonts w:ascii="GHEA Grapalat" w:hAnsi="GHEA Grapalat" w:cs="Sylfaen"/>
          <w:sz w:val="20"/>
          <w:szCs w:val="20"/>
          <w:lang w:val="hy-AM"/>
        </w:rPr>
        <w:t xml:space="preserve">. </w:t>
      </w:r>
      <w:r w:rsidR="00C8637E" w:rsidRPr="00C8637E">
        <w:rPr>
          <w:rFonts w:ascii="GHEA Grapalat" w:hAnsi="GHEA Grapalat" w:cs="Sylfaen"/>
          <w:sz w:val="20"/>
          <w:szCs w:val="20"/>
          <w:lang w:val="hy-AM"/>
        </w:rPr>
        <w:t xml:space="preserve"> </w:t>
      </w:r>
      <w:r w:rsidRPr="007F3E20">
        <w:rPr>
          <w:rFonts w:ascii="GHEA Grapalat" w:hAnsi="GHEA Grapalat" w:cs="Sylfaen"/>
          <w:sz w:val="20"/>
          <w:szCs w:val="20"/>
          <w:lang w:val="pt-BR"/>
        </w:rPr>
        <w:t xml:space="preserve"> որը գործում է </w:t>
      </w:r>
      <w:r w:rsidRPr="002305DE">
        <w:rPr>
          <w:rFonts w:ascii="GHEA Grapalat" w:hAnsi="GHEA Grapalat" w:cs="Sylfaen"/>
          <w:sz w:val="20"/>
          <w:szCs w:val="20"/>
          <w:lang w:val="hy-AM"/>
        </w:rPr>
        <w:t>«</w:t>
      </w:r>
      <w:r w:rsidR="00C8637E" w:rsidRPr="00C8637E">
        <w:rPr>
          <w:rFonts w:ascii="GHEA Grapalat" w:hAnsi="GHEA Grapalat"/>
          <w:sz w:val="20"/>
          <w:szCs w:val="20"/>
          <w:lang w:val="hy-AM"/>
        </w:rPr>
        <w:t xml:space="preserve"> </w:t>
      </w:r>
      <w:r w:rsidRPr="002305DE">
        <w:rPr>
          <w:rFonts w:ascii="GHEA Grapalat" w:hAnsi="GHEA Grapalat"/>
          <w:sz w:val="20"/>
          <w:szCs w:val="20"/>
          <w:lang w:val="hy-AM"/>
        </w:rPr>
        <w:t>ի</w:t>
      </w:r>
      <w:r w:rsidRPr="004A6071">
        <w:rPr>
          <w:rFonts w:ascii="GHEA Grapalat" w:hAnsi="GHEA Grapalat" w:cs="Sylfaen"/>
          <w:sz w:val="20"/>
          <w:szCs w:val="20"/>
          <w:lang w:val="pt-BR"/>
        </w:rPr>
        <w:t xml:space="preserve"> կանոնադրության հիման վրա</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այսուհետ՝</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Պատվիրատու</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մի</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կողմից</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և</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ն</w:t>
      </w:r>
      <w:r w:rsidR="007678FA" w:rsidRPr="00712340">
        <w:rPr>
          <w:rFonts w:ascii="GHEA Grapalat" w:hAnsi="GHEA Grapalat" w:cs="Times Armenian"/>
          <w:sz w:val="20"/>
          <w:lang w:val="hy-AM"/>
        </w:rPr>
        <w:t>,</w:t>
      </w:r>
      <w:r w:rsidR="007678FA" w:rsidRPr="00712340">
        <w:rPr>
          <w:rFonts w:ascii="GHEA Grapalat" w:hAnsi="GHEA Grapalat"/>
          <w:sz w:val="20"/>
          <w:lang w:val="hy-AM"/>
        </w:rPr>
        <w:t xml:space="preserve"> </w:t>
      </w:r>
      <w:r w:rsidR="007678FA" w:rsidRPr="00712340">
        <w:rPr>
          <w:rFonts w:ascii="GHEA Grapalat" w:hAnsi="GHEA Grapalat" w:cs="Sylfaen"/>
          <w:sz w:val="20"/>
          <w:lang w:val="hy-AM"/>
        </w:rPr>
        <w:t>ի</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դեմս</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տնօրեն</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ի, որը</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գործում</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է</w:t>
      </w:r>
      <w:r w:rsidR="007678FA" w:rsidRPr="00712340">
        <w:rPr>
          <w:rFonts w:ascii="GHEA Grapalat" w:hAnsi="GHEA Grapalat" w:cs="Times Armenian"/>
          <w:sz w:val="20"/>
          <w:lang w:val="hy-AM"/>
        </w:rPr>
        <w:t xml:space="preserve"> ------------------- </w:t>
      </w:r>
      <w:r w:rsidR="007678FA" w:rsidRPr="00712340">
        <w:rPr>
          <w:rFonts w:ascii="GHEA Grapalat" w:hAnsi="GHEA Grapalat" w:cs="Sylfaen"/>
          <w:sz w:val="20"/>
          <w:lang w:val="hy-AM"/>
        </w:rPr>
        <w:t>կանոնադրության</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հիման</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վրա</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այսուհետ՝</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Կատարող</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մյուս</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կողմից</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կնքեցին</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սույն</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պայմանագիրը</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հետևյալի</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մասին</w:t>
      </w:r>
      <w:r w:rsidR="007678FA" w:rsidRPr="00712340">
        <w:rPr>
          <w:rFonts w:ascii="GHEA Grapalat" w:hAnsi="GHEA Grapalat" w:cs="Times Armenian"/>
          <w:sz w:val="20"/>
          <w:lang w:val="hy-AM"/>
        </w:rPr>
        <w:t>։</w:t>
      </w:r>
    </w:p>
    <w:p w:rsidR="007678FA" w:rsidRPr="00712340" w:rsidRDefault="007678FA" w:rsidP="007678FA">
      <w:pPr>
        <w:jc w:val="both"/>
        <w:rPr>
          <w:rFonts w:ascii="GHEA Grapalat" w:hAnsi="GHEA Grapalat"/>
          <w:i/>
          <w:sz w:val="20"/>
          <w:lang w:val="hy-AM" w:eastAsia="zh-CN"/>
        </w:rPr>
      </w:pPr>
    </w:p>
    <w:p w:rsidR="007678FA" w:rsidRPr="00712340" w:rsidRDefault="007678FA" w:rsidP="007678FA">
      <w:pPr>
        <w:ind w:firstLine="720"/>
        <w:jc w:val="both"/>
        <w:rPr>
          <w:rFonts w:ascii="GHEA Grapalat" w:hAnsi="GHEA Grapalat" w:cs="Sylfaen"/>
          <w:b/>
          <w:smallCaps/>
          <w:sz w:val="20"/>
          <w:lang w:val="hy-AM"/>
        </w:rPr>
      </w:pPr>
      <w:r w:rsidRPr="00712340">
        <w:rPr>
          <w:rFonts w:ascii="GHEA Grapalat" w:hAnsi="GHEA Grapalat" w:cs="Sylfaen"/>
          <w:b/>
          <w:smallCaps/>
          <w:sz w:val="20"/>
          <w:lang w:val="hy-AM"/>
        </w:rPr>
        <w:t>1. Պայմանագրի առարկան</w:t>
      </w:r>
    </w:p>
    <w:p w:rsidR="007678FA" w:rsidRPr="00712340" w:rsidRDefault="007678FA" w:rsidP="001B2D6D">
      <w:pPr>
        <w:pStyle w:val="BodyText"/>
        <w:spacing w:after="0"/>
        <w:ind w:right="-7"/>
        <w:jc w:val="both"/>
        <w:rPr>
          <w:rFonts w:ascii="GHEA Grapalat" w:hAnsi="GHEA Grapalat" w:cs="Sylfaen"/>
          <w:sz w:val="20"/>
          <w:lang w:val="hy-AM"/>
        </w:rPr>
      </w:pPr>
      <w:r w:rsidRPr="00712340">
        <w:rPr>
          <w:rFonts w:ascii="GHEA Grapalat" w:hAnsi="GHEA Grapalat" w:cs="Sylfaen"/>
          <w:sz w:val="20"/>
          <w:lang w:val="hy-AM"/>
        </w:rPr>
        <w:t xml:space="preserve">1.1 Պատվիրատուն հանձնարարում է, իսկ Կատարողը ստանձնում </w:t>
      </w:r>
      <w:r w:rsidR="00316E1F" w:rsidRPr="00316E1F">
        <w:rPr>
          <w:rFonts w:ascii="GHEA Grapalat" w:hAnsi="GHEA Grapalat" w:cs="Sylfaen"/>
          <w:sz w:val="20"/>
          <w:lang w:val="hy-AM"/>
        </w:rPr>
        <w:t xml:space="preserve"> </w:t>
      </w:r>
      <w:r w:rsidR="001B2D6D" w:rsidRPr="001B2D6D">
        <w:rPr>
          <w:rFonts w:ascii="GHEA Grapalat" w:hAnsi="GHEA Grapalat" w:cs="Sylfaen"/>
          <w:sz w:val="16"/>
          <w:lang w:val="hy-AM"/>
        </w:rPr>
        <w:t xml:space="preserve"> </w:t>
      </w:r>
      <w:r w:rsidRPr="00712340">
        <w:rPr>
          <w:rFonts w:ascii="GHEA Grapalat" w:hAnsi="GHEA Grapalat" w:cs="Sylfaen"/>
          <w:sz w:val="20"/>
          <w:lang w:val="hy-AM"/>
        </w:rPr>
        <w:t>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712340">
        <w:rPr>
          <w:rFonts w:ascii="GHEA Grapalat" w:hAnsi="GHEA Grapalat"/>
          <w:sz w:val="20"/>
          <w:lang w:val="hy-AM"/>
        </w:rPr>
        <w:t>գնման ժամանակացույցի</w:t>
      </w:r>
      <w:r w:rsidRPr="00712340">
        <w:rPr>
          <w:rFonts w:ascii="GHEA Grapalat" w:hAnsi="GHEA Grapalat" w:cs="Sylfaen"/>
          <w:sz w:val="20"/>
          <w:lang w:val="hy-AM"/>
        </w:rPr>
        <w:t xml:space="preserve"> պահանջների։</w:t>
      </w:r>
    </w:p>
    <w:p w:rsidR="007678FA" w:rsidRPr="00712340" w:rsidRDefault="007678FA" w:rsidP="007678FA">
      <w:pPr>
        <w:ind w:firstLine="720"/>
        <w:jc w:val="both"/>
        <w:rPr>
          <w:rFonts w:ascii="GHEA Grapalat" w:hAnsi="GHEA Grapalat"/>
          <w:sz w:val="20"/>
          <w:lang w:val="hy-AM"/>
        </w:rPr>
      </w:pPr>
      <w:r w:rsidRPr="00712340">
        <w:rPr>
          <w:rFonts w:ascii="GHEA Grapalat" w:hAnsi="GHEA Grapalat" w:cs="Sylfaen"/>
          <w:sz w:val="20"/>
          <w:lang w:val="hy-AM"/>
        </w:rPr>
        <w:t xml:space="preserve">1.2 </w:t>
      </w:r>
      <w:r w:rsidRPr="00712340">
        <w:rPr>
          <w:rFonts w:ascii="GHEA Grapalat" w:hAnsi="GHEA Grapalat"/>
          <w:sz w:val="20"/>
          <w:lang w:val="hy-AM"/>
        </w:rPr>
        <w:t xml:space="preserve">Ծառայությունը մատուցվում է պայմանագրի N 1 հավելվածով սահմանված </w:t>
      </w:r>
      <w:r w:rsidRPr="00712340">
        <w:rPr>
          <w:rFonts w:ascii="GHEA Grapalat" w:hAnsi="GHEA Grapalat" w:cs="Sylfaen"/>
          <w:sz w:val="20"/>
          <w:lang w:val="hy-AM"/>
        </w:rPr>
        <w:t>Տեխնիկական բնութագիր-</w:t>
      </w:r>
      <w:r w:rsidRPr="00712340">
        <w:rPr>
          <w:rFonts w:ascii="GHEA Grapalat" w:hAnsi="GHEA Grapalat"/>
          <w:sz w:val="20"/>
          <w:lang w:val="hy-AM"/>
        </w:rPr>
        <w:t>գնման ժամանակացույցին համապատասխան և սահմանված ժամկետներով։</w:t>
      </w:r>
    </w:p>
    <w:p w:rsidR="007678FA" w:rsidRPr="00712340" w:rsidRDefault="007678FA" w:rsidP="007678FA">
      <w:pPr>
        <w:ind w:firstLine="720"/>
        <w:jc w:val="both"/>
        <w:rPr>
          <w:rFonts w:ascii="GHEA Grapalat" w:hAnsi="GHEA Grapalat" w:cs="Sylfaen"/>
          <w:sz w:val="20"/>
          <w:lang w:val="hy-AM"/>
        </w:rPr>
      </w:pPr>
    </w:p>
    <w:p w:rsidR="007678FA" w:rsidRPr="00712340" w:rsidRDefault="007678FA" w:rsidP="007678FA">
      <w:pPr>
        <w:ind w:firstLine="720"/>
        <w:jc w:val="both"/>
        <w:rPr>
          <w:rFonts w:ascii="GHEA Grapalat" w:hAnsi="GHEA Grapalat" w:cs="Sylfaen"/>
          <w:b/>
          <w:smallCaps/>
          <w:sz w:val="20"/>
          <w:lang w:val="hy-AM"/>
        </w:rPr>
      </w:pPr>
      <w:r w:rsidRPr="00712340">
        <w:rPr>
          <w:rFonts w:ascii="GHEA Grapalat" w:hAnsi="GHEA Grapalat" w:cs="Sylfaen"/>
          <w:b/>
          <w:smallCaps/>
          <w:sz w:val="20"/>
          <w:lang w:val="hy-AM"/>
        </w:rPr>
        <w:t>2. ԿՈՂՄԵՐԻ ԻՐԱՎՈՒՆՔՆԵՐԸ ԵՎ ՊԱՐՏԱԿԱՆՈՒԹՅՈՒՆՆԵՐԸ</w:t>
      </w:r>
    </w:p>
    <w:p w:rsidR="007678FA" w:rsidRPr="00712340" w:rsidRDefault="007678FA" w:rsidP="007678FA">
      <w:pPr>
        <w:ind w:firstLine="720"/>
        <w:jc w:val="both"/>
        <w:rPr>
          <w:rFonts w:ascii="GHEA Grapalat" w:hAnsi="GHEA Grapalat" w:cs="Sylfaen"/>
          <w:sz w:val="20"/>
          <w:lang w:val="hy-AM"/>
        </w:rPr>
      </w:pPr>
      <w:r w:rsidRPr="00712340">
        <w:rPr>
          <w:rFonts w:ascii="GHEA Grapalat" w:hAnsi="GHEA Grapalat" w:cs="Sylfaen"/>
          <w:sz w:val="20"/>
          <w:lang w:val="hy-AM"/>
        </w:rPr>
        <w:t>2.1 Պատվիրատուն իրավունք ունի`</w:t>
      </w:r>
    </w:p>
    <w:p w:rsidR="007678FA" w:rsidRPr="00712340" w:rsidRDefault="007678FA" w:rsidP="007678FA">
      <w:pPr>
        <w:ind w:firstLine="720"/>
        <w:jc w:val="both"/>
        <w:rPr>
          <w:rFonts w:ascii="GHEA Grapalat" w:hAnsi="GHEA Grapalat" w:cs="Sylfaen"/>
          <w:sz w:val="20"/>
          <w:lang w:val="hy-AM"/>
        </w:rPr>
      </w:pPr>
      <w:r w:rsidRPr="0071234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712340" w:rsidRDefault="007678FA" w:rsidP="007678FA">
      <w:pPr>
        <w:ind w:firstLine="720"/>
        <w:jc w:val="both"/>
        <w:rPr>
          <w:rFonts w:ascii="GHEA Grapalat" w:hAnsi="GHEA Grapalat"/>
          <w:sz w:val="20"/>
          <w:lang w:val="hy-AM"/>
        </w:rPr>
      </w:pPr>
      <w:r w:rsidRPr="00712340">
        <w:rPr>
          <w:rFonts w:ascii="GHEA Grapalat" w:hAnsi="GHEA Grapalat" w:cs="Sylfaen"/>
          <w:sz w:val="20"/>
          <w:lang w:val="hy-AM"/>
        </w:rPr>
        <w:t>2.1.2 Եթե</w:t>
      </w:r>
      <w:r w:rsidRPr="00712340">
        <w:rPr>
          <w:rFonts w:ascii="GHEA Grapalat" w:hAnsi="GHEA Grapalat" w:cs="Times Armenian"/>
          <w:sz w:val="20"/>
          <w:lang w:val="hy-AM"/>
        </w:rPr>
        <w:t xml:space="preserve"> մատուցվել է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N 1 հավելվածում </w:t>
      </w:r>
      <w:r w:rsidRPr="00712340">
        <w:rPr>
          <w:rFonts w:ascii="GHEA Grapalat" w:hAnsi="GHEA Grapalat" w:cs="Sylfaen"/>
          <w:sz w:val="20"/>
          <w:lang w:val="hy-AM"/>
        </w:rPr>
        <w:t>նշված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Տեխնիկական բնութագիր-</w:t>
      </w:r>
      <w:r w:rsidRPr="00712340">
        <w:rPr>
          <w:rFonts w:ascii="GHEA Grapalat" w:hAnsi="GHEA Grapalat"/>
          <w:sz w:val="20"/>
          <w:lang w:val="hy-AM"/>
        </w:rPr>
        <w:t>գնման ժամանակացույցի</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չհամապատասխանող</w:t>
      </w:r>
      <w:r w:rsidRPr="00712340">
        <w:rPr>
          <w:rFonts w:ascii="GHEA Grapalat" w:hAnsi="GHEA Grapalat" w:cs="Times Armenian"/>
          <w:sz w:val="20"/>
          <w:lang w:val="hy-AM"/>
        </w:rPr>
        <w:t xml:space="preserve"> ծառայություն.</w:t>
      </w:r>
      <w:r w:rsidRPr="00712340">
        <w:rPr>
          <w:rFonts w:ascii="GHEA Grapalat" w:hAnsi="GHEA Grapalat"/>
          <w:sz w:val="20"/>
          <w:lang w:val="hy-AM"/>
        </w:rPr>
        <w:t xml:space="preserve"> </w:t>
      </w:r>
    </w:p>
    <w:p w:rsidR="007678FA" w:rsidRPr="00712340" w:rsidRDefault="007678FA" w:rsidP="007678FA">
      <w:pPr>
        <w:ind w:firstLine="720"/>
        <w:jc w:val="both"/>
        <w:rPr>
          <w:rFonts w:ascii="GHEA Grapalat" w:hAnsi="GHEA Grapalat"/>
          <w:sz w:val="20"/>
          <w:lang w:val="hy-AM"/>
        </w:rPr>
      </w:pPr>
      <w:r w:rsidRPr="00712340">
        <w:rPr>
          <w:rFonts w:ascii="GHEA Grapalat" w:hAnsi="GHEA Grapalat" w:cs="Sylfaen"/>
          <w:sz w:val="20"/>
          <w:lang w:val="hy-AM"/>
        </w:rPr>
        <w:t>ա</w:t>
      </w:r>
      <w:r w:rsidRPr="00712340">
        <w:rPr>
          <w:rFonts w:ascii="GHEA Grapalat" w:hAnsi="GHEA Grapalat" w:cs="Times Armenian"/>
          <w:sz w:val="20"/>
          <w:lang w:val="hy-AM"/>
        </w:rPr>
        <w:t xml:space="preserve">) </w:t>
      </w:r>
      <w:r w:rsidRPr="00712340">
        <w:rPr>
          <w:rFonts w:ascii="GHEA Grapalat" w:hAnsi="GHEA Grapalat" w:cs="Sylfaen"/>
          <w:sz w:val="20"/>
          <w:lang w:val="hy-AM"/>
        </w:rPr>
        <w:t>Չընդունել</w:t>
      </w:r>
      <w:r w:rsidRPr="00712340">
        <w:rPr>
          <w:rFonts w:ascii="GHEA Grapalat" w:hAnsi="GHEA Grapalat" w:cs="Times Armenian"/>
          <w:sz w:val="20"/>
          <w:lang w:val="hy-AM"/>
        </w:rPr>
        <w:t xml:space="preserve"> ծառայությունը</w:t>
      </w:r>
      <w:r w:rsidRPr="00712340">
        <w:rPr>
          <w:rFonts w:ascii="GHEA Grapalat" w:hAnsi="GHEA Grapalat" w:cs="Sylfaen"/>
          <w:sz w:val="20"/>
          <w:lang w:val="hy-AM"/>
        </w:rPr>
        <w:t>՝ իր</w:t>
      </w:r>
      <w:r w:rsidRPr="00712340">
        <w:rPr>
          <w:rFonts w:ascii="GHEA Grapalat" w:hAnsi="GHEA Grapalat" w:cs="Times Armenian"/>
          <w:sz w:val="20"/>
          <w:lang w:val="hy-AM"/>
        </w:rPr>
        <w:t xml:space="preserve"> </w:t>
      </w:r>
      <w:r w:rsidRPr="00712340">
        <w:rPr>
          <w:rFonts w:ascii="GHEA Grapalat" w:hAnsi="GHEA Grapalat" w:cs="Sylfaen"/>
          <w:sz w:val="20"/>
          <w:lang w:val="hy-AM"/>
        </w:rPr>
        <w:t>հայեցողությամբ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սահմանելով</w:t>
      </w:r>
      <w:r w:rsidRPr="00712340">
        <w:rPr>
          <w:rFonts w:ascii="GHEA Grapalat" w:hAnsi="GHEA Grapalat" w:cs="Times Armenian"/>
          <w:sz w:val="20"/>
          <w:lang w:val="hy-AM"/>
        </w:rPr>
        <w:t xml:space="preserve"> </w:t>
      </w:r>
      <w:r w:rsidRPr="00712340">
        <w:rPr>
          <w:rFonts w:ascii="GHEA Grapalat" w:hAnsi="GHEA Grapalat" w:cs="Sylfaen"/>
          <w:sz w:val="20"/>
          <w:lang w:val="hy-AM"/>
        </w:rPr>
        <w:t>անպատշաճ</w:t>
      </w:r>
      <w:r w:rsidRPr="00712340">
        <w:rPr>
          <w:rFonts w:ascii="GHEA Grapalat" w:hAnsi="GHEA Grapalat" w:cs="Times Armenian"/>
          <w:sz w:val="20"/>
          <w:lang w:val="hy-AM"/>
        </w:rPr>
        <w:t xml:space="preserve"> </w:t>
      </w:r>
      <w:r w:rsidRPr="00712340">
        <w:rPr>
          <w:rFonts w:ascii="GHEA Grapalat" w:hAnsi="GHEA Grapalat" w:cs="Sylfaen"/>
          <w:sz w:val="20"/>
          <w:lang w:val="hy-AM"/>
        </w:rPr>
        <w:t>որակի</w:t>
      </w:r>
      <w:r w:rsidRPr="00712340">
        <w:rPr>
          <w:rFonts w:ascii="GHEA Grapalat" w:hAnsi="GHEA Grapalat" w:cs="Times Armenian"/>
          <w:sz w:val="20"/>
          <w:lang w:val="hy-AM"/>
        </w:rPr>
        <w:t xml:space="preserve"> ծառայությունը  </w:t>
      </w:r>
      <w:r w:rsidRPr="00712340">
        <w:rPr>
          <w:rFonts w:ascii="GHEA Grapalat" w:hAnsi="GHEA Grapalat" w:cs="Sylfaen"/>
          <w:sz w:val="20"/>
          <w:lang w:val="hy-AM"/>
        </w:rPr>
        <w:t>պայմանագրին</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համապատասխանող</w:t>
      </w:r>
      <w:r w:rsidRPr="00712340">
        <w:rPr>
          <w:rFonts w:ascii="GHEA Grapalat" w:hAnsi="GHEA Grapalat" w:cs="Times Armenian"/>
          <w:sz w:val="20"/>
          <w:lang w:val="hy-AM"/>
        </w:rPr>
        <w:t xml:space="preserve"> ծ</w:t>
      </w:r>
      <w:r w:rsidRPr="00712340">
        <w:rPr>
          <w:rFonts w:ascii="GHEA Grapalat" w:hAnsi="GHEA Grapalat" w:cs="Sylfaen"/>
          <w:sz w:val="20"/>
          <w:lang w:val="hy-AM"/>
        </w:rPr>
        <w:t>առայությամբ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անհատույց</w:t>
      </w:r>
      <w:r w:rsidRPr="00712340">
        <w:rPr>
          <w:rFonts w:ascii="GHEA Grapalat" w:hAnsi="GHEA Grapalat" w:cs="Times Armenian"/>
          <w:sz w:val="20"/>
          <w:lang w:val="hy-AM"/>
        </w:rPr>
        <w:t xml:space="preserve"> </w:t>
      </w:r>
      <w:r w:rsidRPr="00712340">
        <w:rPr>
          <w:rFonts w:ascii="GHEA Grapalat" w:hAnsi="GHEA Grapalat" w:cs="Sylfaen"/>
          <w:sz w:val="20"/>
          <w:lang w:val="hy-AM"/>
        </w:rPr>
        <w:t>փոխարինման</w:t>
      </w:r>
      <w:r w:rsidRPr="00712340">
        <w:rPr>
          <w:rFonts w:ascii="GHEA Grapalat" w:hAnsi="GHEA Grapalat" w:cs="Times Armenian"/>
          <w:sz w:val="20"/>
          <w:lang w:val="hy-AM"/>
        </w:rPr>
        <w:t xml:space="preserve"> </w:t>
      </w:r>
      <w:r w:rsidRPr="00712340">
        <w:rPr>
          <w:rFonts w:ascii="GHEA Grapalat" w:hAnsi="GHEA Grapalat" w:cs="Sylfaen"/>
          <w:sz w:val="20"/>
          <w:lang w:val="hy-AM"/>
        </w:rPr>
        <w:t>ողջամիտ</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 և</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պահանջել</w:t>
      </w:r>
      <w:r w:rsidRPr="00712340">
        <w:rPr>
          <w:rFonts w:ascii="GHEA Grapalat" w:hAnsi="GHEA Grapalat" w:cs="Times Armenian"/>
          <w:sz w:val="20"/>
          <w:lang w:val="hy-AM"/>
        </w:rPr>
        <w:t xml:space="preserve"> Կատարողից </w:t>
      </w:r>
      <w:r w:rsidRPr="00712340">
        <w:rPr>
          <w:rFonts w:ascii="GHEA Grapalat" w:hAnsi="GHEA Grapalat" w:cs="Sylfaen"/>
          <w:sz w:val="20"/>
          <w:lang w:val="hy-AM"/>
        </w:rPr>
        <w:t>վճարելու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5.2 </w:t>
      </w:r>
      <w:r w:rsidRPr="00712340">
        <w:rPr>
          <w:rFonts w:ascii="GHEA Grapalat" w:hAnsi="GHEA Grapalat" w:cs="Sylfaen"/>
          <w:sz w:val="20"/>
          <w:lang w:val="hy-AM"/>
        </w:rPr>
        <w:t>կետով</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նախատեսված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տուգանքը, ինչպես նաև 5.3 կետով նախատեսված տույժը</w:t>
      </w:r>
      <w:r w:rsidRPr="00712340">
        <w:rPr>
          <w:rFonts w:ascii="GHEA Grapalat" w:hAnsi="GHEA Grapalat" w:cs="Times Armenian"/>
          <w:sz w:val="20"/>
          <w:lang w:val="hy-AM"/>
        </w:rPr>
        <w:t>.</w:t>
      </w:r>
      <w:r w:rsidRPr="00712340">
        <w:rPr>
          <w:rFonts w:ascii="GHEA Grapalat" w:hAnsi="GHEA Grapalat"/>
          <w:sz w:val="20"/>
          <w:lang w:val="hy-AM"/>
        </w:rPr>
        <w:t xml:space="preserve"> </w:t>
      </w:r>
    </w:p>
    <w:p w:rsidR="007678FA" w:rsidRPr="00712340" w:rsidRDefault="007678FA" w:rsidP="007678FA">
      <w:pPr>
        <w:tabs>
          <w:tab w:val="left" w:pos="1080"/>
        </w:tabs>
        <w:ind w:firstLine="720"/>
        <w:jc w:val="both"/>
        <w:rPr>
          <w:rFonts w:ascii="GHEA Grapalat" w:hAnsi="GHEA Grapalat"/>
          <w:sz w:val="20"/>
          <w:lang w:val="hy-AM"/>
        </w:rPr>
      </w:pPr>
      <w:r w:rsidRPr="00712340">
        <w:rPr>
          <w:rFonts w:ascii="GHEA Grapalat" w:hAnsi="GHEA Grapalat" w:cs="Sylfaen"/>
          <w:sz w:val="20"/>
          <w:lang w:val="hy-AM"/>
        </w:rPr>
        <w:t>բ</w:t>
      </w:r>
      <w:r w:rsidRPr="00712340">
        <w:rPr>
          <w:rFonts w:ascii="GHEA Grapalat" w:hAnsi="GHEA Grapalat"/>
          <w:sz w:val="20"/>
          <w:lang w:val="hy-AM"/>
        </w:rPr>
        <w:t>)</w:t>
      </w:r>
      <w:r w:rsidRPr="00712340">
        <w:rPr>
          <w:rFonts w:ascii="GHEA Grapalat" w:hAnsi="GHEA Grapalat"/>
          <w:sz w:val="20"/>
          <w:lang w:val="hy-AM"/>
        </w:rPr>
        <w:tab/>
      </w:r>
      <w:r w:rsidRPr="00712340">
        <w:rPr>
          <w:rFonts w:ascii="GHEA Grapalat" w:hAnsi="GHEA Grapalat" w:cs="Sylfaen"/>
          <w:sz w:val="20"/>
          <w:lang w:val="hy-AM"/>
        </w:rPr>
        <w:t>Հրաժարվել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կատարելուց</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պահանջել</w:t>
      </w:r>
      <w:r w:rsidRPr="00712340">
        <w:rPr>
          <w:rFonts w:ascii="GHEA Grapalat" w:hAnsi="GHEA Grapalat" w:cs="Times Armenian"/>
          <w:sz w:val="20"/>
          <w:lang w:val="hy-AM"/>
        </w:rPr>
        <w:t xml:space="preserve"> </w:t>
      </w:r>
      <w:r w:rsidRPr="00712340">
        <w:rPr>
          <w:rFonts w:ascii="GHEA Grapalat" w:hAnsi="GHEA Grapalat" w:cs="Sylfaen"/>
          <w:sz w:val="20"/>
          <w:lang w:val="hy-AM"/>
        </w:rPr>
        <w:t>վերադարձնելու</w:t>
      </w:r>
      <w:r w:rsidRPr="00712340">
        <w:rPr>
          <w:rFonts w:ascii="GHEA Grapalat" w:hAnsi="GHEA Grapalat" w:cs="Times Armenian"/>
          <w:sz w:val="20"/>
          <w:lang w:val="hy-AM"/>
        </w:rPr>
        <w:t xml:space="preserve"> ծառայության </w:t>
      </w:r>
      <w:r w:rsidRPr="00712340">
        <w:rPr>
          <w:rFonts w:ascii="GHEA Grapalat" w:hAnsi="GHEA Grapalat" w:cs="Sylfaen"/>
          <w:sz w:val="20"/>
          <w:lang w:val="hy-AM"/>
        </w:rPr>
        <w:t>համար</w:t>
      </w:r>
      <w:r w:rsidRPr="00712340">
        <w:rPr>
          <w:rFonts w:ascii="GHEA Grapalat" w:hAnsi="GHEA Grapalat" w:cs="Times Armenian"/>
          <w:sz w:val="20"/>
          <w:lang w:val="hy-AM"/>
        </w:rPr>
        <w:t xml:space="preserve"> </w:t>
      </w:r>
      <w:r w:rsidRPr="00712340">
        <w:rPr>
          <w:rFonts w:ascii="GHEA Grapalat" w:hAnsi="GHEA Grapalat" w:cs="Sylfaen"/>
          <w:sz w:val="20"/>
          <w:lang w:val="hy-AM"/>
        </w:rPr>
        <w:t>վճարված</w:t>
      </w:r>
      <w:r w:rsidRPr="00712340">
        <w:rPr>
          <w:rFonts w:ascii="GHEA Grapalat" w:hAnsi="GHEA Grapalat" w:cs="Times Armenian"/>
          <w:sz w:val="20"/>
          <w:lang w:val="hy-AM"/>
        </w:rPr>
        <w:t xml:space="preserve"> </w:t>
      </w:r>
      <w:r w:rsidRPr="00712340">
        <w:rPr>
          <w:rFonts w:ascii="GHEA Grapalat" w:hAnsi="GHEA Grapalat" w:cs="Sylfaen"/>
          <w:sz w:val="20"/>
          <w:lang w:val="hy-AM"/>
        </w:rPr>
        <w:t>գումարը և պահանջել</w:t>
      </w:r>
      <w:r w:rsidRPr="00712340">
        <w:rPr>
          <w:rFonts w:ascii="GHEA Grapalat" w:hAnsi="GHEA Grapalat" w:cs="Times Armenian"/>
          <w:sz w:val="20"/>
          <w:lang w:val="hy-AM"/>
        </w:rPr>
        <w:t xml:space="preserve"> Կատարողից </w:t>
      </w:r>
      <w:r w:rsidRPr="00712340">
        <w:rPr>
          <w:rFonts w:ascii="GHEA Grapalat" w:hAnsi="GHEA Grapalat" w:cs="Sylfaen"/>
          <w:sz w:val="20"/>
          <w:lang w:val="hy-AM"/>
        </w:rPr>
        <w:t>վճարելու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5.2 </w:t>
      </w:r>
      <w:r w:rsidRPr="00712340">
        <w:rPr>
          <w:rFonts w:ascii="GHEA Grapalat" w:hAnsi="GHEA Grapalat" w:cs="Sylfaen"/>
          <w:sz w:val="20"/>
          <w:lang w:val="hy-AM"/>
        </w:rPr>
        <w:t>կետով</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նախատեսված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տուգանքը</w:t>
      </w:r>
      <w:r w:rsidRPr="00712340">
        <w:rPr>
          <w:rFonts w:ascii="GHEA Grapalat" w:hAnsi="GHEA Grapalat" w:cs="Times Armenian"/>
          <w:sz w:val="20"/>
          <w:lang w:val="hy-AM"/>
        </w:rPr>
        <w:t>.</w:t>
      </w:r>
      <w:r w:rsidRPr="00712340">
        <w:rPr>
          <w:rFonts w:ascii="GHEA Grapalat" w:hAnsi="GHEA Grapalat"/>
          <w:sz w:val="20"/>
          <w:lang w:val="hy-AM"/>
        </w:rPr>
        <w:t xml:space="preserve"> </w:t>
      </w:r>
    </w:p>
    <w:p w:rsidR="007678FA" w:rsidRPr="00712340" w:rsidRDefault="007678FA" w:rsidP="007678FA">
      <w:pPr>
        <w:ind w:firstLine="720"/>
        <w:jc w:val="both"/>
        <w:rPr>
          <w:rFonts w:ascii="GHEA Grapalat" w:hAnsi="GHEA Grapalat"/>
          <w:sz w:val="20"/>
          <w:lang w:val="hy-AM"/>
        </w:rPr>
      </w:pPr>
      <w:r w:rsidRPr="00712340">
        <w:rPr>
          <w:rFonts w:ascii="GHEA Grapalat" w:hAnsi="GHEA Grapalat" w:cs="Sylfaen"/>
          <w:sz w:val="20"/>
          <w:lang w:val="hy-AM"/>
        </w:rPr>
        <w:t>2.1.3 Միակողմանի</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Կատարող</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էականորեն</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Կատարողի կողմից 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խախտելն</w:t>
      </w:r>
      <w:r w:rsidRPr="00712340">
        <w:rPr>
          <w:rFonts w:ascii="GHEA Grapalat" w:hAnsi="GHEA Grapalat" w:cs="Times Armenian"/>
          <w:sz w:val="20"/>
          <w:lang w:val="hy-AM"/>
        </w:rPr>
        <w:t xml:space="preserve"> </w:t>
      </w:r>
      <w:r w:rsidRPr="00712340">
        <w:rPr>
          <w:rFonts w:ascii="GHEA Grapalat" w:hAnsi="GHEA Grapalat" w:cs="Sylfaen"/>
          <w:sz w:val="20"/>
          <w:lang w:val="hy-AM"/>
        </w:rPr>
        <w:t>էական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համարվում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p>
    <w:p w:rsidR="007678FA" w:rsidRPr="00712340" w:rsidRDefault="007678FA" w:rsidP="007678FA">
      <w:pPr>
        <w:ind w:firstLine="720"/>
        <w:jc w:val="both"/>
        <w:rPr>
          <w:rFonts w:ascii="GHEA Grapalat" w:hAnsi="GHEA Grapalat"/>
          <w:sz w:val="20"/>
          <w:lang w:val="hy-AM"/>
        </w:rPr>
      </w:pPr>
      <w:r w:rsidRPr="00712340">
        <w:rPr>
          <w:rFonts w:ascii="GHEA Grapalat" w:hAnsi="GHEA Grapalat" w:cs="Sylfaen"/>
          <w:sz w:val="20"/>
          <w:lang w:val="hy-AM"/>
        </w:rPr>
        <w:t>ա</w:t>
      </w:r>
      <w:r w:rsidRPr="00712340">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712340">
        <w:rPr>
          <w:rFonts w:ascii="GHEA Grapalat" w:hAnsi="GHEA Grapalat" w:cs="Sylfaen"/>
          <w:sz w:val="20"/>
          <w:lang w:val="hy-AM"/>
        </w:rPr>
        <w:t>,</w:t>
      </w:r>
    </w:p>
    <w:p w:rsidR="007678FA" w:rsidRPr="00712340" w:rsidRDefault="007678FA" w:rsidP="007678FA">
      <w:pPr>
        <w:ind w:firstLine="720"/>
        <w:jc w:val="both"/>
        <w:rPr>
          <w:rFonts w:ascii="GHEA Grapalat" w:hAnsi="GHEA Grapalat"/>
          <w:sz w:val="20"/>
          <w:lang w:val="hy-AM"/>
        </w:rPr>
      </w:pPr>
      <w:r w:rsidRPr="00712340">
        <w:rPr>
          <w:rFonts w:ascii="GHEA Grapalat" w:hAnsi="GHEA Grapalat" w:cs="Sylfaen"/>
          <w:sz w:val="20"/>
          <w:lang w:val="hy-AM"/>
        </w:rPr>
        <w:t>բ</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խախտվել</w:t>
      </w:r>
      <w:r w:rsidRPr="00712340">
        <w:rPr>
          <w:rFonts w:ascii="GHEA Grapalat" w:hAnsi="GHEA Grapalat" w:cs="Times Armenian"/>
          <w:sz w:val="20"/>
          <w:lang w:val="hy-AM"/>
        </w:rPr>
        <w:t xml:space="preserve"> է ծառայության մատուցման </w:t>
      </w:r>
      <w:r w:rsidRPr="00712340">
        <w:rPr>
          <w:rFonts w:ascii="GHEA Grapalat" w:hAnsi="GHEA Grapalat" w:cs="Sylfaen"/>
          <w:sz w:val="20"/>
          <w:lang w:val="hy-AM"/>
        </w:rPr>
        <w:t>ժամկետը</w:t>
      </w:r>
      <w:r w:rsidRPr="00712340">
        <w:rPr>
          <w:rFonts w:ascii="GHEA Grapalat" w:hAnsi="GHEA Grapalat"/>
          <w:sz w:val="20"/>
          <w:lang w:val="hy-AM"/>
        </w:rPr>
        <w:t>։</w:t>
      </w:r>
    </w:p>
    <w:p w:rsidR="007678FA" w:rsidRPr="00712340" w:rsidRDefault="007678FA" w:rsidP="007678FA">
      <w:pPr>
        <w:ind w:firstLine="720"/>
        <w:jc w:val="both"/>
        <w:rPr>
          <w:rFonts w:ascii="GHEA Grapalat" w:hAnsi="GHEA Grapalat" w:cs="Sylfaen"/>
          <w:b/>
          <w:sz w:val="20"/>
          <w:lang w:val="hy-AM"/>
        </w:rPr>
      </w:pPr>
      <w:r w:rsidRPr="00712340">
        <w:rPr>
          <w:rFonts w:ascii="GHEA Grapalat" w:hAnsi="GHEA Grapalat" w:cs="Sylfaen"/>
          <w:b/>
          <w:sz w:val="20"/>
          <w:lang w:val="hy-AM"/>
        </w:rPr>
        <w:t>2.2 Պատվիրատուն պարտավոր է`</w:t>
      </w:r>
    </w:p>
    <w:p w:rsidR="007678FA" w:rsidRPr="00712340" w:rsidRDefault="007678FA" w:rsidP="007678FA">
      <w:pPr>
        <w:ind w:firstLine="720"/>
        <w:jc w:val="both"/>
        <w:rPr>
          <w:rFonts w:ascii="GHEA Grapalat" w:hAnsi="GHEA Grapalat" w:cs="Sylfaen"/>
          <w:sz w:val="20"/>
          <w:lang w:val="hy-AM"/>
        </w:rPr>
      </w:pPr>
      <w:r w:rsidRPr="00712340">
        <w:rPr>
          <w:rFonts w:ascii="GHEA Grapalat" w:hAnsi="GHEA Grapalat" w:cs="Sylfaen"/>
          <w:sz w:val="20"/>
          <w:lang w:val="hy-AM"/>
        </w:rPr>
        <w:t>2.2.1 Քննարկել և ընդունել Տեխնիկական բնութագիր-</w:t>
      </w:r>
      <w:r w:rsidRPr="00712340">
        <w:rPr>
          <w:rFonts w:ascii="GHEA Grapalat" w:hAnsi="GHEA Grapalat"/>
          <w:sz w:val="20"/>
          <w:lang w:val="hy-AM"/>
        </w:rPr>
        <w:t>գնման ժամանակացույցի</w:t>
      </w:r>
      <w:r w:rsidRPr="0071234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712340" w:rsidRDefault="007678FA" w:rsidP="007678FA">
      <w:pPr>
        <w:ind w:firstLine="720"/>
        <w:jc w:val="both"/>
        <w:rPr>
          <w:rFonts w:ascii="GHEA Grapalat" w:hAnsi="GHEA Grapalat" w:cs="Sylfaen"/>
          <w:sz w:val="20"/>
          <w:lang w:val="hy-AM"/>
        </w:rPr>
      </w:pPr>
      <w:r w:rsidRPr="00712340">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7678FA" w:rsidRPr="00712340" w:rsidRDefault="007678FA" w:rsidP="007678FA">
      <w:pPr>
        <w:ind w:firstLine="720"/>
        <w:jc w:val="both"/>
        <w:rPr>
          <w:rFonts w:ascii="GHEA Grapalat" w:hAnsi="GHEA Grapalat" w:cs="Sylfaen"/>
          <w:b/>
          <w:sz w:val="20"/>
          <w:lang w:val="hy-AM"/>
        </w:rPr>
      </w:pPr>
      <w:r w:rsidRPr="00712340">
        <w:rPr>
          <w:rFonts w:ascii="GHEA Grapalat" w:hAnsi="GHEA Grapalat" w:cs="Sylfaen"/>
          <w:b/>
          <w:sz w:val="20"/>
          <w:lang w:val="hy-AM"/>
        </w:rPr>
        <w:t>2.3 Կատարողն իրավունք ունի`</w:t>
      </w:r>
    </w:p>
    <w:p w:rsidR="007678FA" w:rsidRPr="00712340" w:rsidRDefault="007678FA" w:rsidP="007678FA">
      <w:pPr>
        <w:ind w:firstLine="720"/>
        <w:jc w:val="both"/>
        <w:rPr>
          <w:rFonts w:ascii="GHEA Grapalat" w:hAnsi="GHEA Grapalat" w:cs="Sylfaen"/>
          <w:sz w:val="20"/>
          <w:lang w:val="hy-AM"/>
        </w:rPr>
      </w:pPr>
      <w:r w:rsidRPr="00712340">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7678FA" w:rsidRPr="00712340" w:rsidRDefault="007678FA" w:rsidP="007678FA">
      <w:pPr>
        <w:ind w:firstLine="720"/>
        <w:jc w:val="both"/>
        <w:rPr>
          <w:rFonts w:ascii="GHEA Grapalat" w:hAnsi="GHEA Grapalat" w:cs="Sylfaen"/>
          <w:b/>
          <w:sz w:val="20"/>
          <w:lang w:val="hy-AM"/>
        </w:rPr>
      </w:pPr>
      <w:r w:rsidRPr="00712340">
        <w:rPr>
          <w:rFonts w:ascii="GHEA Grapalat" w:hAnsi="GHEA Grapalat" w:cs="Sylfaen"/>
          <w:b/>
          <w:sz w:val="20"/>
          <w:lang w:val="hy-AM"/>
        </w:rPr>
        <w:t>2.4 Կատարողը պարտավոր է`</w:t>
      </w:r>
    </w:p>
    <w:p w:rsidR="007678FA" w:rsidRPr="00712340" w:rsidRDefault="007678FA" w:rsidP="007678FA">
      <w:pPr>
        <w:ind w:firstLine="720"/>
        <w:jc w:val="both"/>
        <w:rPr>
          <w:rFonts w:ascii="GHEA Grapalat" w:hAnsi="GHEA Grapalat" w:cs="Sylfaen"/>
          <w:sz w:val="20"/>
          <w:lang w:val="hy-AM"/>
        </w:rPr>
      </w:pPr>
      <w:r w:rsidRPr="00712340">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rsidR="007678FA" w:rsidRPr="00712340" w:rsidRDefault="007678FA" w:rsidP="007678FA">
      <w:pPr>
        <w:ind w:firstLine="720"/>
        <w:jc w:val="both"/>
        <w:rPr>
          <w:rFonts w:ascii="GHEA Grapalat" w:hAnsi="GHEA Grapalat" w:cs="Sylfaen"/>
          <w:sz w:val="20"/>
          <w:lang w:val="hy-AM"/>
        </w:rPr>
      </w:pPr>
      <w:r w:rsidRPr="0071234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712340" w:rsidRDefault="007678FA" w:rsidP="007678FA">
      <w:pPr>
        <w:ind w:firstLine="720"/>
        <w:jc w:val="both"/>
        <w:rPr>
          <w:rFonts w:ascii="GHEA Grapalat" w:hAnsi="GHEA Grapalat"/>
          <w:sz w:val="20"/>
          <w:lang w:val="hy-AM"/>
        </w:rPr>
      </w:pPr>
      <w:r w:rsidRPr="00712340">
        <w:rPr>
          <w:rFonts w:ascii="GHEA Grapalat" w:hAnsi="GHEA Grapalat"/>
          <w:sz w:val="20"/>
          <w:lang w:val="hy-AM"/>
        </w:rPr>
        <w:t xml:space="preserve">2.4.3 </w:t>
      </w:r>
      <w:r w:rsidR="000F7D9A" w:rsidRPr="00E81BDB">
        <w:rPr>
          <w:rFonts w:ascii="GHEA Grapalat" w:hAnsi="GHEA Grapalat"/>
          <w:sz w:val="20"/>
          <w:lang w:val="hy-AM"/>
        </w:rPr>
        <w:t>Որակավորման և պ</w:t>
      </w:r>
      <w:r w:rsidRPr="0071234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B2D6D" w:rsidRPr="004F0586" w:rsidRDefault="001B2D6D" w:rsidP="001B2D6D">
      <w:pPr>
        <w:ind w:firstLine="720"/>
        <w:jc w:val="both"/>
        <w:rPr>
          <w:rFonts w:ascii="GHEA Grapalat" w:hAnsi="GHEA Grapalat"/>
          <w:sz w:val="20"/>
          <w:lang w:val="hy-AM"/>
        </w:rPr>
      </w:pPr>
      <w:r w:rsidRPr="004F0586">
        <w:rPr>
          <w:rFonts w:ascii="GHEA Grapalat" w:hAnsi="GHEA Grapalat"/>
          <w:sz w:val="20"/>
          <w:lang w:val="hy-AM"/>
        </w:rPr>
        <w:t xml:space="preserve">2.4.4 </w:t>
      </w:r>
      <w:r w:rsidRPr="004F0586">
        <w:rPr>
          <w:rFonts w:ascii="GHEA Grapalat" w:hAnsi="GHEA Grapalat" w:cs="Sylfaen"/>
          <w:sz w:val="20"/>
          <w:lang w:val="hy-AM"/>
        </w:rPr>
        <w:t>Կապալի</w:t>
      </w:r>
      <w:r w:rsidRPr="004F0586">
        <w:rPr>
          <w:rFonts w:ascii="GHEA Grapalat" w:hAnsi="GHEA Grapalat"/>
          <w:sz w:val="20"/>
          <w:lang w:val="hy-AM"/>
        </w:rPr>
        <w:t xml:space="preserve"> </w:t>
      </w:r>
      <w:r w:rsidRPr="004F0586">
        <w:rPr>
          <w:rFonts w:ascii="GHEA Grapalat" w:hAnsi="GHEA Grapalat" w:cs="Sylfaen"/>
          <w:sz w:val="20"/>
          <w:lang w:val="hy-AM"/>
        </w:rPr>
        <w:t>օբյեկտի</w:t>
      </w:r>
      <w:r w:rsidRPr="004F0586">
        <w:rPr>
          <w:rFonts w:ascii="GHEA Grapalat" w:hAnsi="GHEA Grapalat"/>
          <w:sz w:val="20"/>
          <w:lang w:val="hy-AM"/>
        </w:rPr>
        <w:t xml:space="preserve"> </w:t>
      </w:r>
      <w:r w:rsidRPr="004F0586">
        <w:rPr>
          <w:rFonts w:ascii="GHEA Grapalat" w:hAnsi="GHEA Grapalat" w:cs="Sylfaen"/>
          <w:sz w:val="20"/>
          <w:lang w:val="hy-AM"/>
        </w:rPr>
        <w:t>և</w:t>
      </w:r>
      <w:r w:rsidRPr="004F0586">
        <w:rPr>
          <w:rFonts w:ascii="GHEA Grapalat" w:hAnsi="GHEA Grapalat"/>
          <w:sz w:val="20"/>
          <w:lang w:val="hy-AM"/>
        </w:rPr>
        <w:t xml:space="preserve"> </w:t>
      </w:r>
      <w:r w:rsidRPr="004F0586">
        <w:rPr>
          <w:rFonts w:ascii="GHEA Grapalat" w:hAnsi="GHEA Grapalat" w:cs="Sylfaen"/>
          <w:sz w:val="20"/>
          <w:lang w:val="hy-AM"/>
        </w:rPr>
        <w:t>դրա</w:t>
      </w:r>
      <w:r w:rsidRPr="004F0586">
        <w:rPr>
          <w:rFonts w:ascii="GHEA Grapalat" w:hAnsi="GHEA Grapalat"/>
          <w:sz w:val="20"/>
          <w:lang w:val="hy-AM"/>
        </w:rPr>
        <w:t xml:space="preserve"> </w:t>
      </w:r>
      <w:r w:rsidRPr="004F0586">
        <w:rPr>
          <w:rFonts w:ascii="GHEA Grapalat" w:hAnsi="GHEA Grapalat" w:cs="Sylfaen"/>
          <w:sz w:val="20"/>
          <w:lang w:val="hy-AM"/>
        </w:rPr>
        <w:t>առանձին</w:t>
      </w:r>
      <w:r w:rsidRPr="004F0586">
        <w:rPr>
          <w:rFonts w:ascii="GHEA Grapalat" w:hAnsi="GHEA Grapalat"/>
          <w:sz w:val="20"/>
          <w:lang w:val="hy-AM"/>
        </w:rPr>
        <w:t xml:space="preserve"> </w:t>
      </w:r>
      <w:r w:rsidRPr="004F0586">
        <w:rPr>
          <w:rFonts w:ascii="GHEA Grapalat" w:hAnsi="GHEA Grapalat" w:cs="Sylfaen"/>
          <w:sz w:val="20"/>
          <w:lang w:val="hy-AM"/>
        </w:rPr>
        <w:t>մասերի</w:t>
      </w:r>
      <w:r w:rsidRPr="004F0586">
        <w:rPr>
          <w:rFonts w:ascii="GHEA Grapalat" w:hAnsi="GHEA Grapalat"/>
          <w:sz w:val="20"/>
          <w:lang w:val="hy-AM"/>
        </w:rPr>
        <w:t xml:space="preserve"> </w:t>
      </w:r>
      <w:r w:rsidRPr="004F0586">
        <w:rPr>
          <w:rFonts w:ascii="GHEA Grapalat" w:hAnsi="GHEA Grapalat" w:cs="Sylfaen"/>
          <w:sz w:val="20"/>
          <w:lang w:val="hy-AM"/>
        </w:rPr>
        <w:t>երաշխիքային</w:t>
      </w:r>
      <w:r w:rsidRPr="004F0586">
        <w:rPr>
          <w:rFonts w:ascii="GHEA Grapalat" w:hAnsi="GHEA Grapalat"/>
          <w:sz w:val="20"/>
          <w:lang w:val="hy-AM"/>
        </w:rPr>
        <w:t xml:space="preserve"> </w:t>
      </w:r>
      <w:r w:rsidRPr="004F0586">
        <w:rPr>
          <w:rFonts w:ascii="GHEA Grapalat" w:hAnsi="GHEA Grapalat" w:cs="Sylfaen"/>
          <w:sz w:val="20"/>
          <w:lang w:val="hy-AM"/>
        </w:rPr>
        <w:t>ժամկետներին</w:t>
      </w:r>
      <w:r w:rsidRPr="004F0586">
        <w:rPr>
          <w:rFonts w:ascii="GHEA Grapalat" w:hAnsi="GHEA Grapalat"/>
          <w:sz w:val="20"/>
          <w:lang w:val="hy-AM"/>
        </w:rPr>
        <w:t xml:space="preserve"> </w:t>
      </w:r>
      <w:r w:rsidRPr="004F0586">
        <w:rPr>
          <w:rFonts w:ascii="GHEA Grapalat" w:hAnsi="GHEA Grapalat" w:cs="Sylfaen"/>
          <w:sz w:val="20"/>
          <w:lang w:val="hy-AM"/>
        </w:rPr>
        <w:t>ներկայացվող</w:t>
      </w:r>
      <w:r w:rsidRPr="004F0586">
        <w:rPr>
          <w:rFonts w:ascii="GHEA Grapalat" w:hAnsi="GHEA Grapalat"/>
          <w:sz w:val="20"/>
          <w:lang w:val="hy-AM"/>
        </w:rPr>
        <w:t xml:space="preserve"> </w:t>
      </w:r>
      <w:r w:rsidRPr="004F0586">
        <w:rPr>
          <w:rFonts w:ascii="GHEA Grapalat" w:hAnsi="GHEA Grapalat" w:cs="Sylfaen"/>
          <w:sz w:val="20"/>
          <w:lang w:val="hy-AM"/>
        </w:rPr>
        <w:t>պահանջները</w:t>
      </w:r>
      <w:r w:rsidRPr="004F0586">
        <w:rPr>
          <w:rFonts w:ascii="GHEA Grapalat" w:hAnsi="GHEA Grapalat"/>
          <w:sz w:val="20"/>
          <w:lang w:val="hy-AM"/>
        </w:rPr>
        <w:t xml:space="preserve"> </w:t>
      </w:r>
      <w:r w:rsidRPr="004F0586">
        <w:rPr>
          <w:rFonts w:ascii="GHEA Grapalat" w:hAnsi="GHEA Grapalat" w:cs="Sylfaen"/>
          <w:sz w:val="20"/>
          <w:lang w:val="hy-AM"/>
        </w:rPr>
        <w:t>ներկայացված</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նախագծանախահաշվային</w:t>
      </w:r>
      <w:r w:rsidRPr="004F0586">
        <w:rPr>
          <w:rFonts w:ascii="GHEA Grapalat" w:hAnsi="GHEA Grapalat"/>
          <w:sz w:val="20"/>
          <w:lang w:val="hy-AM"/>
        </w:rPr>
        <w:t xml:space="preserve"> </w:t>
      </w:r>
      <w:r w:rsidRPr="004F0586">
        <w:rPr>
          <w:rFonts w:ascii="GHEA Grapalat" w:hAnsi="GHEA Grapalat" w:cs="Sylfaen"/>
          <w:sz w:val="20"/>
          <w:lang w:val="hy-AM"/>
        </w:rPr>
        <w:t>փաստաթղթերում</w:t>
      </w:r>
      <w:r w:rsidRPr="004F0586">
        <w:rPr>
          <w:rFonts w:ascii="GHEA Grapalat" w:hAnsi="GHEA Grapalat"/>
          <w:sz w:val="20"/>
          <w:lang w:val="hy-AM"/>
        </w:rPr>
        <w:t xml:space="preserve">: </w:t>
      </w:r>
    </w:p>
    <w:p w:rsidR="001B2D6D" w:rsidRPr="002305DE" w:rsidRDefault="001B2D6D" w:rsidP="001B2D6D">
      <w:pPr>
        <w:ind w:firstLine="720"/>
        <w:jc w:val="both"/>
        <w:rPr>
          <w:rFonts w:ascii="GHEA Grapalat" w:hAnsi="GHEA Grapalat"/>
          <w:sz w:val="20"/>
          <w:lang w:val="hy-AM"/>
        </w:rPr>
      </w:pPr>
      <w:r w:rsidRPr="004F0586">
        <w:rPr>
          <w:rFonts w:ascii="GHEA Grapalat" w:hAnsi="GHEA Grapalat"/>
          <w:sz w:val="20"/>
          <w:lang w:val="hy-AM"/>
        </w:rPr>
        <w:lastRenderedPageBreak/>
        <w:t xml:space="preserve"> 2.4.5 </w:t>
      </w:r>
      <w:r w:rsidRPr="004F0586">
        <w:rPr>
          <w:rFonts w:ascii="GHEA Grapalat" w:hAnsi="GHEA Grapalat" w:cs="Sylfaen"/>
          <w:sz w:val="20"/>
          <w:lang w:val="hy-AM"/>
        </w:rPr>
        <w:t>Եթե</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պայմանագրի</w:t>
      </w:r>
      <w:r w:rsidRPr="004F0586">
        <w:rPr>
          <w:rFonts w:ascii="GHEA Grapalat" w:hAnsi="GHEA Grapalat"/>
          <w:sz w:val="20"/>
          <w:lang w:val="hy-AM"/>
        </w:rPr>
        <w:t xml:space="preserve"> 2.4.4 </w:t>
      </w:r>
      <w:r w:rsidRPr="004F0586">
        <w:rPr>
          <w:rFonts w:ascii="GHEA Grapalat" w:hAnsi="GHEA Grapalat" w:cs="Sylfaen"/>
          <w:sz w:val="20"/>
          <w:lang w:val="hy-AM"/>
        </w:rPr>
        <w:t>կետով</w:t>
      </w:r>
      <w:r w:rsidRPr="004F0586">
        <w:rPr>
          <w:rFonts w:ascii="GHEA Grapalat" w:hAnsi="GHEA Grapalat"/>
          <w:sz w:val="20"/>
          <w:lang w:val="hy-AM"/>
        </w:rPr>
        <w:t xml:space="preserve"> </w:t>
      </w:r>
      <w:r w:rsidRPr="004F0586">
        <w:rPr>
          <w:rFonts w:ascii="GHEA Grapalat" w:hAnsi="GHEA Grapalat" w:cs="Sylfaen"/>
          <w:sz w:val="20"/>
          <w:lang w:val="hy-AM"/>
        </w:rPr>
        <w:t>սահմանված</w:t>
      </w:r>
      <w:r w:rsidRPr="004F0586">
        <w:rPr>
          <w:rFonts w:ascii="GHEA Grapalat" w:hAnsi="GHEA Grapalat"/>
          <w:sz w:val="20"/>
          <w:lang w:val="hy-AM"/>
        </w:rPr>
        <w:t xml:space="preserve"> </w:t>
      </w:r>
      <w:r w:rsidRPr="004F0586">
        <w:rPr>
          <w:rFonts w:ascii="GHEA Grapalat" w:hAnsi="GHEA Grapalat" w:cs="Sylfaen"/>
          <w:sz w:val="20"/>
          <w:lang w:val="hy-AM"/>
        </w:rPr>
        <w:t>ժամկետի</w:t>
      </w:r>
      <w:r w:rsidRPr="004F0586">
        <w:rPr>
          <w:rFonts w:ascii="GHEA Grapalat" w:hAnsi="GHEA Grapalat"/>
          <w:sz w:val="20"/>
          <w:lang w:val="hy-AM"/>
        </w:rPr>
        <w:t xml:space="preserve"> </w:t>
      </w:r>
      <w:r w:rsidRPr="004F0586">
        <w:rPr>
          <w:rFonts w:ascii="GHEA Grapalat" w:hAnsi="GHEA Grapalat" w:cs="Sylfaen"/>
          <w:sz w:val="20"/>
          <w:lang w:val="hy-AM"/>
        </w:rPr>
        <w:t>ընթացքում</w:t>
      </w:r>
      <w:r w:rsidRPr="004F0586">
        <w:rPr>
          <w:rFonts w:ascii="GHEA Grapalat" w:hAnsi="GHEA Grapalat"/>
          <w:sz w:val="20"/>
          <w:lang w:val="hy-AM"/>
        </w:rPr>
        <w:t xml:space="preserve"> </w:t>
      </w:r>
      <w:r w:rsidRPr="004F0586">
        <w:rPr>
          <w:rFonts w:ascii="GHEA Grapalat" w:hAnsi="GHEA Grapalat" w:cs="Sylfaen"/>
          <w:sz w:val="20"/>
          <w:lang w:val="hy-AM"/>
        </w:rPr>
        <w:t>ի</w:t>
      </w:r>
      <w:r w:rsidRPr="004F0586">
        <w:rPr>
          <w:rFonts w:ascii="GHEA Grapalat" w:hAnsi="GHEA Grapalat"/>
          <w:sz w:val="20"/>
          <w:lang w:val="hy-AM"/>
        </w:rPr>
        <w:t xml:space="preserve"> </w:t>
      </w:r>
      <w:r w:rsidRPr="004F0586">
        <w:rPr>
          <w:rFonts w:ascii="GHEA Grapalat" w:hAnsi="GHEA Grapalat" w:cs="Sylfaen"/>
          <w:sz w:val="20"/>
          <w:lang w:val="hy-AM"/>
        </w:rPr>
        <w:t>հայտ</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գալիս</w:t>
      </w:r>
      <w:r w:rsidRPr="004F0586">
        <w:rPr>
          <w:rFonts w:ascii="GHEA Grapalat" w:hAnsi="GHEA Grapalat"/>
          <w:sz w:val="20"/>
          <w:lang w:val="hy-AM"/>
        </w:rPr>
        <w:t xml:space="preserve"> </w:t>
      </w:r>
      <w:r w:rsidRPr="004F0586">
        <w:rPr>
          <w:rFonts w:ascii="GHEA Grapalat" w:hAnsi="GHEA Grapalat" w:cs="Sylfaen"/>
          <w:sz w:val="20"/>
          <w:lang w:val="hy-AM"/>
        </w:rPr>
        <w:t>թերություններ</w:t>
      </w:r>
      <w:r w:rsidRPr="004F0586">
        <w:rPr>
          <w:rFonts w:ascii="GHEA Grapalat" w:hAnsi="GHEA Grapalat"/>
          <w:sz w:val="20"/>
          <w:lang w:val="hy-AM"/>
        </w:rPr>
        <w:t xml:space="preserve">, </w:t>
      </w:r>
      <w:r w:rsidRPr="004F0586">
        <w:rPr>
          <w:rFonts w:ascii="GHEA Grapalat" w:hAnsi="GHEA Grapalat" w:cs="Sylfaen"/>
          <w:sz w:val="20"/>
          <w:lang w:val="hy-AM"/>
        </w:rPr>
        <w:t>ապա</w:t>
      </w:r>
      <w:r w:rsidRPr="004F0586">
        <w:rPr>
          <w:rFonts w:ascii="GHEA Grapalat" w:hAnsi="GHEA Grapalat"/>
          <w:sz w:val="20"/>
          <w:lang w:val="hy-AM"/>
        </w:rPr>
        <w:t xml:space="preserve"> </w:t>
      </w:r>
      <w:r w:rsidRPr="004F0586">
        <w:rPr>
          <w:rFonts w:ascii="GHEA Grapalat" w:hAnsi="GHEA Grapalat" w:cs="Sylfaen"/>
          <w:sz w:val="20"/>
          <w:lang w:val="hy-AM"/>
        </w:rPr>
        <w:t>Կատարողը</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պայմանագրով</w:t>
      </w:r>
      <w:r w:rsidRPr="004F0586">
        <w:rPr>
          <w:rFonts w:ascii="GHEA Grapalat" w:hAnsi="GHEA Grapalat"/>
          <w:sz w:val="20"/>
          <w:lang w:val="hy-AM"/>
        </w:rPr>
        <w:t xml:space="preserve"> </w:t>
      </w:r>
      <w:r w:rsidRPr="004F0586">
        <w:rPr>
          <w:rFonts w:ascii="GHEA Grapalat" w:hAnsi="GHEA Grapalat" w:cs="Sylfaen"/>
          <w:sz w:val="20"/>
          <w:lang w:val="hy-AM"/>
        </w:rPr>
        <w:t>նախատեսված</w:t>
      </w:r>
      <w:r w:rsidRPr="004F0586">
        <w:rPr>
          <w:rFonts w:ascii="GHEA Grapalat" w:hAnsi="GHEA Grapalat"/>
          <w:sz w:val="20"/>
          <w:lang w:val="hy-AM"/>
        </w:rPr>
        <w:t xml:space="preserve"> </w:t>
      </w:r>
      <w:r w:rsidRPr="004F0586">
        <w:rPr>
          <w:rFonts w:ascii="GHEA Grapalat" w:hAnsi="GHEA Grapalat" w:cs="Sylfaen"/>
          <w:sz w:val="20"/>
          <w:lang w:val="hy-AM"/>
        </w:rPr>
        <w:t>իր</w:t>
      </w:r>
      <w:r w:rsidRPr="004F0586">
        <w:rPr>
          <w:rFonts w:ascii="GHEA Grapalat" w:hAnsi="GHEA Grapalat"/>
          <w:sz w:val="20"/>
          <w:lang w:val="hy-AM"/>
        </w:rPr>
        <w:t xml:space="preserve"> </w:t>
      </w:r>
      <w:r w:rsidRPr="004F0586">
        <w:rPr>
          <w:rFonts w:ascii="GHEA Grapalat" w:hAnsi="GHEA Grapalat" w:cs="Sylfaen"/>
          <w:sz w:val="20"/>
          <w:lang w:val="hy-AM"/>
        </w:rPr>
        <w:t>պարտավորությունները</w:t>
      </w:r>
      <w:r w:rsidRPr="004F0586">
        <w:rPr>
          <w:rFonts w:ascii="GHEA Grapalat" w:hAnsi="GHEA Grapalat"/>
          <w:sz w:val="20"/>
          <w:lang w:val="hy-AM"/>
        </w:rPr>
        <w:t xml:space="preserve"> </w:t>
      </w:r>
      <w:r w:rsidRPr="004F0586">
        <w:rPr>
          <w:rFonts w:ascii="GHEA Grapalat" w:hAnsi="GHEA Grapalat" w:cs="Sylfaen"/>
          <w:sz w:val="20"/>
          <w:lang w:val="hy-AM"/>
        </w:rPr>
        <w:t>չկատարելու</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ոչ</w:t>
      </w:r>
      <w:r w:rsidRPr="004F0586">
        <w:rPr>
          <w:rFonts w:ascii="GHEA Grapalat" w:hAnsi="GHEA Grapalat"/>
          <w:sz w:val="20"/>
          <w:lang w:val="hy-AM"/>
        </w:rPr>
        <w:t xml:space="preserve"> </w:t>
      </w:r>
      <w:r w:rsidRPr="004F0586">
        <w:rPr>
          <w:rFonts w:ascii="GHEA Grapalat" w:hAnsi="GHEA Grapalat" w:cs="Sylfaen"/>
          <w:sz w:val="20"/>
          <w:lang w:val="hy-AM"/>
        </w:rPr>
        <w:t>պատշաճ</w:t>
      </w:r>
      <w:r w:rsidRPr="004F0586">
        <w:rPr>
          <w:rFonts w:ascii="GHEA Grapalat" w:hAnsi="GHEA Grapalat"/>
          <w:sz w:val="20"/>
          <w:lang w:val="hy-AM"/>
        </w:rPr>
        <w:t xml:space="preserve"> </w:t>
      </w:r>
      <w:r w:rsidRPr="004F0586">
        <w:rPr>
          <w:rFonts w:ascii="GHEA Grapalat" w:hAnsi="GHEA Grapalat" w:cs="Sylfaen"/>
          <w:sz w:val="20"/>
          <w:lang w:val="hy-AM"/>
        </w:rPr>
        <w:t>կատարելու</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Պատվիրատուին</w:t>
      </w:r>
      <w:r w:rsidRPr="004F0586">
        <w:rPr>
          <w:rFonts w:ascii="GHEA Grapalat" w:hAnsi="GHEA Grapalat"/>
          <w:sz w:val="20"/>
          <w:lang w:val="hy-AM"/>
        </w:rPr>
        <w:t xml:space="preserve"> </w:t>
      </w:r>
      <w:r w:rsidRPr="004F0586">
        <w:rPr>
          <w:rFonts w:ascii="GHEA Grapalat" w:hAnsi="GHEA Grapalat" w:cs="Sylfaen"/>
          <w:sz w:val="20"/>
          <w:lang w:val="hy-AM"/>
        </w:rPr>
        <w:t>վճարում</w:t>
      </w:r>
      <w:r w:rsidRPr="004F0586">
        <w:rPr>
          <w:rFonts w:ascii="GHEA Grapalat" w:hAnsi="GHEA Grapalat"/>
          <w:sz w:val="20"/>
          <w:lang w:val="hy-AM"/>
        </w:rPr>
        <w:t xml:space="preserve"> </w:t>
      </w:r>
      <w:r w:rsidRPr="004F0586">
        <w:rPr>
          <w:rFonts w:ascii="GHEA Grapalat" w:hAnsi="GHEA Grapalat" w:cs="Sylfaen"/>
          <w:sz w:val="20"/>
          <w:lang w:val="hy-AM"/>
        </w:rPr>
        <w:t>է</w:t>
      </w:r>
      <w:r w:rsidRPr="004F0586">
        <w:rPr>
          <w:rFonts w:ascii="GHEA Grapalat" w:hAnsi="GHEA Grapalat"/>
          <w:sz w:val="20"/>
          <w:lang w:val="hy-AM"/>
        </w:rPr>
        <w:t xml:space="preserve"> </w:t>
      </w:r>
      <w:r w:rsidRPr="004F0586">
        <w:rPr>
          <w:rFonts w:ascii="GHEA Grapalat" w:hAnsi="GHEA Grapalat" w:cs="Sylfaen"/>
          <w:sz w:val="20"/>
          <w:lang w:val="hy-AM"/>
        </w:rPr>
        <w:t>տուգանք</w:t>
      </w:r>
      <w:r w:rsidRPr="004F0586">
        <w:rPr>
          <w:rFonts w:ascii="GHEA Grapalat" w:hAnsi="GHEA Grapalat"/>
          <w:sz w:val="20"/>
          <w:lang w:val="hy-AM"/>
        </w:rPr>
        <w:t xml:space="preserve">` </w:t>
      </w:r>
      <w:r w:rsidRPr="004F0586">
        <w:rPr>
          <w:rFonts w:ascii="GHEA Grapalat" w:hAnsi="GHEA Grapalat" w:cs="Sylfaen"/>
          <w:sz w:val="20"/>
          <w:lang w:val="hy-AM"/>
        </w:rPr>
        <w:t>հայտնաբերված</w:t>
      </w:r>
      <w:r w:rsidRPr="004F0586">
        <w:rPr>
          <w:rFonts w:ascii="GHEA Grapalat" w:hAnsi="GHEA Grapalat"/>
          <w:sz w:val="20"/>
          <w:lang w:val="hy-AM"/>
        </w:rPr>
        <w:t xml:space="preserve"> </w:t>
      </w:r>
      <w:r w:rsidRPr="004F0586">
        <w:rPr>
          <w:rFonts w:ascii="GHEA Grapalat" w:hAnsi="GHEA Grapalat" w:cs="Sylfaen"/>
          <w:sz w:val="20"/>
          <w:lang w:val="hy-AM"/>
        </w:rPr>
        <w:t>թերության</w:t>
      </w:r>
      <w:r w:rsidRPr="004F0586">
        <w:rPr>
          <w:rFonts w:ascii="GHEA Grapalat" w:hAnsi="GHEA Grapalat"/>
          <w:sz w:val="20"/>
          <w:lang w:val="hy-AM"/>
        </w:rPr>
        <w:t xml:space="preserve"> </w:t>
      </w:r>
      <w:r w:rsidRPr="004F0586">
        <w:rPr>
          <w:rFonts w:ascii="GHEA Grapalat" w:hAnsi="GHEA Grapalat" w:cs="Sylfaen"/>
          <w:sz w:val="20"/>
          <w:lang w:val="hy-AM"/>
        </w:rPr>
        <w:t>վերաց</w:t>
      </w:r>
      <w:r w:rsidRPr="004F0586">
        <w:rPr>
          <w:rFonts w:ascii="GHEA Grapalat" w:hAnsi="GHEA Grapalat"/>
          <w:sz w:val="20"/>
          <w:lang w:val="hy-AM"/>
        </w:rPr>
        <w:softHyphen/>
      </w:r>
      <w:r w:rsidRPr="004F0586">
        <w:rPr>
          <w:rFonts w:ascii="GHEA Grapalat" w:hAnsi="GHEA Grapalat" w:cs="Sylfaen"/>
          <w:sz w:val="20"/>
          <w:lang w:val="hy-AM"/>
        </w:rPr>
        <w:t>ման</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կապալառուի</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Պատվիրատուի</w:t>
      </w:r>
      <w:r w:rsidRPr="004F0586">
        <w:rPr>
          <w:rFonts w:ascii="GHEA Grapalat" w:hAnsi="GHEA Grapalat"/>
          <w:sz w:val="20"/>
          <w:lang w:val="hy-AM"/>
        </w:rPr>
        <w:t xml:space="preserve"> </w:t>
      </w:r>
      <w:r w:rsidRPr="004F0586">
        <w:rPr>
          <w:rFonts w:ascii="GHEA Grapalat" w:hAnsi="GHEA Grapalat" w:cs="Sylfaen"/>
          <w:sz w:val="20"/>
          <w:lang w:val="hy-AM"/>
        </w:rPr>
        <w:t>կողմից</w:t>
      </w:r>
      <w:r w:rsidRPr="004F0586">
        <w:rPr>
          <w:rFonts w:ascii="GHEA Grapalat" w:hAnsi="GHEA Grapalat"/>
          <w:sz w:val="20"/>
          <w:lang w:val="hy-AM"/>
        </w:rPr>
        <w:t xml:space="preserve"> </w:t>
      </w:r>
      <w:r w:rsidRPr="004F0586">
        <w:rPr>
          <w:rFonts w:ascii="GHEA Grapalat" w:hAnsi="GHEA Grapalat" w:cs="Sylfaen"/>
          <w:sz w:val="20"/>
          <w:lang w:val="hy-AM"/>
        </w:rPr>
        <w:t>իրականացված</w:t>
      </w:r>
      <w:r w:rsidRPr="004F0586">
        <w:rPr>
          <w:rFonts w:ascii="GHEA Grapalat" w:hAnsi="GHEA Grapalat"/>
          <w:sz w:val="20"/>
          <w:lang w:val="hy-AM"/>
        </w:rPr>
        <w:t xml:space="preserve"> </w:t>
      </w:r>
      <w:r w:rsidRPr="004F0586">
        <w:rPr>
          <w:rFonts w:ascii="GHEA Grapalat" w:hAnsi="GHEA Grapalat" w:cs="Sylfaen"/>
          <w:sz w:val="20"/>
          <w:lang w:val="hy-AM"/>
        </w:rPr>
        <w:t>փաստացի</w:t>
      </w:r>
      <w:r w:rsidRPr="004F0586">
        <w:rPr>
          <w:rFonts w:ascii="GHEA Grapalat" w:hAnsi="GHEA Grapalat"/>
          <w:sz w:val="20"/>
          <w:lang w:val="hy-AM"/>
        </w:rPr>
        <w:t xml:space="preserve"> </w:t>
      </w:r>
      <w:r w:rsidRPr="004F0586">
        <w:rPr>
          <w:rFonts w:ascii="GHEA Grapalat" w:hAnsi="GHEA Grapalat" w:cs="Sylfaen"/>
          <w:sz w:val="20"/>
          <w:lang w:val="hy-AM"/>
        </w:rPr>
        <w:t>ծախսերի</w:t>
      </w:r>
      <w:r w:rsidRPr="004F0586">
        <w:rPr>
          <w:rFonts w:ascii="GHEA Grapalat" w:hAnsi="GHEA Grapalat"/>
          <w:sz w:val="20"/>
          <w:lang w:val="hy-AM"/>
        </w:rPr>
        <w:t xml:space="preserve"> </w:t>
      </w:r>
      <w:r w:rsidRPr="004F0586">
        <w:rPr>
          <w:rFonts w:ascii="GHEA Grapalat" w:hAnsi="GHEA Grapalat" w:cs="Sylfaen"/>
          <w:sz w:val="20"/>
          <w:lang w:val="hy-AM"/>
        </w:rPr>
        <w:t>չափով</w:t>
      </w:r>
      <w:r w:rsidRPr="004F0586">
        <w:rPr>
          <w:rStyle w:val="FootnoteReference"/>
          <w:rFonts w:ascii="GHEA Grapalat" w:hAnsi="GHEA Grapalat"/>
          <w:sz w:val="20"/>
          <w:lang w:val="hy-AM"/>
        </w:rPr>
        <w:t>:</w:t>
      </w:r>
    </w:p>
    <w:p w:rsidR="001B2D6D" w:rsidRPr="002305DE" w:rsidRDefault="001B2D6D" w:rsidP="007678FA">
      <w:pPr>
        <w:ind w:firstLine="720"/>
        <w:jc w:val="both"/>
        <w:rPr>
          <w:rFonts w:ascii="GHEA Grapalat" w:hAnsi="GHEA Grapalat" w:cs="Sylfaen"/>
          <w:b/>
          <w:sz w:val="20"/>
          <w:lang w:val="hy-AM"/>
        </w:rPr>
      </w:pPr>
    </w:p>
    <w:p w:rsidR="007678FA" w:rsidRPr="00712340" w:rsidRDefault="007678FA" w:rsidP="007678FA">
      <w:pPr>
        <w:ind w:firstLine="720"/>
        <w:jc w:val="both"/>
        <w:rPr>
          <w:rFonts w:ascii="GHEA Grapalat" w:hAnsi="GHEA Grapalat" w:cs="Sylfaen"/>
          <w:b/>
          <w:sz w:val="20"/>
          <w:lang w:val="hy-AM"/>
        </w:rPr>
      </w:pPr>
      <w:r w:rsidRPr="00712340">
        <w:rPr>
          <w:rFonts w:ascii="GHEA Grapalat" w:hAnsi="GHEA Grapalat" w:cs="Sylfaen"/>
          <w:b/>
          <w:sz w:val="20"/>
          <w:lang w:val="hy-AM"/>
        </w:rPr>
        <w:t>3. ԾԱՌԱՅՈՒԹՅԱՆ ՀԱՆՁՆՄԱՆ ԵՎ ԸՆԴՈՒՆՄԱՆ ԿԱՐԳԸ</w:t>
      </w:r>
    </w:p>
    <w:p w:rsidR="00960BE9" w:rsidRPr="00712340" w:rsidRDefault="00960BE9" w:rsidP="00960BE9">
      <w:pPr>
        <w:ind w:firstLine="720"/>
        <w:jc w:val="both"/>
        <w:rPr>
          <w:rFonts w:ascii="GHEA Grapalat" w:hAnsi="GHEA Grapalat" w:cs="Sylfaen"/>
          <w:sz w:val="20"/>
          <w:lang w:val="hy-AM"/>
        </w:rPr>
      </w:pPr>
      <w:r w:rsidRPr="00712340">
        <w:rPr>
          <w:rFonts w:ascii="GHEA Grapalat" w:hAnsi="GHEA Grapalat"/>
          <w:sz w:val="20"/>
          <w:lang w:val="hy-AM"/>
        </w:rPr>
        <w:t xml:space="preserve">3.1 Մատուցված ծառայությունն </w:t>
      </w:r>
      <w:r w:rsidRPr="00712340">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960BE9" w:rsidRPr="00712340" w:rsidRDefault="00960BE9" w:rsidP="00960BE9">
      <w:pPr>
        <w:ind w:firstLine="720"/>
        <w:jc w:val="both"/>
        <w:rPr>
          <w:rFonts w:ascii="GHEA Grapalat" w:hAnsi="GHEA Grapalat" w:cs="Sylfaen"/>
          <w:sz w:val="20"/>
          <w:szCs w:val="20"/>
          <w:lang w:val="hy-AM"/>
        </w:rPr>
      </w:pPr>
      <w:r w:rsidRPr="00712340">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D72BB6" w:rsidRPr="002305DE">
        <w:rPr>
          <w:rFonts w:ascii="GHEA Grapalat" w:hAnsi="GHEA Grapalat" w:cs="Sylfaen"/>
          <w:sz w:val="20"/>
          <w:lang w:val="hy-AM"/>
        </w:rPr>
        <w:t>2</w:t>
      </w:r>
      <w:r w:rsidRPr="00712340">
        <w:rPr>
          <w:rFonts w:ascii="GHEA Grapalat" w:hAnsi="GHEA Grapalat" w:cs="Sylfaen"/>
          <w:sz w:val="20"/>
          <w:lang w:val="hy-AM"/>
        </w:rPr>
        <w:t xml:space="preserve"> օրինակ</w:t>
      </w:r>
      <w:r w:rsidRPr="00712340">
        <w:rPr>
          <w:rFonts w:ascii="GHEA Grapalat" w:hAnsi="GHEA Grapalat" w:cs="Sylfaen"/>
          <w:sz w:val="20"/>
          <w:szCs w:val="20"/>
          <w:lang w:val="hy-AM"/>
        </w:rPr>
        <w:t xml:space="preserve"> (հավելված N 3): </w:t>
      </w:r>
    </w:p>
    <w:p w:rsidR="00960BE9" w:rsidRPr="00712340" w:rsidRDefault="00960BE9" w:rsidP="00960BE9">
      <w:pPr>
        <w:ind w:firstLine="720"/>
        <w:jc w:val="both"/>
        <w:rPr>
          <w:rFonts w:ascii="GHEA Grapalat" w:hAnsi="GHEA Grapalat" w:cs="Sylfaen"/>
          <w:sz w:val="20"/>
          <w:lang w:val="hy-AM"/>
        </w:rPr>
      </w:pPr>
      <w:r w:rsidRPr="00712340">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712340" w:rsidRDefault="00960BE9" w:rsidP="00960BE9">
      <w:pPr>
        <w:ind w:firstLine="720"/>
        <w:jc w:val="both"/>
        <w:rPr>
          <w:rFonts w:ascii="GHEA Grapalat" w:hAnsi="GHEA Grapalat" w:cs="Sylfaen"/>
          <w:sz w:val="20"/>
          <w:lang w:val="hy-AM"/>
        </w:rPr>
      </w:pPr>
      <w:r w:rsidRPr="00712340">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712340" w:rsidRDefault="00960BE9" w:rsidP="00960BE9">
      <w:pPr>
        <w:ind w:firstLine="720"/>
        <w:jc w:val="both"/>
        <w:rPr>
          <w:rFonts w:ascii="GHEA Grapalat" w:hAnsi="GHEA Grapalat" w:cs="Sylfaen"/>
          <w:sz w:val="20"/>
          <w:lang w:val="hy-AM"/>
        </w:rPr>
      </w:pPr>
      <w:r w:rsidRPr="00712340">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712340" w:rsidRDefault="00960BE9" w:rsidP="00960BE9">
      <w:pPr>
        <w:ind w:firstLine="720"/>
        <w:jc w:val="both"/>
        <w:rPr>
          <w:rFonts w:ascii="GHEA Grapalat" w:hAnsi="GHEA Grapalat" w:cs="Sylfaen"/>
          <w:sz w:val="20"/>
          <w:lang w:val="hy-AM"/>
        </w:rPr>
      </w:pPr>
      <w:r w:rsidRPr="00712340">
        <w:rPr>
          <w:rFonts w:ascii="GHEA Grapalat" w:hAnsi="GHEA Grapalat" w:cs="Sylfaen"/>
          <w:sz w:val="20"/>
          <w:lang w:val="hy-AM"/>
        </w:rPr>
        <w:t xml:space="preserve">3.3 Պատվիրատուն հանձնման-ընդունման արձանագրությունը ստանալու </w:t>
      </w:r>
      <w:r w:rsidRPr="00712340">
        <w:rPr>
          <w:rFonts w:ascii="GHEA Grapalat" w:hAnsi="GHEA Grapalat" w:cs="Sylfaen"/>
          <w:sz w:val="20"/>
          <w:szCs w:val="20"/>
          <w:lang w:val="hy-AM"/>
        </w:rPr>
        <w:t xml:space="preserve">օրվան հաջորդող աշխատանքային օրվանից հաշված </w:t>
      </w:r>
      <w:r w:rsidR="00D72BB6" w:rsidRPr="002305DE">
        <w:rPr>
          <w:rFonts w:ascii="GHEA Grapalat" w:hAnsi="GHEA Grapalat" w:cs="Sylfaen"/>
          <w:sz w:val="20"/>
          <w:szCs w:val="20"/>
          <w:u w:val="single"/>
          <w:lang w:val="hy-AM"/>
        </w:rPr>
        <w:t>10</w:t>
      </w:r>
      <w:r w:rsidRPr="00712340">
        <w:rPr>
          <w:rFonts w:ascii="GHEA Grapalat" w:hAnsi="GHEA Grapalat" w:cs="Sylfaen"/>
          <w:sz w:val="20"/>
          <w:szCs w:val="20"/>
          <w:lang w:val="hy-AM"/>
        </w:rPr>
        <w:t xml:space="preserve"> աշխատանքային օրվա ընթացքում</w:t>
      </w:r>
      <w:r w:rsidRPr="00712340">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712340" w:rsidRDefault="00960BE9" w:rsidP="00960BE9">
      <w:pPr>
        <w:ind w:firstLine="720"/>
        <w:jc w:val="both"/>
        <w:rPr>
          <w:rFonts w:ascii="GHEA Grapalat" w:hAnsi="GHEA Grapalat" w:cs="Sylfaen"/>
          <w:sz w:val="20"/>
          <w:lang w:val="hy-AM"/>
        </w:rPr>
      </w:pPr>
      <w:r w:rsidRPr="00712340">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712340">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712340">
        <w:rPr>
          <w:rFonts w:ascii="GHEA Grapalat" w:hAnsi="GHEA Grapalat" w:cs="Sylfaen"/>
          <w:sz w:val="20"/>
          <w:lang w:val="hy-AM"/>
        </w:rPr>
        <w:softHyphen/>
        <w:t xml:space="preserve">գրությունը: </w:t>
      </w:r>
    </w:p>
    <w:p w:rsidR="007678FA" w:rsidRPr="00712340" w:rsidRDefault="007678FA" w:rsidP="007678FA">
      <w:pPr>
        <w:ind w:firstLine="720"/>
        <w:jc w:val="both"/>
        <w:rPr>
          <w:rFonts w:ascii="GHEA Grapalat" w:hAnsi="GHEA Grapalat" w:cs="Sylfaen"/>
          <w:b/>
          <w:sz w:val="20"/>
          <w:lang w:val="hy-AM"/>
        </w:rPr>
      </w:pPr>
    </w:p>
    <w:p w:rsidR="007678FA" w:rsidRPr="00712340" w:rsidRDefault="007678FA" w:rsidP="007678FA">
      <w:pPr>
        <w:ind w:firstLine="720"/>
        <w:jc w:val="both"/>
        <w:rPr>
          <w:rFonts w:ascii="GHEA Grapalat" w:hAnsi="GHEA Grapalat" w:cs="Sylfaen"/>
          <w:b/>
          <w:sz w:val="20"/>
          <w:lang w:val="hy-AM"/>
        </w:rPr>
      </w:pPr>
      <w:r w:rsidRPr="00712340">
        <w:rPr>
          <w:rFonts w:ascii="GHEA Grapalat" w:hAnsi="GHEA Grapalat" w:cs="Sylfaen"/>
          <w:b/>
          <w:sz w:val="20"/>
          <w:lang w:val="hy-AM"/>
        </w:rPr>
        <w:t>4. ՊԱՅՄԱՆԱԳՐԻ ԳԻՆԸ</w:t>
      </w:r>
    </w:p>
    <w:p w:rsidR="007678FA" w:rsidRPr="00E81BDB" w:rsidRDefault="007678FA" w:rsidP="007678FA">
      <w:pPr>
        <w:ind w:firstLine="720"/>
        <w:jc w:val="both"/>
        <w:rPr>
          <w:rFonts w:ascii="GHEA Grapalat" w:hAnsi="GHEA Grapalat" w:cs="Sylfaen"/>
          <w:sz w:val="20"/>
          <w:lang w:val="hy-AM"/>
        </w:rPr>
      </w:pPr>
      <w:r w:rsidRPr="00712340">
        <w:rPr>
          <w:rFonts w:ascii="GHEA Grapalat" w:hAnsi="GHEA Grapalat" w:cs="Sylfaen"/>
          <w:sz w:val="20"/>
          <w:lang w:val="hy-AM"/>
        </w:rPr>
        <w:t>4.1. Սույն պայմանագրով Կատարողի մատուցման ենթակա ծառայության գինը կազմում է ______ (____</w:t>
      </w:r>
      <w:r w:rsidRPr="00712340">
        <w:rPr>
          <w:rFonts w:ascii="GHEA Grapalat" w:hAnsi="GHEA Grapalat" w:cs="Sylfaen"/>
          <w:sz w:val="18"/>
          <w:szCs w:val="18"/>
          <w:u w:val="single"/>
          <w:lang w:val="hy-AM"/>
        </w:rPr>
        <w:t>տառերով</w:t>
      </w:r>
      <w:r w:rsidRPr="00712340">
        <w:rPr>
          <w:rFonts w:ascii="GHEA Grapalat" w:hAnsi="GHEA Grapalat" w:cs="Sylfaen"/>
          <w:sz w:val="20"/>
          <w:lang w:val="hy-AM"/>
        </w:rPr>
        <w:t>______________________________________ ) ՀՀ դրամ, ներառյալ ԱԱՀ-ն</w:t>
      </w:r>
      <w:r w:rsidRPr="00E81BDB">
        <w:rPr>
          <w:rFonts w:ascii="GHEA Grapalat" w:hAnsi="GHEA Grapalat" w:cs="Sylfaen"/>
          <w:sz w:val="20"/>
          <w:lang w:val="hy-AM"/>
        </w:rPr>
        <w:t>:</w:t>
      </w:r>
      <w:r w:rsidR="00F846BD" w:rsidRPr="00F846BD">
        <w:rPr>
          <w:rFonts w:ascii="GHEA Grapalat" w:hAnsi="GHEA Grapalat" w:cs="Sylfaen"/>
          <w:sz w:val="20"/>
          <w:vertAlign w:val="superscript"/>
          <w:lang w:val="hy-AM"/>
        </w:rPr>
        <w:t>17</w:t>
      </w:r>
      <w:r w:rsidRPr="00E81BDB">
        <w:rPr>
          <w:rFonts w:ascii="GHEA Grapalat" w:hAnsi="GHEA Grapalat" w:cs="Sylfaen"/>
          <w:color w:val="FFFFFF"/>
          <w:sz w:val="20"/>
          <w:vertAlign w:val="superscript"/>
          <w:lang w:val="hy-AM"/>
        </w:rPr>
        <w:t>9</w:t>
      </w:r>
      <w:r w:rsidRPr="00712340">
        <w:rPr>
          <w:rStyle w:val="FootnoteReference"/>
          <w:rFonts w:ascii="GHEA Grapalat" w:hAnsi="GHEA Grapalat" w:cs="Sylfaen"/>
          <w:color w:val="FFFFFF"/>
          <w:sz w:val="20"/>
          <w:lang w:val="hy-AM"/>
        </w:rPr>
        <w:footnoteReference w:id="5"/>
      </w:r>
    </w:p>
    <w:p w:rsidR="007678FA" w:rsidRPr="00712340" w:rsidRDefault="007678FA" w:rsidP="007678FA">
      <w:pPr>
        <w:ind w:firstLine="720"/>
        <w:jc w:val="both"/>
        <w:rPr>
          <w:rFonts w:ascii="GHEA Grapalat" w:hAnsi="GHEA Grapalat" w:cs="Sylfaen"/>
          <w:sz w:val="20"/>
          <w:lang w:val="hy-AM"/>
        </w:rPr>
      </w:pPr>
      <w:r w:rsidRPr="0071234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712340" w:rsidRDefault="007678FA" w:rsidP="007678FA">
      <w:pPr>
        <w:ind w:firstLine="720"/>
        <w:jc w:val="both"/>
        <w:rPr>
          <w:rFonts w:ascii="GHEA Grapalat" w:hAnsi="GHEA Grapalat" w:cs="Sylfaen"/>
          <w:sz w:val="20"/>
          <w:lang w:val="hy-AM"/>
        </w:rPr>
      </w:pPr>
      <w:r w:rsidRPr="0071234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712340" w:rsidRDefault="007678FA" w:rsidP="007678FA">
      <w:pPr>
        <w:ind w:firstLine="709"/>
        <w:jc w:val="both"/>
        <w:rPr>
          <w:rFonts w:ascii="GHEA Grapalat" w:hAnsi="GHEA Grapalat"/>
          <w:sz w:val="20"/>
          <w:lang w:val="hy-AM"/>
        </w:rPr>
      </w:pPr>
      <w:r w:rsidRPr="00712340">
        <w:rPr>
          <w:rFonts w:ascii="GHEA Grapalat" w:hAnsi="GHEA Grapalat" w:cs="Sylfaen"/>
          <w:sz w:val="20"/>
          <w:lang w:val="hy-AM"/>
        </w:rPr>
        <w:t>4.2 Պատվիրատուն իրեն մատուցած ծառայության</w:t>
      </w:r>
      <w:r w:rsidRPr="00712340">
        <w:rPr>
          <w:rFonts w:ascii="GHEA Grapalat" w:hAnsi="GHEA Grapalat"/>
          <w:sz w:val="20"/>
          <w:lang w:val="hy-AM"/>
        </w:rPr>
        <w:t xml:space="preserve"> դիմաց վճարում է ՀՀ դրամով անկանխիկ` դրամական միջոցները </w:t>
      </w:r>
      <w:r w:rsidRPr="00712340">
        <w:rPr>
          <w:rFonts w:ascii="GHEA Grapalat" w:hAnsi="GHEA Grapalat" w:cs="Sylfaen"/>
          <w:sz w:val="20"/>
          <w:lang w:val="hy-AM"/>
        </w:rPr>
        <w:t>Կատարողի</w:t>
      </w:r>
      <w:r w:rsidRPr="00712340">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w:t>
      </w:r>
      <w:r w:rsidRPr="00E81BDB">
        <w:rPr>
          <w:rFonts w:ascii="GHEA Grapalat" w:hAnsi="GHEA Grapalat"/>
          <w:sz w:val="20"/>
          <w:lang w:val="hy-AM"/>
        </w:rPr>
        <w:t>3</w:t>
      </w:r>
      <w:r w:rsidRPr="00712340">
        <w:rPr>
          <w:rFonts w:ascii="GHEA Grapalat" w:hAnsi="GHEA Grapalat"/>
          <w:sz w:val="20"/>
          <w:lang w:val="hy-AM"/>
        </w:rPr>
        <w:t xml:space="preserve">0-ը: </w:t>
      </w:r>
    </w:p>
    <w:p w:rsidR="007678FA" w:rsidRPr="00712340" w:rsidRDefault="007678FA" w:rsidP="007678FA">
      <w:pPr>
        <w:ind w:firstLine="720"/>
        <w:jc w:val="both"/>
        <w:rPr>
          <w:rFonts w:ascii="GHEA Grapalat" w:hAnsi="GHEA Grapalat" w:cs="Sylfaen"/>
          <w:sz w:val="20"/>
          <w:lang w:val="hy-AM"/>
        </w:rPr>
      </w:pPr>
    </w:p>
    <w:p w:rsidR="007678FA" w:rsidRPr="00712340" w:rsidRDefault="007678FA" w:rsidP="007678FA">
      <w:pPr>
        <w:ind w:firstLine="720"/>
        <w:jc w:val="both"/>
        <w:rPr>
          <w:rFonts w:ascii="GHEA Grapalat" w:hAnsi="GHEA Grapalat" w:cs="Sylfaen"/>
          <w:b/>
          <w:sz w:val="20"/>
          <w:lang w:val="hy-AM"/>
        </w:rPr>
      </w:pPr>
      <w:r w:rsidRPr="00712340">
        <w:rPr>
          <w:rFonts w:ascii="GHEA Grapalat" w:hAnsi="GHEA Grapalat" w:cs="Sylfaen"/>
          <w:b/>
          <w:sz w:val="20"/>
          <w:lang w:val="hy-AM"/>
        </w:rPr>
        <w:t>5. ԿՈՂՄԵՐԻ ՊԱՏԱՍԽԱՆԱՏՎՈՒԹՅՈՒՆԸ</w:t>
      </w:r>
    </w:p>
    <w:p w:rsidR="007678FA" w:rsidRPr="00712340" w:rsidRDefault="007678FA" w:rsidP="007678FA">
      <w:pPr>
        <w:ind w:firstLine="720"/>
        <w:jc w:val="both"/>
        <w:rPr>
          <w:rFonts w:ascii="GHEA Grapalat" w:hAnsi="GHEA Grapalat" w:cs="Sylfaen"/>
          <w:sz w:val="20"/>
          <w:lang w:val="hy-AM"/>
        </w:rPr>
      </w:pPr>
      <w:r w:rsidRPr="0071234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1B2D6D" w:rsidRPr="002305DE" w:rsidRDefault="007678FA" w:rsidP="001B2D6D">
      <w:pPr>
        <w:ind w:firstLine="709"/>
        <w:jc w:val="both"/>
        <w:rPr>
          <w:rFonts w:ascii="GHEA Grapalat" w:hAnsi="GHEA Grapalat"/>
          <w:sz w:val="20"/>
          <w:lang w:val="hy-AM"/>
        </w:rPr>
      </w:pPr>
      <w:r w:rsidRPr="00712340">
        <w:rPr>
          <w:rFonts w:ascii="GHEA Grapalat" w:hAnsi="GHEA Grapalat" w:cs="Sylfaen"/>
          <w:sz w:val="20"/>
          <w:lang w:val="hy-AM"/>
        </w:rPr>
        <w:t>5.2 Պայմանագրի</w:t>
      </w:r>
      <w:r w:rsidRPr="00712340">
        <w:rPr>
          <w:rFonts w:ascii="GHEA Grapalat" w:hAnsi="GHEA Grapalat" w:cs="Times Armenian"/>
          <w:sz w:val="20"/>
          <w:lang w:val="hy-AM"/>
        </w:rPr>
        <w:t xml:space="preserve"> N 1 հավելվածում </w:t>
      </w:r>
      <w:r w:rsidRPr="00712340">
        <w:rPr>
          <w:rFonts w:ascii="GHEA Grapalat" w:hAnsi="GHEA Grapalat" w:cs="Sylfaen"/>
          <w:sz w:val="20"/>
          <w:lang w:val="hy-AM"/>
        </w:rPr>
        <w:t>նշված</w:t>
      </w:r>
      <w:r w:rsidRPr="00712340">
        <w:rPr>
          <w:rFonts w:ascii="GHEA Grapalat" w:hAnsi="GHEA Grapalat" w:cs="Times Armenian"/>
          <w:sz w:val="20"/>
          <w:lang w:val="hy-AM"/>
        </w:rPr>
        <w:t xml:space="preserve"> տ</w:t>
      </w:r>
      <w:r w:rsidRPr="00712340">
        <w:rPr>
          <w:rFonts w:ascii="GHEA Grapalat" w:hAnsi="GHEA Grapalat" w:cs="Sylfaen"/>
          <w:sz w:val="20"/>
          <w:lang w:val="hy-AM"/>
        </w:rPr>
        <w:t>եխնիկական բնութագր</w:t>
      </w:r>
      <w:r w:rsidRPr="00712340">
        <w:rPr>
          <w:rFonts w:ascii="GHEA Grapalat" w:hAnsi="GHEA Grapalat"/>
          <w:sz w:val="20"/>
          <w:lang w:val="hy-AM"/>
        </w:rPr>
        <w:t>ի</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չհամապատասխանող</w:t>
      </w:r>
      <w:r w:rsidRPr="00712340">
        <w:rPr>
          <w:rFonts w:ascii="GHEA Grapalat" w:hAnsi="GHEA Grapalat" w:cs="Times Armenian"/>
          <w:sz w:val="20"/>
          <w:lang w:val="hy-AM"/>
        </w:rPr>
        <w:t xml:space="preserve"> ծառայություն</w:t>
      </w:r>
      <w:r w:rsidRPr="0071234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1B2D6D" w:rsidRPr="002305DE">
        <w:rPr>
          <w:rFonts w:ascii="GHEA Grapalat" w:hAnsi="GHEA Grapalat" w:cs="Sylfaen"/>
          <w:sz w:val="20"/>
          <w:lang w:val="hy-AM"/>
        </w:rPr>
        <w:t>:</w:t>
      </w:r>
      <w:r w:rsidRPr="00712340">
        <w:rPr>
          <w:rStyle w:val="FootnoteReference"/>
          <w:rFonts w:ascii="GHEA Grapalat" w:hAnsi="GHEA Grapalat" w:cs="Sylfaen"/>
          <w:color w:val="FFFFFF"/>
          <w:sz w:val="20"/>
          <w:lang w:val="hy-AM"/>
        </w:rPr>
        <w:footnoteReference w:id="6"/>
      </w:r>
      <w:r w:rsidRPr="00E81BDB">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712340" w:rsidRDefault="007678FA" w:rsidP="001B2D6D">
      <w:pPr>
        <w:ind w:firstLine="709"/>
        <w:jc w:val="both"/>
        <w:rPr>
          <w:rFonts w:ascii="GHEA Grapalat" w:hAnsi="GHEA Grapalat" w:cs="Sylfaen"/>
          <w:sz w:val="20"/>
          <w:lang w:val="hy-AM"/>
        </w:rPr>
      </w:pPr>
      <w:r w:rsidRPr="00712340">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w:t>
      </w:r>
      <w:r w:rsidRPr="00E81BDB">
        <w:rPr>
          <w:rFonts w:ascii="GHEA Grapalat" w:hAnsi="GHEA Grapalat" w:cs="Sylfaen"/>
          <w:sz w:val="20"/>
          <w:lang w:val="hy-AM"/>
        </w:rPr>
        <w:t xml:space="preserve">աշխատանքային </w:t>
      </w:r>
      <w:r w:rsidRPr="00712340">
        <w:rPr>
          <w:rFonts w:ascii="GHEA Grapalat" w:hAnsi="GHEA Grapalat" w:cs="Sylfaen"/>
          <w:sz w:val="20"/>
          <w:lang w:val="hy-AM"/>
        </w:rPr>
        <w:t>օրվա համար գանձվում է տույժ` մատուցման ենթակա, սակայն չմատուցված ծառայության  գնի  0,05 (զրո ամբողջ հինգ հարյուրերրորդական) տոկոսի չափով։</w:t>
      </w:r>
    </w:p>
    <w:p w:rsidR="007678FA" w:rsidRPr="00712340" w:rsidRDefault="007678FA" w:rsidP="007678FA">
      <w:pPr>
        <w:ind w:firstLine="720"/>
        <w:jc w:val="both"/>
        <w:rPr>
          <w:rFonts w:ascii="GHEA Grapalat" w:hAnsi="GHEA Grapalat" w:cs="Sylfaen"/>
          <w:sz w:val="20"/>
          <w:lang w:val="hy-AM"/>
        </w:rPr>
      </w:pPr>
      <w:r w:rsidRPr="00712340">
        <w:rPr>
          <w:rFonts w:ascii="GHEA Grapalat" w:hAnsi="GHEA Grapalat" w:cs="Sylfaen"/>
          <w:sz w:val="20"/>
          <w:lang w:val="hy-AM"/>
        </w:rPr>
        <w:lastRenderedPageBreak/>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712340" w:rsidRDefault="007678FA" w:rsidP="007678FA">
      <w:pPr>
        <w:ind w:firstLine="720"/>
        <w:jc w:val="both"/>
        <w:rPr>
          <w:rFonts w:ascii="GHEA Grapalat" w:hAnsi="GHEA Grapalat" w:cs="Sylfaen"/>
          <w:sz w:val="20"/>
          <w:lang w:val="hy-AM"/>
        </w:rPr>
      </w:pPr>
      <w:r w:rsidRPr="0071234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E81BDB">
        <w:rPr>
          <w:rFonts w:ascii="GHEA Grapalat" w:hAnsi="GHEA Grapalat" w:cs="Sylfaen"/>
          <w:sz w:val="20"/>
          <w:lang w:val="hy-AM"/>
        </w:rPr>
        <w:t xml:space="preserve">աշխատանքային </w:t>
      </w:r>
      <w:r w:rsidRPr="00712340">
        <w:rPr>
          <w:rFonts w:ascii="GHEA Grapalat" w:hAnsi="GHEA Grapalat" w:cs="Sylfaen"/>
          <w:sz w:val="20"/>
          <w:lang w:val="hy-AM"/>
        </w:rPr>
        <w:t>օրվա համար հաշվարկվում է տույժ` վճարման ենթակա, սակայն չվճարված գումարի 0,05 (զրո ամբողջ հինգ հարյուրերրորդական) տոկոսի չափով։</w:t>
      </w:r>
    </w:p>
    <w:p w:rsidR="007678FA" w:rsidRPr="00712340" w:rsidRDefault="007678FA" w:rsidP="007678FA">
      <w:pPr>
        <w:ind w:firstLine="720"/>
        <w:jc w:val="both"/>
        <w:rPr>
          <w:rFonts w:ascii="GHEA Grapalat" w:hAnsi="GHEA Grapalat" w:cs="Sylfaen"/>
          <w:sz w:val="20"/>
          <w:lang w:val="hy-AM"/>
        </w:rPr>
      </w:pPr>
      <w:r w:rsidRPr="0071234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712340" w:rsidRDefault="007678FA" w:rsidP="007678FA">
      <w:pPr>
        <w:ind w:firstLine="720"/>
        <w:jc w:val="both"/>
        <w:rPr>
          <w:rFonts w:ascii="GHEA Grapalat" w:hAnsi="GHEA Grapalat" w:cs="Sylfaen"/>
          <w:sz w:val="20"/>
          <w:lang w:val="hy-AM"/>
        </w:rPr>
      </w:pPr>
      <w:r w:rsidRPr="00712340">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7678FA" w:rsidRPr="00712340" w:rsidRDefault="007678FA" w:rsidP="007678FA">
      <w:pPr>
        <w:ind w:firstLine="720"/>
        <w:jc w:val="both"/>
        <w:rPr>
          <w:rFonts w:ascii="GHEA Grapalat" w:hAnsi="GHEA Grapalat" w:cs="Sylfaen"/>
          <w:sz w:val="20"/>
          <w:lang w:val="hy-AM"/>
        </w:rPr>
      </w:pPr>
    </w:p>
    <w:p w:rsidR="007678FA" w:rsidRPr="00712340" w:rsidRDefault="007678FA" w:rsidP="007678FA">
      <w:pPr>
        <w:ind w:firstLine="720"/>
        <w:jc w:val="both"/>
        <w:rPr>
          <w:rFonts w:ascii="GHEA Grapalat" w:hAnsi="GHEA Grapalat" w:cs="Sylfaen"/>
          <w:sz w:val="20"/>
          <w:lang w:val="hy-AM"/>
        </w:rPr>
      </w:pPr>
      <w:r w:rsidRPr="00712340">
        <w:rPr>
          <w:rFonts w:ascii="GHEA Grapalat" w:hAnsi="GHEA Grapalat" w:cs="Sylfaen"/>
          <w:b/>
          <w:sz w:val="20"/>
          <w:lang w:val="hy-AM"/>
        </w:rPr>
        <w:t>6. ԱՆՀԱՂԹԱՀԱՐԵԼԻ ՈՒԺԻ ԱԶԴԵՑՈՒԹՅՈՒՆ</w:t>
      </w:r>
      <w:r w:rsidRPr="00712340">
        <w:rPr>
          <w:rFonts w:ascii="GHEA Grapalat" w:hAnsi="GHEA Grapalat" w:cs="Sylfaen"/>
          <w:sz w:val="20"/>
          <w:lang w:val="hy-AM"/>
        </w:rPr>
        <w:t xml:space="preserve"> </w:t>
      </w:r>
      <w:r w:rsidRPr="00712340">
        <w:rPr>
          <w:rFonts w:ascii="GHEA Grapalat" w:hAnsi="GHEA Grapalat" w:cs="Times Armenian"/>
          <w:b/>
          <w:sz w:val="20"/>
          <w:lang w:val="hy-AM"/>
        </w:rPr>
        <w:t>(</w:t>
      </w:r>
      <w:r w:rsidRPr="00712340">
        <w:rPr>
          <w:rFonts w:ascii="GHEA Grapalat" w:hAnsi="GHEA Grapalat" w:cs="Sylfaen"/>
          <w:b/>
          <w:sz w:val="20"/>
          <w:lang w:val="hy-AM"/>
        </w:rPr>
        <w:t>ՖՈՐՍ</w:t>
      </w:r>
      <w:r w:rsidRPr="00712340">
        <w:rPr>
          <w:rFonts w:ascii="GHEA Grapalat" w:hAnsi="GHEA Grapalat" w:cs="Times Armenian"/>
          <w:b/>
          <w:sz w:val="20"/>
          <w:lang w:val="hy-AM"/>
        </w:rPr>
        <w:t>-</w:t>
      </w:r>
      <w:r w:rsidRPr="00712340">
        <w:rPr>
          <w:rFonts w:ascii="GHEA Grapalat" w:hAnsi="GHEA Grapalat" w:cs="Sylfaen"/>
          <w:b/>
          <w:sz w:val="20"/>
          <w:lang w:val="hy-AM"/>
        </w:rPr>
        <w:t>ՄԱԺՈՐ</w:t>
      </w:r>
      <w:r w:rsidRPr="00712340">
        <w:rPr>
          <w:rFonts w:ascii="GHEA Grapalat" w:hAnsi="GHEA Grapalat"/>
          <w:b/>
          <w:sz w:val="20"/>
          <w:lang w:val="hy-AM"/>
        </w:rPr>
        <w:t>)</w:t>
      </w:r>
    </w:p>
    <w:p w:rsidR="007678FA" w:rsidRPr="00712340" w:rsidRDefault="007678FA" w:rsidP="007678FA">
      <w:pPr>
        <w:ind w:firstLine="709"/>
        <w:jc w:val="both"/>
        <w:rPr>
          <w:rFonts w:ascii="GHEA Grapalat" w:hAnsi="GHEA Grapalat"/>
          <w:sz w:val="20"/>
          <w:lang w:val="hy-AM"/>
        </w:rPr>
      </w:pP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պայմանագրով</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Pr="00712340">
        <w:rPr>
          <w:rFonts w:ascii="GHEA Grapalat" w:hAnsi="GHEA Grapalat" w:cs="Times Armenian"/>
          <w:sz w:val="20"/>
          <w:lang w:val="hy-AM"/>
        </w:rPr>
        <w:t xml:space="preserve"> </w:t>
      </w:r>
      <w:r w:rsidRPr="00712340">
        <w:rPr>
          <w:rFonts w:ascii="GHEA Grapalat" w:hAnsi="GHEA Grapalat" w:cs="Sylfaen"/>
          <w:sz w:val="20"/>
          <w:lang w:val="hy-AM"/>
        </w:rPr>
        <w:t>կնքված</w:t>
      </w:r>
      <w:r w:rsidRPr="00712340">
        <w:rPr>
          <w:rFonts w:ascii="GHEA Grapalat" w:hAnsi="GHEA Grapalat" w:cs="Times Armenian"/>
          <w:sz w:val="20"/>
          <w:lang w:val="hy-AM"/>
        </w:rPr>
        <w:t xml:space="preserve"> հ</w:t>
      </w:r>
      <w:r w:rsidRPr="00712340">
        <w:rPr>
          <w:rFonts w:ascii="GHEA Grapalat" w:hAnsi="GHEA Grapalat" w:cs="Sylfaen"/>
          <w:sz w:val="20"/>
          <w:lang w:val="hy-AM"/>
        </w:rPr>
        <w:t>ամաձայնագրերով</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պարտավորություններն</w:t>
      </w:r>
      <w:r w:rsidRPr="00712340">
        <w:rPr>
          <w:rFonts w:ascii="GHEA Grapalat" w:hAnsi="GHEA Grapalat" w:cs="Times Armenian"/>
          <w:sz w:val="20"/>
          <w:lang w:val="hy-AM"/>
        </w:rPr>
        <w:t xml:space="preserve"> </w:t>
      </w:r>
      <w:r w:rsidRPr="00712340">
        <w:rPr>
          <w:rFonts w:ascii="GHEA Grapalat" w:hAnsi="GHEA Grapalat" w:cs="Sylfaen"/>
          <w:sz w:val="20"/>
          <w:lang w:val="hy-AM"/>
        </w:rPr>
        <w:t>ամբողջությամբ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կամ</w:t>
      </w:r>
      <w:r w:rsidRPr="00712340">
        <w:rPr>
          <w:rFonts w:ascii="GHEA Grapalat" w:hAnsi="GHEA Grapalat" w:cs="Times Armenian"/>
          <w:sz w:val="20"/>
          <w:lang w:val="hy-AM"/>
        </w:rPr>
        <w:t xml:space="preserve"> </w:t>
      </w:r>
      <w:r w:rsidRPr="00712340">
        <w:rPr>
          <w:rFonts w:ascii="GHEA Grapalat" w:hAnsi="GHEA Grapalat" w:cs="Sylfaen"/>
          <w:sz w:val="20"/>
          <w:lang w:val="hy-AM"/>
        </w:rPr>
        <w:t>մասնակիորեն</w:t>
      </w:r>
      <w:r w:rsidRPr="00712340">
        <w:rPr>
          <w:rFonts w:ascii="GHEA Grapalat" w:hAnsi="GHEA Grapalat" w:cs="Times Armenian"/>
          <w:sz w:val="20"/>
          <w:lang w:val="hy-AM"/>
        </w:rPr>
        <w:t xml:space="preserve"> </w:t>
      </w:r>
      <w:r w:rsidRPr="00712340">
        <w:rPr>
          <w:rFonts w:ascii="GHEA Grapalat" w:hAnsi="GHEA Grapalat" w:cs="Sylfaen"/>
          <w:sz w:val="20"/>
          <w:lang w:val="hy-AM"/>
        </w:rPr>
        <w:t>չկատարելու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համար</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կողմերն</w:t>
      </w:r>
      <w:r w:rsidRPr="00712340">
        <w:rPr>
          <w:rFonts w:ascii="GHEA Grapalat" w:hAnsi="GHEA Grapalat" w:cs="Times Armenian"/>
          <w:sz w:val="20"/>
          <w:lang w:val="hy-AM"/>
        </w:rPr>
        <w:t xml:space="preserve"> </w:t>
      </w:r>
      <w:r w:rsidRPr="00712340">
        <w:rPr>
          <w:rFonts w:ascii="GHEA Grapalat" w:hAnsi="GHEA Grapalat" w:cs="Sylfaen"/>
          <w:sz w:val="20"/>
          <w:lang w:val="hy-AM"/>
        </w:rPr>
        <w:t>ազատվում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պատասխանատվությունից</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w:t>
      </w:r>
      <w:r w:rsidRPr="00712340">
        <w:rPr>
          <w:rFonts w:ascii="GHEA Grapalat" w:hAnsi="GHEA Grapalat" w:cs="Sylfaen"/>
          <w:sz w:val="20"/>
          <w:lang w:val="hy-AM"/>
        </w:rPr>
        <w:t>դա</w:t>
      </w:r>
      <w:r w:rsidRPr="00712340">
        <w:rPr>
          <w:rFonts w:ascii="GHEA Grapalat" w:hAnsi="GHEA Grapalat" w:cs="Times Armenian"/>
          <w:sz w:val="20"/>
          <w:lang w:val="hy-AM"/>
        </w:rPr>
        <w:t xml:space="preserve"> </w:t>
      </w:r>
      <w:r w:rsidRPr="00712340">
        <w:rPr>
          <w:rFonts w:ascii="GHEA Grapalat" w:hAnsi="GHEA Grapalat" w:cs="Sylfaen"/>
          <w:sz w:val="20"/>
          <w:lang w:val="hy-AM"/>
        </w:rPr>
        <w:t>եղել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անհաղթահարելի</w:t>
      </w:r>
      <w:r w:rsidRPr="00712340">
        <w:rPr>
          <w:rFonts w:ascii="GHEA Grapalat" w:hAnsi="GHEA Grapalat" w:cs="Times Armenian"/>
          <w:sz w:val="20"/>
          <w:lang w:val="hy-AM"/>
        </w:rPr>
        <w:t xml:space="preserve"> </w:t>
      </w:r>
      <w:r w:rsidRPr="00712340">
        <w:rPr>
          <w:rFonts w:ascii="GHEA Grapalat" w:hAnsi="GHEA Grapalat" w:cs="Sylfaen"/>
          <w:sz w:val="20"/>
          <w:lang w:val="hy-AM"/>
        </w:rPr>
        <w:t>ուժի</w:t>
      </w:r>
      <w:r w:rsidRPr="00712340">
        <w:rPr>
          <w:rFonts w:ascii="GHEA Grapalat" w:hAnsi="GHEA Grapalat" w:cs="Times Armenian"/>
          <w:sz w:val="20"/>
          <w:lang w:val="hy-AM"/>
        </w:rPr>
        <w:t xml:space="preserve"> </w:t>
      </w:r>
      <w:r w:rsidRPr="00712340">
        <w:rPr>
          <w:rFonts w:ascii="GHEA Grapalat" w:hAnsi="GHEA Grapalat" w:cs="Sylfaen"/>
          <w:sz w:val="20"/>
          <w:lang w:val="hy-AM"/>
        </w:rPr>
        <w:t>ազդեցության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հետևանքով</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ծագել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կնքելուց</w:t>
      </w:r>
      <w:r w:rsidRPr="00712340">
        <w:rPr>
          <w:rFonts w:ascii="GHEA Grapalat" w:hAnsi="GHEA Grapalat" w:cs="Times Armenian"/>
          <w:sz w:val="20"/>
          <w:lang w:val="hy-AM"/>
        </w:rPr>
        <w:t xml:space="preserve"> </w:t>
      </w:r>
      <w:r w:rsidRPr="00712340">
        <w:rPr>
          <w:rFonts w:ascii="GHEA Grapalat" w:hAnsi="GHEA Grapalat" w:cs="Sylfaen"/>
          <w:sz w:val="20"/>
          <w:lang w:val="hy-AM"/>
        </w:rPr>
        <w:t>հետո</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կողմերը</w:t>
      </w:r>
      <w:r w:rsidRPr="00712340">
        <w:rPr>
          <w:rFonts w:ascii="GHEA Grapalat" w:hAnsi="GHEA Grapalat" w:cs="Times Armenian"/>
          <w:sz w:val="20"/>
          <w:lang w:val="hy-AM"/>
        </w:rPr>
        <w:t xml:space="preserve"> </w:t>
      </w:r>
      <w:r w:rsidRPr="00712340">
        <w:rPr>
          <w:rFonts w:ascii="GHEA Grapalat" w:hAnsi="GHEA Grapalat" w:cs="Sylfaen"/>
          <w:sz w:val="20"/>
          <w:lang w:val="hy-AM"/>
        </w:rPr>
        <w:t>չէին</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կանխատեսել</w:t>
      </w:r>
      <w:r w:rsidRPr="00712340">
        <w:rPr>
          <w:rFonts w:ascii="GHEA Grapalat" w:hAnsi="GHEA Grapalat" w:cs="Times Armenian"/>
          <w:sz w:val="20"/>
          <w:lang w:val="hy-AM"/>
        </w:rPr>
        <w:t xml:space="preserve"> </w:t>
      </w:r>
      <w:r w:rsidRPr="00712340">
        <w:rPr>
          <w:rFonts w:ascii="GHEA Grapalat" w:hAnsi="GHEA Grapalat" w:cs="Sylfaen"/>
          <w:sz w:val="20"/>
          <w:lang w:val="hy-AM"/>
        </w:rPr>
        <w:t>կամ</w:t>
      </w:r>
      <w:r w:rsidRPr="00712340">
        <w:rPr>
          <w:rFonts w:ascii="GHEA Grapalat" w:hAnsi="GHEA Grapalat" w:cs="Times Armenian"/>
          <w:sz w:val="20"/>
          <w:lang w:val="hy-AM"/>
        </w:rPr>
        <w:t xml:space="preserve"> </w:t>
      </w:r>
      <w:r w:rsidRPr="00712340">
        <w:rPr>
          <w:rFonts w:ascii="GHEA Grapalat" w:hAnsi="GHEA Grapalat" w:cs="Sylfaen"/>
          <w:sz w:val="20"/>
          <w:lang w:val="hy-AM"/>
        </w:rPr>
        <w:t>կանխարգելել։</w:t>
      </w:r>
      <w:r w:rsidRPr="00712340">
        <w:rPr>
          <w:rFonts w:ascii="GHEA Grapalat" w:hAnsi="GHEA Grapalat" w:cs="Times Armenian"/>
          <w:sz w:val="20"/>
          <w:lang w:val="hy-AM"/>
        </w:rPr>
        <w:t xml:space="preserve"> </w:t>
      </w:r>
      <w:r w:rsidRPr="00712340">
        <w:rPr>
          <w:rFonts w:ascii="GHEA Grapalat" w:hAnsi="GHEA Grapalat" w:cs="Sylfaen"/>
          <w:sz w:val="20"/>
          <w:lang w:val="hy-AM"/>
        </w:rPr>
        <w:t>Այդպիսի</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իրավիճակներ</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երկրաշարժը</w:t>
      </w:r>
      <w:r w:rsidRPr="00712340">
        <w:rPr>
          <w:rFonts w:ascii="GHEA Grapalat" w:hAnsi="GHEA Grapalat" w:cs="Times Armenian"/>
          <w:sz w:val="20"/>
          <w:lang w:val="hy-AM"/>
        </w:rPr>
        <w:t xml:space="preserve">, </w:t>
      </w:r>
      <w:r w:rsidRPr="00712340">
        <w:rPr>
          <w:rFonts w:ascii="GHEA Grapalat" w:hAnsi="GHEA Grapalat" w:cs="Sylfaen"/>
          <w:sz w:val="20"/>
          <w:lang w:val="hy-AM"/>
        </w:rPr>
        <w:t>ջրհեղեղը</w:t>
      </w:r>
      <w:r w:rsidRPr="00712340">
        <w:rPr>
          <w:rFonts w:ascii="GHEA Grapalat" w:hAnsi="GHEA Grapalat" w:cs="Times Armenian"/>
          <w:sz w:val="20"/>
          <w:lang w:val="hy-AM"/>
        </w:rPr>
        <w:t xml:space="preserve">, </w:t>
      </w:r>
      <w:r w:rsidRPr="00712340">
        <w:rPr>
          <w:rFonts w:ascii="GHEA Grapalat" w:hAnsi="GHEA Grapalat" w:cs="Sylfaen"/>
          <w:sz w:val="20"/>
          <w:lang w:val="hy-AM"/>
        </w:rPr>
        <w:t>հրդեհը</w:t>
      </w:r>
      <w:r w:rsidRPr="00712340">
        <w:rPr>
          <w:rFonts w:ascii="GHEA Grapalat" w:hAnsi="GHEA Grapalat" w:cs="Times Armenian"/>
          <w:sz w:val="20"/>
          <w:lang w:val="hy-AM"/>
        </w:rPr>
        <w:t xml:space="preserve">, </w:t>
      </w:r>
      <w:r w:rsidRPr="00712340">
        <w:rPr>
          <w:rFonts w:ascii="GHEA Grapalat" w:hAnsi="GHEA Grapalat" w:cs="Sylfaen"/>
          <w:sz w:val="20"/>
          <w:lang w:val="hy-AM"/>
        </w:rPr>
        <w:t>պատերազմը</w:t>
      </w:r>
      <w:r w:rsidRPr="00712340">
        <w:rPr>
          <w:rFonts w:ascii="GHEA Grapalat" w:hAnsi="GHEA Grapalat" w:cs="Times Armenian"/>
          <w:sz w:val="20"/>
          <w:lang w:val="hy-AM"/>
        </w:rPr>
        <w:t xml:space="preserve">, </w:t>
      </w:r>
      <w:r w:rsidRPr="00712340">
        <w:rPr>
          <w:rFonts w:ascii="GHEA Grapalat" w:hAnsi="GHEA Grapalat" w:cs="Sylfaen"/>
          <w:sz w:val="20"/>
          <w:lang w:val="hy-AM"/>
        </w:rPr>
        <w:t>ռազմական</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արտակարգ</w:t>
      </w:r>
      <w:r w:rsidRPr="00712340">
        <w:rPr>
          <w:rFonts w:ascii="GHEA Grapalat" w:hAnsi="GHEA Grapalat" w:cs="Times Armenian"/>
          <w:sz w:val="20"/>
          <w:lang w:val="hy-AM"/>
        </w:rPr>
        <w:t xml:space="preserve"> </w:t>
      </w:r>
      <w:r w:rsidRPr="00712340">
        <w:rPr>
          <w:rFonts w:ascii="GHEA Grapalat" w:hAnsi="GHEA Grapalat" w:cs="Sylfaen"/>
          <w:sz w:val="20"/>
          <w:lang w:val="hy-AM"/>
        </w:rPr>
        <w:t>դրություն</w:t>
      </w:r>
      <w:r w:rsidRPr="00712340">
        <w:rPr>
          <w:rFonts w:ascii="GHEA Grapalat" w:hAnsi="GHEA Grapalat" w:cs="Times Armenian"/>
          <w:sz w:val="20"/>
          <w:lang w:val="hy-AM"/>
        </w:rPr>
        <w:t xml:space="preserve"> </w:t>
      </w:r>
      <w:r w:rsidRPr="00712340">
        <w:rPr>
          <w:rFonts w:ascii="GHEA Grapalat" w:hAnsi="GHEA Grapalat" w:cs="Sylfaen"/>
          <w:sz w:val="20"/>
          <w:lang w:val="hy-AM"/>
        </w:rPr>
        <w:t>հայտարարելը</w:t>
      </w:r>
      <w:r w:rsidRPr="00712340">
        <w:rPr>
          <w:rFonts w:ascii="GHEA Grapalat" w:hAnsi="GHEA Grapalat" w:cs="Times Armenian"/>
          <w:sz w:val="20"/>
          <w:lang w:val="hy-AM"/>
        </w:rPr>
        <w:t xml:space="preserve">, </w:t>
      </w:r>
      <w:r w:rsidRPr="00712340">
        <w:rPr>
          <w:rFonts w:ascii="GHEA Grapalat" w:hAnsi="GHEA Grapalat" w:cs="Sylfaen"/>
          <w:sz w:val="20"/>
          <w:lang w:val="hy-AM"/>
        </w:rPr>
        <w:t>քաղաքական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հուզումները</w:t>
      </w:r>
      <w:r w:rsidRPr="00712340">
        <w:rPr>
          <w:rFonts w:ascii="GHEA Grapalat" w:hAnsi="GHEA Grapalat"/>
          <w:sz w:val="20"/>
          <w:lang w:val="hy-AM"/>
        </w:rPr>
        <w:t xml:space="preserve">, </w:t>
      </w:r>
      <w:r w:rsidRPr="00712340">
        <w:rPr>
          <w:rFonts w:ascii="GHEA Grapalat" w:hAnsi="GHEA Grapalat" w:cs="Sylfaen"/>
          <w:sz w:val="20"/>
          <w:lang w:val="hy-AM"/>
        </w:rPr>
        <w:t>գործադուլները</w:t>
      </w:r>
      <w:r w:rsidRPr="00712340">
        <w:rPr>
          <w:rFonts w:ascii="GHEA Grapalat" w:hAnsi="GHEA Grapalat" w:cs="Times Armenian"/>
          <w:sz w:val="20"/>
          <w:lang w:val="hy-AM"/>
        </w:rPr>
        <w:t xml:space="preserve">, </w:t>
      </w:r>
      <w:r w:rsidRPr="00712340">
        <w:rPr>
          <w:rFonts w:ascii="GHEA Grapalat" w:hAnsi="GHEA Grapalat" w:cs="Sylfaen"/>
          <w:sz w:val="20"/>
          <w:lang w:val="hy-AM"/>
        </w:rPr>
        <w:t>հաղորդակցության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միջոցների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աշխատանքի</w:t>
      </w:r>
      <w:r w:rsidRPr="00712340">
        <w:rPr>
          <w:rFonts w:ascii="GHEA Grapalat" w:hAnsi="GHEA Grapalat" w:cs="Times Armenian"/>
          <w:sz w:val="20"/>
          <w:lang w:val="hy-AM"/>
        </w:rPr>
        <w:t xml:space="preserve"> </w:t>
      </w:r>
      <w:r w:rsidRPr="00712340">
        <w:rPr>
          <w:rFonts w:ascii="GHEA Grapalat" w:hAnsi="GHEA Grapalat" w:cs="Sylfaen"/>
          <w:sz w:val="20"/>
          <w:lang w:val="hy-AM"/>
        </w:rPr>
        <w:t>դադարեցումը</w:t>
      </w:r>
      <w:r w:rsidRPr="00712340">
        <w:rPr>
          <w:rFonts w:ascii="GHEA Grapalat" w:hAnsi="GHEA Grapalat" w:cs="Times Armenian"/>
          <w:sz w:val="20"/>
          <w:lang w:val="hy-AM"/>
        </w:rPr>
        <w:t xml:space="preserve">, </w:t>
      </w:r>
      <w:r w:rsidRPr="00712340">
        <w:rPr>
          <w:rFonts w:ascii="GHEA Grapalat" w:hAnsi="GHEA Grapalat" w:cs="Sylfaen"/>
          <w:sz w:val="20"/>
          <w:lang w:val="hy-AM"/>
        </w:rPr>
        <w:t>պետական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մարմինների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ակտերը</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այլն</w:t>
      </w:r>
      <w:r w:rsidRPr="00712340">
        <w:rPr>
          <w:rFonts w:ascii="GHEA Grapalat" w:hAnsi="GHEA Grapalat" w:cs="Times Armenian"/>
          <w:sz w:val="20"/>
          <w:lang w:val="hy-AM"/>
        </w:rPr>
        <w:t xml:space="preserve">, </w:t>
      </w:r>
      <w:r w:rsidRPr="00712340">
        <w:rPr>
          <w:rFonts w:ascii="GHEA Grapalat" w:hAnsi="GHEA Grapalat" w:cs="Sylfaen"/>
          <w:sz w:val="20"/>
          <w:lang w:val="hy-AM"/>
        </w:rPr>
        <w:t>որոնք</w:t>
      </w:r>
      <w:r w:rsidRPr="00712340">
        <w:rPr>
          <w:rFonts w:ascii="GHEA Grapalat" w:hAnsi="GHEA Grapalat" w:cs="Times Armenian"/>
          <w:sz w:val="20"/>
          <w:lang w:val="hy-AM"/>
        </w:rPr>
        <w:t xml:space="preserve"> </w:t>
      </w:r>
      <w:r w:rsidRPr="00712340">
        <w:rPr>
          <w:rFonts w:ascii="GHEA Grapalat" w:hAnsi="GHEA Grapalat" w:cs="Sylfaen"/>
          <w:sz w:val="20"/>
          <w:lang w:val="hy-AM"/>
        </w:rPr>
        <w:t>անհնարին</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դարձնում</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պայմանագրով</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կատարումը։</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w:t>
      </w:r>
      <w:r w:rsidRPr="00712340">
        <w:rPr>
          <w:rFonts w:ascii="GHEA Grapalat" w:hAnsi="GHEA Grapalat" w:cs="Sylfaen"/>
          <w:sz w:val="20"/>
          <w:lang w:val="hy-AM"/>
        </w:rPr>
        <w:t>արտակարգ</w:t>
      </w:r>
      <w:r w:rsidRPr="00712340">
        <w:rPr>
          <w:rFonts w:ascii="GHEA Grapalat" w:hAnsi="GHEA Grapalat" w:cs="Times Armenian"/>
          <w:sz w:val="20"/>
          <w:lang w:val="hy-AM"/>
        </w:rPr>
        <w:t xml:space="preserve"> </w:t>
      </w:r>
      <w:r w:rsidRPr="00712340">
        <w:rPr>
          <w:rFonts w:ascii="GHEA Grapalat" w:hAnsi="GHEA Grapalat" w:cs="Sylfaen"/>
          <w:sz w:val="20"/>
          <w:lang w:val="hy-AM"/>
        </w:rPr>
        <w:t>ուժի</w:t>
      </w:r>
      <w:r w:rsidRPr="00712340">
        <w:rPr>
          <w:rFonts w:ascii="GHEA Grapalat" w:hAnsi="GHEA Grapalat" w:cs="Times Armenian"/>
          <w:sz w:val="20"/>
          <w:lang w:val="hy-AM"/>
        </w:rPr>
        <w:t xml:space="preserve"> </w:t>
      </w:r>
      <w:r w:rsidRPr="00712340">
        <w:rPr>
          <w:rFonts w:ascii="GHEA Grapalat" w:hAnsi="GHEA Grapalat" w:cs="Sylfaen"/>
          <w:sz w:val="20"/>
          <w:lang w:val="hy-AM"/>
        </w:rPr>
        <w:t>ազդեցությունը</w:t>
      </w:r>
      <w:r w:rsidRPr="00712340">
        <w:rPr>
          <w:rFonts w:ascii="GHEA Grapalat" w:hAnsi="GHEA Grapalat" w:cs="Times Armenian"/>
          <w:sz w:val="20"/>
          <w:lang w:val="hy-AM"/>
        </w:rPr>
        <w:t xml:space="preserve"> </w:t>
      </w:r>
      <w:r w:rsidRPr="00712340">
        <w:rPr>
          <w:rFonts w:ascii="GHEA Grapalat" w:hAnsi="GHEA Grapalat" w:cs="Sylfaen"/>
          <w:sz w:val="20"/>
          <w:lang w:val="hy-AM"/>
        </w:rPr>
        <w:t>շարունակվում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3 (</w:t>
      </w:r>
      <w:r w:rsidRPr="00712340">
        <w:rPr>
          <w:rFonts w:ascii="GHEA Grapalat" w:hAnsi="GHEA Grapalat" w:cs="Sylfaen"/>
          <w:sz w:val="20"/>
          <w:lang w:val="hy-AM"/>
        </w:rPr>
        <w:t>երեք</w:t>
      </w:r>
      <w:r w:rsidRPr="00712340">
        <w:rPr>
          <w:rFonts w:ascii="GHEA Grapalat" w:hAnsi="GHEA Grapalat" w:cs="Times Armenian"/>
          <w:sz w:val="20"/>
          <w:lang w:val="hy-AM"/>
        </w:rPr>
        <w:t xml:space="preserve">) </w:t>
      </w:r>
      <w:r w:rsidRPr="00712340">
        <w:rPr>
          <w:rFonts w:ascii="GHEA Grapalat" w:hAnsi="GHEA Grapalat" w:cs="Sylfaen"/>
          <w:sz w:val="20"/>
          <w:lang w:val="hy-AM"/>
        </w:rPr>
        <w:t>ամսից</w:t>
      </w:r>
      <w:r w:rsidRPr="00712340">
        <w:rPr>
          <w:rFonts w:ascii="GHEA Grapalat" w:hAnsi="GHEA Grapalat" w:cs="Times Armenian"/>
          <w:sz w:val="20"/>
          <w:lang w:val="hy-AM"/>
        </w:rPr>
        <w:t xml:space="preserve"> </w:t>
      </w:r>
      <w:r w:rsidRPr="00712340">
        <w:rPr>
          <w:rFonts w:ascii="GHEA Grapalat" w:hAnsi="GHEA Grapalat" w:cs="Sylfaen"/>
          <w:sz w:val="20"/>
          <w:lang w:val="hy-AM"/>
        </w:rPr>
        <w:t>ավելի</w:t>
      </w:r>
      <w:r w:rsidRPr="00712340">
        <w:rPr>
          <w:rFonts w:ascii="GHEA Grapalat" w:hAnsi="GHEA Grapalat" w:cs="Times Armenian"/>
          <w:sz w:val="20"/>
          <w:lang w:val="hy-AM"/>
        </w:rPr>
        <w:t xml:space="preserve">, </w:t>
      </w:r>
      <w:r w:rsidRPr="00712340">
        <w:rPr>
          <w:rFonts w:ascii="GHEA Grapalat" w:hAnsi="GHEA Grapalat" w:cs="Sylfaen"/>
          <w:sz w:val="20"/>
          <w:lang w:val="hy-AM"/>
        </w:rPr>
        <w:t>ապա</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կողմերից</w:t>
      </w:r>
      <w:r w:rsidRPr="00712340">
        <w:rPr>
          <w:rFonts w:ascii="GHEA Grapalat" w:hAnsi="GHEA Grapalat" w:cs="Times Armenian"/>
          <w:sz w:val="20"/>
          <w:lang w:val="hy-AM"/>
        </w:rPr>
        <w:t xml:space="preserve"> </w:t>
      </w:r>
      <w:r w:rsidRPr="00712340">
        <w:rPr>
          <w:rFonts w:ascii="GHEA Grapalat" w:hAnsi="GHEA Grapalat" w:cs="Sylfaen"/>
          <w:sz w:val="20"/>
          <w:lang w:val="hy-AM"/>
        </w:rPr>
        <w:t>յուրաքանչյուրն</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իրավունք</w:t>
      </w:r>
      <w:r w:rsidRPr="00712340">
        <w:rPr>
          <w:rFonts w:ascii="GHEA Grapalat" w:hAnsi="GHEA Grapalat" w:cs="Times Armenian"/>
          <w:sz w:val="20"/>
          <w:lang w:val="hy-AM"/>
        </w:rPr>
        <w:t xml:space="preserve"> </w:t>
      </w:r>
      <w:r w:rsidRPr="00712340">
        <w:rPr>
          <w:rFonts w:ascii="GHEA Grapalat" w:hAnsi="GHEA Grapalat" w:cs="Sylfaen"/>
          <w:sz w:val="20"/>
          <w:lang w:val="hy-AM"/>
        </w:rPr>
        <w:t>ունի</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այդ</w:t>
      </w:r>
      <w:r w:rsidRPr="00712340">
        <w:rPr>
          <w:rFonts w:ascii="GHEA Grapalat" w:hAnsi="GHEA Grapalat" w:cs="Times Armenian"/>
          <w:sz w:val="20"/>
          <w:lang w:val="hy-AM"/>
        </w:rPr>
        <w:t xml:space="preserve"> </w:t>
      </w:r>
      <w:r w:rsidRPr="00712340">
        <w:rPr>
          <w:rFonts w:ascii="GHEA Grapalat" w:hAnsi="GHEA Grapalat" w:cs="Sylfaen"/>
          <w:sz w:val="20"/>
          <w:lang w:val="hy-AM"/>
        </w:rPr>
        <w:t>մասին</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նախապես</w:t>
      </w:r>
      <w:r w:rsidRPr="00712340">
        <w:rPr>
          <w:rFonts w:ascii="GHEA Grapalat" w:hAnsi="GHEA Grapalat" w:cs="Times Armenian"/>
          <w:sz w:val="20"/>
          <w:lang w:val="hy-AM"/>
        </w:rPr>
        <w:t xml:space="preserve"> </w:t>
      </w:r>
      <w:r w:rsidRPr="00712340">
        <w:rPr>
          <w:rFonts w:ascii="GHEA Grapalat" w:hAnsi="GHEA Grapalat" w:cs="Sylfaen"/>
          <w:sz w:val="20"/>
          <w:lang w:val="hy-AM"/>
        </w:rPr>
        <w:t>տեղյակ</w:t>
      </w:r>
      <w:r w:rsidRPr="00712340">
        <w:rPr>
          <w:rFonts w:ascii="GHEA Grapalat" w:hAnsi="GHEA Grapalat" w:cs="Times Armenian"/>
          <w:sz w:val="20"/>
          <w:lang w:val="hy-AM"/>
        </w:rPr>
        <w:t xml:space="preserve"> </w:t>
      </w:r>
      <w:r w:rsidRPr="00712340">
        <w:rPr>
          <w:rFonts w:ascii="GHEA Grapalat" w:hAnsi="GHEA Grapalat" w:cs="Sylfaen"/>
          <w:sz w:val="20"/>
          <w:lang w:val="hy-AM"/>
        </w:rPr>
        <w:t>պահելով</w:t>
      </w:r>
      <w:r w:rsidRPr="00712340">
        <w:rPr>
          <w:rFonts w:ascii="GHEA Grapalat" w:hAnsi="GHEA Grapalat" w:cs="Times Armenian"/>
          <w:sz w:val="20"/>
          <w:lang w:val="hy-AM"/>
        </w:rPr>
        <w:t xml:space="preserve"> </w:t>
      </w:r>
      <w:r w:rsidRPr="00712340">
        <w:rPr>
          <w:rFonts w:ascii="GHEA Grapalat" w:hAnsi="GHEA Grapalat" w:cs="Sylfaen"/>
          <w:sz w:val="20"/>
          <w:lang w:val="hy-AM"/>
        </w:rPr>
        <w:t>մյուս</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կողմին</w:t>
      </w:r>
      <w:r w:rsidRPr="00712340">
        <w:rPr>
          <w:rFonts w:ascii="GHEA Grapalat" w:hAnsi="GHEA Grapalat" w:cs="Times Armenian"/>
          <w:sz w:val="20"/>
          <w:lang w:val="hy-AM"/>
        </w:rPr>
        <w:t>։</w:t>
      </w:r>
    </w:p>
    <w:p w:rsidR="007678FA" w:rsidRPr="00712340" w:rsidRDefault="007678FA" w:rsidP="007678FA">
      <w:pPr>
        <w:ind w:firstLine="720"/>
        <w:jc w:val="both"/>
        <w:rPr>
          <w:rFonts w:ascii="GHEA Grapalat" w:hAnsi="GHEA Grapalat" w:cs="Sylfaen"/>
          <w:sz w:val="20"/>
          <w:lang w:val="hy-AM"/>
        </w:rPr>
      </w:pPr>
    </w:p>
    <w:p w:rsidR="007678FA" w:rsidRPr="00712340" w:rsidRDefault="007678FA" w:rsidP="007678FA">
      <w:pPr>
        <w:ind w:firstLine="720"/>
        <w:jc w:val="both"/>
        <w:rPr>
          <w:rFonts w:ascii="GHEA Grapalat" w:hAnsi="GHEA Grapalat" w:cs="Sylfaen"/>
          <w:b/>
          <w:sz w:val="20"/>
          <w:lang w:val="hy-AM"/>
        </w:rPr>
      </w:pPr>
      <w:r w:rsidRPr="00712340">
        <w:rPr>
          <w:rFonts w:ascii="GHEA Grapalat" w:hAnsi="GHEA Grapalat" w:cs="Sylfaen"/>
          <w:b/>
          <w:sz w:val="20"/>
          <w:lang w:val="hy-AM"/>
        </w:rPr>
        <w:t>7. ԱՅԼ ՊԱՅՄԱՆՆԵՐ</w:t>
      </w:r>
    </w:p>
    <w:p w:rsidR="007678FA" w:rsidRPr="00712340" w:rsidRDefault="007678FA" w:rsidP="007678FA">
      <w:pPr>
        <w:ind w:firstLine="709"/>
        <w:jc w:val="both"/>
        <w:rPr>
          <w:rFonts w:ascii="GHEA Grapalat" w:hAnsi="GHEA Grapalat"/>
          <w:sz w:val="20"/>
          <w:lang w:val="hy-AM"/>
        </w:rPr>
      </w:pPr>
      <w:r w:rsidRPr="00712340">
        <w:rPr>
          <w:rFonts w:ascii="GHEA Grapalat" w:hAnsi="GHEA Grapalat"/>
          <w:sz w:val="20"/>
          <w:lang w:val="hy-AM"/>
        </w:rPr>
        <w:t>7.1 Պ</w:t>
      </w:r>
      <w:r w:rsidRPr="00712340">
        <w:rPr>
          <w:rFonts w:ascii="GHEA Grapalat" w:hAnsi="GHEA Grapalat" w:cs="Sylfaen"/>
          <w:sz w:val="20"/>
          <w:lang w:val="hy-AM"/>
        </w:rPr>
        <w:t>այմանագիրն</w:t>
      </w:r>
      <w:r w:rsidRPr="00712340">
        <w:rPr>
          <w:rFonts w:ascii="GHEA Grapalat" w:hAnsi="GHEA Grapalat" w:cs="Times Armenian"/>
          <w:sz w:val="20"/>
          <w:lang w:val="hy-AM"/>
        </w:rPr>
        <w:t xml:space="preserve"> </w:t>
      </w:r>
      <w:r w:rsidRPr="00712340">
        <w:rPr>
          <w:rFonts w:ascii="GHEA Grapalat" w:hAnsi="GHEA Grapalat" w:cs="Sylfaen"/>
          <w:sz w:val="20"/>
          <w:lang w:val="hy-AM"/>
        </w:rPr>
        <w:t>ուժի</w:t>
      </w:r>
      <w:r w:rsidRPr="00712340">
        <w:rPr>
          <w:rFonts w:ascii="GHEA Grapalat" w:hAnsi="GHEA Grapalat" w:cs="Times Armenian"/>
          <w:sz w:val="20"/>
          <w:lang w:val="hy-AM"/>
        </w:rPr>
        <w:t xml:space="preserve"> </w:t>
      </w:r>
      <w:r w:rsidRPr="00712340">
        <w:rPr>
          <w:rFonts w:ascii="GHEA Grapalat" w:hAnsi="GHEA Grapalat" w:cs="Sylfaen"/>
          <w:sz w:val="20"/>
          <w:lang w:val="hy-AM"/>
        </w:rPr>
        <w:t>մեջ</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մտնում</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w:t>
      </w:r>
      <w:r w:rsidRPr="00712340">
        <w:rPr>
          <w:rFonts w:ascii="GHEA Grapalat" w:hAnsi="GHEA Grapalat" w:cs="Times Armenian"/>
          <w:sz w:val="20"/>
          <w:lang w:val="hy-AM"/>
        </w:rPr>
        <w:t xml:space="preserve"> </w:t>
      </w:r>
      <w:r w:rsidRPr="00712340">
        <w:rPr>
          <w:rFonts w:ascii="GHEA Grapalat" w:hAnsi="GHEA Grapalat" w:cs="Sylfaen"/>
          <w:sz w:val="20"/>
          <w:lang w:val="hy-AM"/>
        </w:rPr>
        <w:t>ստորագրման</w:t>
      </w:r>
      <w:r w:rsidRPr="00712340">
        <w:rPr>
          <w:rFonts w:ascii="GHEA Grapalat" w:hAnsi="GHEA Grapalat" w:cs="Times Armenian"/>
          <w:sz w:val="20"/>
          <w:lang w:val="hy-AM"/>
        </w:rPr>
        <w:t xml:space="preserve"> </w:t>
      </w:r>
      <w:r w:rsidRPr="00712340">
        <w:rPr>
          <w:rFonts w:ascii="GHEA Grapalat" w:hAnsi="GHEA Grapalat" w:cs="Sylfaen"/>
          <w:sz w:val="20"/>
          <w:lang w:val="hy-AM"/>
        </w:rPr>
        <w:t>պահից և գործում է մինչև</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 պայմանագրով</w:t>
      </w:r>
      <w:r w:rsidRPr="00712340">
        <w:rPr>
          <w:rFonts w:ascii="GHEA Grapalat" w:hAnsi="GHEA Grapalat" w:cs="Times Armenian"/>
          <w:sz w:val="20"/>
          <w:lang w:val="hy-AM"/>
        </w:rPr>
        <w:t xml:space="preserve"> </w:t>
      </w:r>
      <w:r w:rsidRPr="00712340">
        <w:rPr>
          <w:rFonts w:ascii="GHEA Grapalat" w:hAnsi="GHEA Grapalat" w:cs="Sylfaen"/>
          <w:sz w:val="20"/>
          <w:lang w:val="hy-AM"/>
        </w:rPr>
        <w:t>ստանձնած</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ողջ</w:t>
      </w:r>
      <w:r w:rsidRPr="00712340">
        <w:rPr>
          <w:rFonts w:ascii="GHEA Grapalat" w:hAnsi="GHEA Grapalat" w:cs="Times Armenian"/>
          <w:sz w:val="20"/>
          <w:lang w:val="hy-AM"/>
        </w:rPr>
        <w:t xml:space="preserve"> </w:t>
      </w:r>
      <w:r w:rsidRPr="00712340">
        <w:rPr>
          <w:rFonts w:ascii="GHEA Grapalat" w:hAnsi="GHEA Grapalat" w:cs="Sylfaen"/>
          <w:sz w:val="20"/>
          <w:lang w:val="hy-AM"/>
        </w:rPr>
        <w:t>ծավալով</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կատարումը</w:t>
      </w:r>
      <w:r w:rsidRPr="00712340">
        <w:rPr>
          <w:rFonts w:ascii="GHEA Grapalat" w:hAnsi="GHEA Grapalat" w:cs="Times Armenian"/>
          <w:sz w:val="20"/>
          <w:lang w:val="hy-AM"/>
        </w:rPr>
        <w:t>։</w:t>
      </w:r>
      <w:r w:rsidRPr="00712340">
        <w:rPr>
          <w:rFonts w:ascii="GHEA Grapalat" w:hAnsi="GHEA Grapalat"/>
          <w:sz w:val="20"/>
          <w:lang w:val="hy-AM"/>
        </w:rPr>
        <w:t xml:space="preserve"> </w:t>
      </w:r>
    </w:p>
    <w:p w:rsidR="007678FA" w:rsidRPr="00712340" w:rsidRDefault="007678FA" w:rsidP="007678FA">
      <w:pPr>
        <w:ind w:firstLine="709"/>
        <w:jc w:val="both"/>
        <w:rPr>
          <w:rFonts w:ascii="GHEA Grapalat" w:hAnsi="GHEA Grapalat"/>
          <w:sz w:val="20"/>
          <w:lang w:val="hy-AM"/>
        </w:rPr>
      </w:pPr>
      <w:r w:rsidRPr="00712340">
        <w:rPr>
          <w:rFonts w:ascii="GHEA Grapalat" w:hAnsi="GHEA Grapalat"/>
          <w:sz w:val="20"/>
          <w:lang w:val="hy-AM"/>
        </w:rPr>
        <w:t>7.2 Պ</w:t>
      </w:r>
      <w:r w:rsidRPr="00712340">
        <w:rPr>
          <w:rFonts w:ascii="GHEA Grapalat" w:hAnsi="GHEA Grapalat" w:cs="Sylfaen"/>
          <w:sz w:val="20"/>
          <w:lang w:val="hy-AM"/>
        </w:rPr>
        <w:t>այմանագրից</w:t>
      </w:r>
      <w:r w:rsidRPr="00712340">
        <w:rPr>
          <w:rFonts w:ascii="GHEA Grapalat" w:hAnsi="GHEA Grapalat" w:cs="Times Armenian"/>
          <w:sz w:val="20"/>
          <w:lang w:val="hy-AM"/>
        </w:rPr>
        <w:t xml:space="preserve"> </w:t>
      </w:r>
      <w:r w:rsidRPr="00712340">
        <w:rPr>
          <w:rFonts w:ascii="GHEA Grapalat" w:hAnsi="GHEA Grapalat" w:cs="Sylfaen"/>
          <w:sz w:val="20"/>
          <w:lang w:val="hy-AM"/>
        </w:rPr>
        <w:t>ծագած</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w:t>
      </w:r>
      <w:r w:rsidRPr="00712340">
        <w:rPr>
          <w:rFonts w:ascii="GHEA Grapalat" w:hAnsi="GHEA Grapalat" w:cs="Times Armenian"/>
          <w:sz w:val="20"/>
          <w:lang w:val="hy-AM"/>
        </w:rPr>
        <w:t xml:space="preserve"> </w:t>
      </w:r>
      <w:r w:rsidRPr="00712340">
        <w:rPr>
          <w:rFonts w:ascii="GHEA Grapalat" w:hAnsi="GHEA Grapalat" w:cs="Sylfaen"/>
          <w:sz w:val="20"/>
          <w:lang w:val="hy-AM"/>
        </w:rPr>
        <w:t>վճարային</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պարտավորությունը</w:t>
      </w:r>
      <w:r w:rsidRPr="00712340">
        <w:rPr>
          <w:rFonts w:ascii="GHEA Grapalat" w:hAnsi="GHEA Grapalat" w:cs="Times Armenian"/>
          <w:sz w:val="20"/>
          <w:lang w:val="hy-AM"/>
        </w:rPr>
        <w:t xml:space="preserve"> </w:t>
      </w:r>
      <w:r w:rsidRPr="00712340">
        <w:rPr>
          <w:rFonts w:ascii="GHEA Grapalat" w:hAnsi="GHEA Grapalat" w:cs="Sylfaen"/>
          <w:sz w:val="20"/>
          <w:lang w:val="hy-AM"/>
        </w:rPr>
        <w:t>չի</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դադարել</w:t>
      </w:r>
      <w:r w:rsidRPr="00712340">
        <w:rPr>
          <w:rFonts w:ascii="GHEA Grapalat" w:hAnsi="GHEA Grapalat" w:cs="Times Armenian"/>
          <w:sz w:val="20"/>
          <w:lang w:val="hy-AM"/>
        </w:rPr>
        <w:t xml:space="preserve"> </w:t>
      </w:r>
      <w:r w:rsidRPr="00712340">
        <w:rPr>
          <w:rFonts w:ascii="GHEA Grapalat" w:hAnsi="GHEA Grapalat" w:cs="Sylfaen"/>
          <w:sz w:val="20"/>
          <w:lang w:val="hy-AM"/>
        </w:rPr>
        <w:t>այլ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պայմանագրից</w:t>
      </w:r>
      <w:r w:rsidRPr="00712340">
        <w:rPr>
          <w:rFonts w:ascii="GHEA Grapalat" w:hAnsi="GHEA Grapalat" w:cs="Times Armenian"/>
          <w:sz w:val="20"/>
          <w:lang w:val="hy-AM"/>
        </w:rPr>
        <w:t xml:space="preserve"> </w:t>
      </w:r>
      <w:r w:rsidRPr="00712340">
        <w:rPr>
          <w:rFonts w:ascii="GHEA Grapalat" w:hAnsi="GHEA Grapalat" w:cs="Sylfaen"/>
          <w:sz w:val="20"/>
          <w:lang w:val="hy-AM"/>
        </w:rPr>
        <w:t>ծագած՝</w:t>
      </w:r>
      <w:r w:rsidRPr="00712340">
        <w:rPr>
          <w:rFonts w:ascii="GHEA Grapalat" w:hAnsi="GHEA Grapalat" w:cs="Times Armenian"/>
          <w:sz w:val="20"/>
          <w:lang w:val="hy-AM"/>
        </w:rPr>
        <w:t xml:space="preserve"> </w:t>
      </w:r>
      <w:r w:rsidRPr="00712340">
        <w:rPr>
          <w:rFonts w:ascii="GHEA Grapalat" w:hAnsi="GHEA Grapalat" w:cs="Sylfaen"/>
          <w:sz w:val="20"/>
          <w:lang w:val="hy-AM"/>
        </w:rPr>
        <w:t>հակընդդեմ</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հաշվանցով</w:t>
      </w:r>
      <w:r w:rsidRPr="00712340">
        <w:rPr>
          <w:rFonts w:ascii="GHEA Grapalat" w:hAnsi="GHEA Grapalat" w:cs="Times Armenian"/>
          <w:sz w:val="20"/>
          <w:lang w:val="hy-AM"/>
        </w:rPr>
        <w:t xml:space="preserve">, </w:t>
      </w:r>
      <w:r w:rsidRPr="00712340">
        <w:rPr>
          <w:rFonts w:ascii="GHEA Grapalat" w:hAnsi="GHEA Grapalat" w:cs="Sylfaen"/>
          <w:sz w:val="20"/>
          <w:lang w:val="hy-AM"/>
        </w:rPr>
        <w:t>առանց</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w:t>
      </w:r>
      <w:r w:rsidRPr="00712340">
        <w:rPr>
          <w:rFonts w:ascii="GHEA Grapalat" w:hAnsi="GHEA Grapalat" w:cs="Times Armenian"/>
          <w:sz w:val="20"/>
          <w:lang w:val="hy-AM"/>
        </w:rPr>
        <w:t xml:space="preserve"> </w:t>
      </w:r>
      <w:r w:rsidRPr="00712340">
        <w:rPr>
          <w:rFonts w:ascii="GHEA Grapalat" w:hAnsi="GHEA Grapalat" w:cs="Sylfaen"/>
          <w:sz w:val="20"/>
          <w:lang w:val="hy-AM"/>
        </w:rPr>
        <w:t>գրավոր</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կնիքով</w:t>
      </w:r>
      <w:r w:rsidRPr="00712340">
        <w:rPr>
          <w:rFonts w:ascii="GHEA Grapalat" w:hAnsi="GHEA Grapalat" w:cs="Times Armenian"/>
          <w:sz w:val="20"/>
          <w:lang w:val="hy-AM"/>
        </w:rPr>
        <w:t xml:space="preserve"> </w:t>
      </w:r>
      <w:r w:rsidRPr="00712340">
        <w:rPr>
          <w:rFonts w:ascii="GHEA Grapalat" w:hAnsi="GHEA Grapalat" w:cs="Sylfaen"/>
          <w:sz w:val="20"/>
          <w:lang w:val="hy-AM"/>
        </w:rPr>
        <w:t>հաստատված</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Պայմանագրից</w:t>
      </w:r>
      <w:r w:rsidRPr="00712340">
        <w:rPr>
          <w:rFonts w:ascii="GHEA Grapalat" w:hAnsi="GHEA Grapalat" w:cs="Times Armenian"/>
          <w:sz w:val="20"/>
          <w:lang w:val="hy-AM"/>
        </w:rPr>
        <w:t xml:space="preserve"> </w:t>
      </w:r>
      <w:r w:rsidRPr="00712340">
        <w:rPr>
          <w:rFonts w:ascii="GHEA Grapalat" w:hAnsi="GHEA Grapalat" w:cs="Sylfaen"/>
          <w:sz w:val="20"/>
          <w:lang w:val="hy-AM"/>
        </w:rPr>
        <w:t>ծագած</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պահանջի</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իրավունքը</w:t>
      </w:r>
      <w:r w:rsidRPr="00712340">
        <w:rPr>
          <w:rFonts w:ascii="GHEA Grapalat" w:hAnsi="GHEA Grapalat" w:cs="Times Armenian"/>
          <w:sz w:val="20"/>
          <w:lang w:val="hy-AM"/>
        </w:rPr>
        <w:t xml:space="preserve"> </w:t>
      </w:r>
      <w:r w:rsidRPr="00712340">
        <w:rPr>
          <w:rFonts w:ascii="GHEA Grapalat" w:hAnsi="GHEA Grapalat" w:cs="Sylfaen"/>
          <w:sz w:val="20"/>
          <w:lang w:val="hy-AM"/>
        </w:rPr>
        <w:t>չի</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փոխանցվել</w:t>
      </w:r>
      <w:r w:rsidRPr="00712340">
        <w:rPr>
          <w:rFonts w:ascii="GHEA Grapalat" w:hAnsi="GHEA Grapalat" w:cs="Times Armenian"/>
          <w:sz w:val="20"/>
          <w:lang w:val="hy-AM"/>
        </w:rPr>
        <w:t xml:space="preserve"> </w:t>
      </w:r>
      <w:r w:rsidRPr="00712340">
        <w:rPr>
          <w:rFonts w:ascii="GHEA Grapalat" w:hAnsi="GHEA Grapalat" w:cs="Sylfaen"/>
          <w:sz w:val="20"/>
          <w:lang w:val="hy-AM"/>
        </w:rPr>
        <w:t>այլ</w:t>
      </w:r>
      <w:r w:rsidRPr="00712340">
        <w:rPr>
          <w:rFonts w:ascii="GHEA Grapalat" w:hAnsi="GHEA Grapalat" w:cs="Times Armenian"/>
          <w:sz w:val="20"/>
          <w:lang w:val="hy-AM"/>
        </w:rPr>
        <w:t xml:space="preserve"> </w:t>
      </w:r>
      <w:r w:rsidRPr="00712340">
        <w:rPr>
          <w:rFonts w:ascii="GHEA Grapalat" w:hAnsi="GHEA Grapalat" w:cs="Sylfaen"/>
          <w:sz w:val="20"/>
          <w:lang w:val="hy-AM"/>
        </w:rPr>
        <w:t>անձի</w:t>
      </w:r>
      <w:r w:rsidRPr="00712340">
        <w:rPr>
          <w:rFonts w:ascii="GHEA Grapalat" w:hAnsi="GHEA Grapalat" w:cs="Times Armenian"/>
          <w:sz w:val="20"/>
          <w:lang w:val="hy-AM"/>
        </w:rPr>
        <w:t xml:space="preserve">, </w:t>
      </w:r>
      <w:r w:rsidRPr="00712340">
        <w:rPr>
          <w:rFonts w:ascii="GHEA Grapalat" w:hAnsi="GHEA Grapalat" w:cs="Sylfaen"/>
          <w:sz w:val="20"/>
          <w:lang w:val="hy-AM"/>
        </w:rPr>
        <w:t>առանց</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պարտապան</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w:t>
      </w:r>
      <w:r w:rsidRPr="00712340">
        <w:rPr>
          <w:rFonts w:ascii="GHEA Grapalat" w:hAnsi="GHEA Grapalat" w:cs="Times Armenian"/>
          <w:sz w:val="20"/>
          <w:lang w:val="hy-AM"/>
        </w:rPr>
        <w:t xml:space="preserve"> </w:t>
      </w:r>
      <w:r w:rsidRPr="00712340">
        <w:rPr>
          <w:rFonts w:ascii="GHEA Grapalat" w:hAnsi="GHEA Grapalat" w:cs="Sylfaen"/>
          <w:sz w:val="20"/>
          <w:lang w:val="hy-AM"/>
        </w:rPr>
        <w:t>գրավոր</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համաձայնության</w:t>
      </w:r>
      <w:r w:rsidRPr="00712340">
        <w:rPr>
          <w:rFonts w:ascii="GHEA Grapalat" w:hAnsi="GHEA Grapalat" w:cs="Times Armenian"/>
          <w:sz w:val="20"/>
          <w:lang w:val="hy-AM"/>
        </w:rPr>
        <w:t>։</w:t>
      </w:r>
      <w:r w:rsidRPr="00712340">
        <w:rPr>
          <w:rFonts w:ascii="GHEA Grapalat" w:hAnsi="GHEA Grapalat"/>
          <w:sz w:val="20"/>
          <w:lang w:val="hy-AM"/>
        </w:rPr>
        <w:t xml:space="preserve"> </w:t>
      </w:r>
    </w:p>
    <w:p w:rsidR="007678FA" w:rsidRPr="00712340" w:rsidRDefault="007678FA" w:rsidP="007678FA">
      <w:pPr>
        <w:tabs>
          <w:tab w:val="left" w:pos="720"/>
        </w:tabs>
        <w:jc w:val="both"/>
        <w:rPr>
          <w:rFonts w:ascii="GHEA Grapalat" w:hAnsi="GHEA Grapalat"/>
          <w:sz w:val="20"/>
          <w:lang w:val="hy-AM"/>
        </w:rPr>
      </w:pPr>
      <w:r w:rsidRPr="00712340">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E81BDB">
        <w:rPr>
          <w:rFonts w:ascii="GHEA Grapalat" w:hAnsi="GHEA Grapalat"/>
          <w:sz w:val="20"/>
          <w:lang w:val="hy-AM"/>
        </w:rPr>
        <w:t xml:space="preserve">ում է </w:t>
      </w:r>
      <w:r w:rsidRPr="00712340">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712340" w:rsidRDefault="007678FA" w:rsidP="007678FA">
      <w:pPr>
        <w:tabs>
          <w:tab w:val="left" w:pos="1276"/>
        </w:tabs>
        <w:ind w:firstLine="720"/>
        <w:jc w:val="both"/>
        <w:rPr>
          <w:rFonts w:ascii="GHEA Grapalat" w:hAnsi="GHEA Grapalat" w:cs="Sylfaen"/>
          <w:sz w:val="20"/>
          <w:lang w:val="hy-AM"/>
        </w:rPr>
      </w:pPr>
      <w:r w:rsidRPr="0071234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712340" w:rsidRDefault="007678FA" w:rsidP="007678FA">
      <w:pPr>
        <w:tabs>
          <w:tab w:val="left" w:pos="720"/>
        </w:tabs>
        <w:jc w:val="both"/>
        <w:rPr>
          <w:rFonts w:ascii="GHEA Grapalat" w:hAnsi="GHEA Grapalat"/>
          <w:sz w:val="20"/>
          <w:lang w:val="hy-AM"/>
        </w:rPr>
      </w:pPr>
      <w:r w:rsidRPr="00712340">
        <w:rPr>
          <w:rFonts w:ascii="GHEA Grapalat" w:hAnsi="GHEA Grapalat"/>
          <w:sz w:val="20"/>
          <w:lang w:val="hy-AM"/>
        </w:rPr>
        <w:tab/>
        <w:t xml:space="preserve">7.5 </w:t>
      </w:r>
      <w:r w:rsidRPr="00712340">
        <w:rPr>
          <w:rFonts w:ascii="GHEA Grapalat" w:hAnsi="GHEA Grapalat" w:cs="Sylfaen"/>
          <w:sz w:val="20"/>
          <w:lang w:val="hy-AM"/>
        </w:rPr>
        <w:t>Պայմանագրում</w:t>
      </w:r>
      <w:r w:rsidRPr="00712340">
        <w:rPr>
          <w:rFonts w:ascii="GHEA Grapalat" w:hAnsi="GHEA Grapalat" w:cs="Times Armenian"/>
          <w:sz w:val="20"/>
          <w:lang w:val="hy-AM"/>
        </w:rPr>
        <w:t xml:space="preserve"> </w:t>
      </w:r>
      <w:r w:rsidRPr="00712340">
        <w:rPr>
          <w:rFonts w:ascii="GHEA Grapalat" w:hAnsi="GHEA Grapalat" w:cs="Sylfaen"/>
          <w:sz w:val="20"/>
          <w:lang w:val="hy-AM"/>
        </w:rPr>
        <w:t>փոփոխություններ</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լրացումներ</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կատարվել</w:t>
      </w:r>
      <w:r w:rsidRPr="00712340">
        <w:rPr>
          <w:rFonts w:ascii="GHEA Grapalat" w:hAnsi="GHEA Grapalat" w:cs="Times Armenian"/>
          <w:sz w:val="20"/>
          <w:lang w:val="hy-AM"/>
        </w:rPr>
        <w:t xml:space="preserve"> </w:t>
      </w:r>
      <w:r w:rsidRPr="00712340">
        <w:rPr>
          <w:rFonts w:ascii="GHEA Grapalat" w:hAnsi="GHEA Grapalat" w:cs="Sylfaen"/>
          <w:sz w:val="20"/>
          <w:lang w:val="hy-AM"/>
        </w:rPr>
        <w:t>միայն</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w:t>
      </w:r>
      <w:r w:rsidRPr="00712340">
        <w:rPr>
          <w:rFonts w:ascii="GHEA Grapalat" w:hAnsi="GHEA Grapalat" w:cs="Times Armenian"/>
          <w:sz w:val="20"/>
          <w:lang w:val="hy-AM"/>
        </w:rPr>
        <w:t xml:space="preserve"> </w:t>
      </w:r>
      <w:r w:rsidRPr="00712340">
        <w:rPr>
          <w:rFonts w:ascii="GHEA Grapalat" w:hAnsi="GHEA Grapalat" w:cs="Sylfaen"/>
          <w:sz w:val="20"/>
          <w:lang w:val="hy-AM"/>
        </w:rPr>
        <w:t>փոխադարձ</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համաձայնագիր</w:t>
      </w:r>
      <w:r w:rsidRPr="00712340">
        <w:rPr>
          <w:rFonts w:ascii="GHEA Grapalat" w:hAnsi="GHEA Grapalat" w:cs="Times Armenian"/>
          <w:sz w:val="20"/>
          <w:lang w:val="hy-AM"/>
        </w:rPr>
        <w:t xml:space="preserve"> </w:t>
      </w:r>
      <w:r w:rsidRPr="00712340">
        <w:rPr>
          <w:rFonts w:ascii="GHEA Grapalat" w:hAnsi="GHEA Grapalat" w:cs="Sylfaen"/>
          <w:sz w:val="20"/>
          <w:lang w:val="hy-AM"/>
        </w:rPr>
        <w:t>կնքելու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միջոցով</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կհանդիսանա</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անբաժանելի</w:t>
      </w:r>
      <w:r w:rsidRPr="00712340">
        <w:rPr>
          <w:rFonts w:ascii="GHEA Grapalat" w:hAnsi="GHEA Grapalat" w:cs="Times Armenian"/>
          <w:sz w:val="20"/>
          <w:lang w:val="hy-AM"/>
        </w:rPr>
        <w:t xml:space="preserve"> </w:t>
      </w:r>
      <w:r w:rsidRPr="00712340">
        <w:rPr>
          <w:rFonts w:ascii="GHEA Grapalat" w:hAnsi="GHEA Grapalat" w:cs="Sylfaen"/>
          <w:sz w:val="20"/>
          <w:lang w:val="hy-AM"/>
        </w:rPr>
        <w:t>մասը</w:t>
      </w:r>
      <w:r w:rsidRPr="00712340">
        <w:rPr>
          <w:rFonts w:ascii="GHEA Grapalat" w:hAnsi="GHEA Grapalat"/>
          <w:sz w:val="20"/>
          <w:lang w:val="hy-AM"/>
        </w:rPr>
        <w:t>։</w:t>
      </w:r>
    </w:p>
    <w:p w:rsidR="007678FA" w:rsidRPr="00712340" w:rsidRDefault="007678FA" w:rsidP="007678FA">
      <w:pPr>
        <w:jc w:val="both"/>
        <w:rPr>
          <w:rFonts w:ascii="GHEA Grapalat" w:hAnsi="GHEA Grapalat"/>
          <w:sz w:val="20"/>
          <w:lang w:val="hy-AM"/>
        </w:rPr>
      </w:pPr>
      <w:r w:rsidRPr="0071234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712340">
        <w:rPr>
          <w:rFonts w:ascii="GHEA Grapalat" w:hAnsi="GHEA Grapalat" w:cs="Sylfaen"/>
          <w:sz w:val="20"/>
          <w:lang w:val="hy-AM"/>
        </w:rPr>
        <w:t xml:space="preserve">ձեռք բերվող ծառայության միավորի գնի </w:t>
      </w:r>
      <w:r w:rsidRPr="00712340">
        <w:rPr>
          <w:rFonts w:ascii="GHEA Grapalat" w:hAnsi="GHEA Grapalat" w:cs="Times Armenian"/>
          <w:sz w:val="20"/>
          <w:lang w:val="hy-AM"/>
        </w:rPr>
        <w:t xml:space="preserve"> </w:t>
      </w:r>
      <w:r w:rsidRPr="00712340">
        <w:rPr>
          <w:rFonts w:ascii="GHEA Grapalat" w:hAnsi="GHEA Grapalat"/>
          <w:sz w:val="20"/>
          <w:lang w:val="hy-AM"/>
        </w:rPr>
        <w:t>կամ պայմանագրի գնի արհեստական փոփոխման։</w:t>
      </w:r>
    </w:p>
    <w:p w:rsidR="007678FA" w:rsidRPr="00712340" w:rsidRDefault="007678FA" w:rsidP="007678FA">
      <w:pPr>
        <w:tabs>
          <w:tab w:val="left" w:pos="1276"/>
        </w:tabs>
        <w:ind w:firstLine="720"/>
        <w:jc w:val="both"/>
        <w:rPr>
          <w:rFonts w:ascii="GHEA Grapalat" w:hAnsi="GHEA Grapalat" w:cs="Times Armenian"/>
          <w:sz w:val="20"/>
          <w:lang w:val="hy-AM"/>
        </w:rPr>
      </w:pPr>
      <w:r w:rsidRPr="0071234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712340" w:rsidRDefault="007678FA" w:rsidP="007678FA">
      <w:pPr>
        <w:tabs>
          <w:tab w:val="left" w:pos="1276"/>
        </w:tabs>
        <w:ind w:firstLine="720"/>
        <w:jc w:val="both"/>
        <w:rPr>
          <w:rFonts w:ascii="GHEA Grapalat" w:hAnsi="GHEA Grapalat"/>
          <w:sz w:val="20"/>
          <w:lang w:val="hy-AM"/>
        </w:rPr>
      </w:pPr>
      <w:r w:rsidRPr="00712340">
        <w:rPr>
          <w:rFonts w:ascii="GHEA Grapalat" w:hAnsi="GHEA Grapalat"/>
          <w:sz w:val="20"/>
          <w:lang w:val="pt-BR"/>
        </w:rPr>
        <w:t>7.6 Եթե պայմանագիրն  իրականացվ</w:t>
      </w:r>
      <w:r w:rsidRPr="00712340">
        <w:rPr>
          <w:rFonts w:ascii="GHEA Grapalat" w:hAnsi="GHEA Grapalat"/>
          <w:sz w:val="20"/>
          <w:lang w:val="hy-AM"/>
        </w:rPr>
        <w:t>ում է</w:t>
      </w:r>
      <w:r w:rsidRPr="00712340">
        <w:rPr>
          <w:rFonts w:ascii="GHEA Grapalat" w:hAnsi="GHEA Grapalat"/>
          <w:sz w:val="20"/>
          <w:lang w:val="pt-BR"/>
        </w:rPr>
        <w:t xml:space="preserve"> գործակալության պայմանագիր կնքելու միջոցով</w:t>
      </w:r>
    </w:p>
    <w:p w:rsidR="007678FA" w:rsidRPr="00712340" w:rsidRDefault="007678FA" w:rsidP="007678FA">
      <w:pPr>
        <w:tabs>
          <w:tab w:val="left" w:pos="1276"/>
        </w:tabs>
        <w:ind w:firstLine="720"/>
        <w:jc w:val="both"/>
        <w:rPr>
          <w:rFonts w:ascii="GHEA Grapalat" w:hAnsi="GHEA Grapalat"/>
          <w:sz w:val="20"/>
          <w:lang w:val="pt-BR"/>
        </w:rPr>
      </w:pPr>
      <w:r w:rsidRPr="00712340">
        <w:rPr>
          <w:rFonts w:ascii="GHEA Grapalat" w:hAnsi="GHEA Grapalat"/>
          <w:sz w:val="20"/>
          <w:lang w:val="hy-AM"/>
        </w:rPr>
        <w:t>1)</w:t>
      </w:r>
      <w:r w:rsidRPr="00712340">
        <w:rPr>
          <w:rFonts w:ascii="GHEA Grapalat" w:hAnsi="GHEA Grapalat"/>
          <w:sz w:val="20"/>
          <w:lang w:val="pt-BR"/>
        </w:rPr>
        <w:t xml:space="preserve"> </w:t>
      </w:r>
      <w:r w:rsidRPr="00712340">
        <w:rPr>
          <w:rFonts w:ascii="GHEA Grapalat" w:hAnsi="GHEA Grapalat"/>
          <w:sz w:val="20"/>
          <w:lang w:val="hy-AM"/>
        </w:rPr>
        <w:t>Կատարողը</w:t>
      </w:r>
      <w:r w:rsidRPr="0071234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712340" w:rsidRDefault="007678FA" w:rsidP="007678FA">
      <w:pPr>
        <w:tabs>
          <w:tab w:val="left" w:pos="1276"/>
        </w:tabs>
        <w:ind w:firstLine="720"/>
        <w:jc w:val="both"/>
        <w:rPr>
          <w:rFonts w:ascii="GHEA Grapalat" w:hAnsi="GHEA Grapalat"/>
          <w:sz w:val="20"/>
          <w:lang w:val="pt-BR"/>
        </w:rPr>
      </w:pPr>
      <w:r w:rsidRPr="00712340">
        <w:rPr>
          <w:rFonts w:ascii="GHEA Grapalat" w:hAnsi="GHEA Grapalat"/>
          <w:sz w:val="20"/>
          <w:lang w:val="pt-BR"/>
        </w:rPr>
        <w:t xml:space="preserve">2) պայմանագրի կատարման ընթացքում գործակալի փոփոխման դեպքում </w:t>
      </w:r>
      <w:r w:rsidRPr="00712340">
        <w:rPr>
          <w:rFonts w:ascii="GHEA Grapalat" w:hAnsi="GHEA Grapalat"/>
          <w:sz w:val="20"/>
          <w:lang w:val="hy-AM"/>
        </w:rPr>
        <w:t>Կատարող</w:t>
      </w:r>
      <w:r w:rsidRPr="00712340">
        <w:rPr>
          <w:rFonts w:ascii="GHEA Grapalat" w:hAnsi="GHEA Grapalat"/>
          <w:sz w:val="20"/>
          <w:lang w:val="pt-BR"/>
        </w:rPr>
        <w:t xml:space="preserve">ը գրավոր տեղեկացնում է </w:t>
      </w:r>
      <w:r w:rsidRPr="00712340">
        <w:rPr>
          <w:rFonts w:ascii="GHEA Grapalat" w:hAnsi="GHEA Grapalat"/>
          <w:sz w:val="20"/>
          <w:lang w:val="hy-AM"/>
        </w:rPr>
        <w:t>Պ</w:t>
      </w:r>
      <w:r w:rsidRPr="00712340">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Pr>
          <w:rFonts w:ascii="GHEA Grapalat" w:hAnsi="GHEA Grapalat"/>
          <w:sz w:val="20"/>
          <w:vertAlign w:val="superscript"/>
          <w:lang w:val="pt-BR"/>
        </w:rPr>
        <w:t>2</w:t>
      </w:r>
      <w:r w:rsidR="00F531EF">
        <w:rPr>
          <w:rFonts w:ascii="GHEA Grapalat" w:hAnsi="GHEA Grapalat"/>
          <w:sz w:val="20"/>
          <w:vertAlign w:val="superscript"/>
          <w:lang w:val="pt-BR"/>
        </w:rPr>
        <w:t>2</w:t>
      </w:r>
    </w:p>
    <w:p w:rsidR="007678FA" w:rsidRPr="00712340" w:rsidRDefault="007678FA" w:rsidP="007678FA">
      <w:pPr>
        <w:tabs>
          <w:tab w:val="left" w:pos="1276"/>
        </w:tabs>
        <w:ind w:firstLine="720"/>
        <w:jc w:val="both"/>
        <w:rPr>
          <w:rFonts w:ascii="GHEA Grapalat" w:hAnsi="GHEA Grapalat"/>
          <w:sz w:val="20"/>
          <w:lang w:val="pt-BR"/>
        </w:rPr>
      </w:pPr>
      <w:r w:rsidRPr="00712340">
        <w:rPr>
          <w:rFonts w:ascii="GHEA Grapalat" w:hAnsi="GHEA Grapalat"/>
          <w:sz w:val="20"/>
          <w:lang w:val="pt-BR"/>
        </w:rPr>
        <w:t xml:space="preserve">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w:t>
      </w:r>
      <w:r w:rsidRPr="00712340">
        <w:rPr>
          <w:rFonts w:ascii="GHEA Grapalat" w:hAnsi="GHEA Grapalat"/>
          <w:sz w:val="20"/>
          <w:lang w:val="pt-BR"/>
        </w:rPr>
        <w:lastRenderedPageBreak/>
        <w:t>է և կոնսորցիումի անդամների նկատմամբ կիրառվում են պայմանագրով նախատեսված պատասխանատվության միջոցները:</w:t>
      </w:r>
      <w:r w:rsidR="008E7F2E">
        <w:rPr>
          <w:rFonts w:ascii="GHEA Grapalat" w:hAnsi="GHEA Grapalat"/>
          <w:sz w:val="20"/>
          <w:vertAlign w:val="superscript"/>
          <w:lang w:val="pt-BR"/>
        </w:rPr>
        <w:t>2</w:t>
      </w:r>
      <w:r w:rsidR="00F531EF">
        <w:rPr>
          <w:rFonts w:ascii="GHEA Grapalat" w:hAnsi="GHEA Grapalat"/>
          <w:sz w:val="20"/>
          <w:vertAlign w:val="superscript"/>
          <w:lang w:val="pt-BR"/>
        </w:rPr>
        <w:t>3</w:t>
      </w:r>
      <w:r w:rsidRPr="00712340">
        <w:rPr>
          <w:rStyle w:val="FootnoteReference"/>
          <w:rFonts w:ascii="GHEA Grapalat" w:hAnsi="GHEA Grapalat"/>
          <w:color w:val="FFFFFF"/>
          <w:sz w:val="20"/>
          <w:lang w:val="pt-BR"/>
        </w:rPr>
        <w:footnoteReference w:id="7"/>
      </w:r>
    </w:p>
    <w:p w:rsidR="007678FA" w:rsidRPr="00712340" w:rsidRDefault="007678FA" w:rsidP="007F69AE">
      <w:pPr>
        <w:tabs>
          <w:tab w:val="left" w:pos="1276"/>
        </w:tabs>
        <w:jc w:val="both"/>
        <w:rPr>
          <w:rFonts w:ascii="GHEA Grapalat" w:hAnsi="GHEA Grapalat"/>
          <w:sz w:val="20"/>
          <w:lang w:val="pt-BR"/>
        </w:rPr>
      </w:pPr>
      <w:r w:rsidRPr="00712340">
        <w:rPr>
          <w:rFonts w:ascii="GHEA Grapalat" w:hAnsi="GHEA Grapalat" w:cs="Times Armenian"/>
          <w:sz w:val="20"/>
          <w:lang w:val="pt-BR"/>
        </w:rPr>
        <w:t>7.8 Ծառայության</w:t>
      </w:r>
      <w:r w:rsidRPr="00712340">
        <w:rPr>
          <w:rFonts w:ascii="GHEA Grapalat" w:hAnsi="GHEA Grapalat" w:cs="Times Armenian"/>
          <w:sz w:val="20"/>
          <w:lang w:val="hy-AM"/>
        </w:rPr>
        <w:t xml:space="preserve"> </w:t>
      </w:r>
      <w:r w:rsidRPr="00712340">
        <w:rPr>
          <w:rFonts w:ascii="GHEA Grapalat" w:hAnsi="GHEA Grapalat" w:cs="Times Armenian"/>
          <w:sz w:val="20"/>
        </w:rPr>
        <w:t>մատուց</w:t>
      </w:r>
      <w:r w:rsidRPr="00712340">
        <w:rPr>
          <w:rFonts w:ascii="GHEA Grapalat" w:hAnsi="GHEA Grapalat" w:cs="Sylfaen"/>
          <w:sz w:val="20"/>
          <w:lang w:val="hy-AM"/>
        </w:rPr>
        <w:t>ման</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ժամկետը</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երկարաձգվել</w:t>
      </w:r>
      <w:r w:rsidRPr="00712340">
        <w:rPr>
          <w:rFonts w:ascii="GHEA Grapalat" w:hAnsi="GHEA Grapalat" w:cs="Times Armenian"/>
          <w:sz w:val="20"/>
          <w:lang w:val="hy-AM"/>
        </w:rPr>
        <w:t xml:space="preserve"> </w:t>
      </w:r>
      <w:r w:rsidRPr="00712340">
        <w:rPr>
          <w:rFonts w:ascii="GHEA Grapalat" w:hAnsi="GHEA Grapalat" w:cs="Sylfaen"/>
          <w:sz w:val="20"/>
          <w:lang w:val="hy-AM"/>
        </w:rPr>
        <w:t>մինչև</w:t>
      </w:r>
      <w:r w:rsidRPr="00712340">
        <w:rPr>
          <w:rFonts w:ascii="GHEA Grapalat" w:hAnsi="GHEA Grapalat" w:cs="Times Armenian"/>
          <w:sz w:val="20"/>
          <w:lang w:val="hy-AM"/>
        </w:rPr>
        <w:t xml:space="preserve"> պայմանագրով </w:t>
      </w:r>
      <w:r w:rsidRPr="00712340">
        <w:rPr>
          <w:rFonts w:ascii="GHEA Grapalat" w:hAnsi="GHEA Grapalat" w:cs="Sylfaen"/>
          <w:sz w:val="20"/>
          <w:lang w:val="hy-AM"/>
        </w:rPr>
        <w:t>այդ</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ժամկետը</w:t>
      </w:r>
      <w:r w:rsidRPr="00712340">
        <w:rPr>
          <w:rFonts w:ascii="GHEA Grapalat" w:hAnsi="GHEA Grapalat" w:cs="Times Armenian"/>
          <w:sz w:val="20"/>
          <w:lang w:val="hy-AM"/>
        </w:rPr>
        <w:t xml:space="preserve"> </w:t>
      </w:r>
      <w:r w:rsidRPr="00712340">
        <w:rPr>
          <w:rFonts w:ascii="GHEA Grapalat" w:hAnsi="GHEA Grapalat" w:cs="Sylfaen"/>
          <w:sz w:val="20"/>
          <w:lang w:val="hy-AM"/>
        </w:rPr>
        <w:t>լրանալը</w:t>
      </w:r>
      <w:r w:rsidRPr="00712340">
        <w:rPr>
          <w:rFonts w:ascii="GHEA Grapalat" w:hAnsi="GHEA Grapalat" w:cs="Sylfaen"/>
          <w:sz w:val="20"/>
          <w:lang w:val="pt-BR"/>
        </w:rPr>
        <w:t>`</w:t>
      </w:r>
      <w:r w:rsidRPr="00712340">
        <w:rPr>
          <w:rFonts w:ascii="GHEA Grapalat" w:hAnsi="GHEA Grapalat" w:cs="Times Armenian"/>
          <w:sz w:val="20"/>
          <w:lang w:val="hy-AM"/>
        </w:rPr>
        <w:t xml:space="preserve"> </w:t>
      </w:r>
      <w:r w:rsidRPr="00712340">
        <w:rPr>
          <w:rFonts w:ascii="GHEA Grapalat" w:hAnsi="GHEA Grapalat" w:cs="Times Armenian"/>
          <w:sz w:val="20"/>
        </w:rPr>
        <w:t>Կատարող</w:t>
      </w:r>
      <w:r w:rsidRPr="00712340">
        <w:rPr>
          <w:rFonts w:ascii="GHEA Grapalat" w:hAnsi="GHEA Grapalat" w:cs="Sylfaen"/>
          <w:sz w:val="20"/>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առաջարկության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առկայության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դեպքում</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պայմանով</w:t>
      </w:r>
      <w:r w:rsidRPr="00712340">
        <w:rPr>
          <w:rFonts w:ascii="GHEA Grapalat" w:hAnsi="GHEA Grapalat" w:cs="Times Armenian"/>
          <w:sz w:val="20"/>
          <w:lang w:val="hy-AM"/>
        </w:rPr>
        <w:t xml:space="preserve">, </w:t>
      </w:r>
      <w:r w:rsidRPr="00712340">
        <w:rPr>
          <w:rFonts w:ascii="GHEA Grapalat" w:hAnsi="GHEA Grapalat" w:cs="Sylfaen"/>
          <w:sz w:val="20"/>
          <w:lang w:val="hy-AM"/>
        </w:rPr>
        <w:t>որ</w:t>
      </w:r>
      <w:r w:rsidRPr="00712340">
        <w:rPr>
          <w:rFonts w:ascii="GHEA Grapalat" w:hAnsi="GHEA Grapalat" w:cs="Sylfaen"/>
          <w:sz w:val="20"/>
          <w:lang w:val="pt-BR"/>
        </w:rPr>
        <w:t xml:space="preserve"> </w:t>
      </w:r>
      <w:r w:rsidRPr="00712340">
        <w:rPr>
          <w:rFonts w:ascii="GHEA Grapalat" w:hAnsi="GHEA Grapalat"/>
          <w:sz w:val="20"/>
          <w:lang w:val="hy-AM"/>
        </w:rPr>
        <w:t>Պատվիրատուի</w:t>
      </w:r>
      <w:r w:rsidRPr="00712340">
        <w:rPr>
          <w:rFonts w:ascii="GHEA Grapalat" w:hAnsi="GHEA Grapalat" w:cs="Times Armenian"/>
          <w:sz w:val="20"/>
          <w:lang w:val="hy-AM"/>
        </w:rPr>
        <w:t xml:space="preserve"> </w:t>
      </w:r>
      <w:r w:rsidRPr="00712340">
        <w:rPr>
          <w:rFonts w:ascii="GHEA Grapalat" w:hAnsi="GHEA Grapalat" w:cs="Sylfaen"/>
          <w:sz w:val="20"/>
          <w:lang w:val="hy-AM"/>
        </w:rPr>
        <w:t>մոտ</w:t>
      </w:r>
      <w:r w:rsidRPr="00712340">
        <w:rPr>
          <w:rFonts w:ascii="GHEA Grapalat" w:hAnsi="GHEA Grapalat" w:cs="Times Armenian"/>
          <w:sz w:val="20"/>
          <w:lang w:val="hy-AM"/>
        </w:rPr>
        <w:t xml:space="preserve"> </w:t>
      </w:r>
      <w:r w:rsidRPr="00712340">
        <w:rPr>
          <w:rFonts w:ascii="GHEA Grapalat" w:hAnsi="GHEA Grapalat" w:cs="Sylfaen"/>
          <w:sz w:val="20"/>
          <w:lang w:val="hy-AM"/>
        </w:rPr>
        <w:t>չի</w:t>
      </w:r>
      <w:r w:rsidRPr="00712340">
        <w:rPr>
          <w:rFonts w:ascii="GHEA Grapalat" w:hAnsi="GHEA Grapalat" w:cs="Times Armenian"/>
          <w:sz w:val="20"/>
          <w:lang w:val="hy-AM"/>
        </w:rPr>
        <w:t xml:space="preserve"> </w:t>
      </w:r>
      <w:r w:rsidRPr="00712340">
        <w:rPr>
          <w:rFonts w:ascii="GHEA Grapalat" w:hAnsi="GHEA Grapalat" w:cs="Sylfaen"/>
          <w:sz w:val="20"/>
          <w:lang w:val="hy-AM"/>
        </w:rPr>
        <w:t>վերացել</w:t>
      </w:r>
      <w:r w:rsidRPr="00712340">
        <w:rPr>
          <w:rFonts w:ascii="GHEA Grapalat" w:hAnsi="GHEA Grapalat" w:cs="Times Armenian"/>
          <w:sz w:val="20"/>
          <w:lang w:val="hy-AM"/>
        </w:rPr>
        <w:t xml:space="preserve"> </w:t>
      </w:r>
      <w:r w:rsidRPr="00712340">
        <w:rPr>
          <w:rFonts w:ascii="GHEA Grapalat" w:hAnsi="GHEA Grapalat" w:cs="Times Armenian"/>
          <w:sz w:val="20"/>
        </w:rPr>
        <w:t>ծառայության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օգտագործման</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պահանջը</w:t>
      </w:r>
      <w:r w:rsidRPr="00E81BDB">
        <w:rPr>
          <w:rFonts w:ascii="GHEA Grapalat" w:hAnsi="GHEA Grapalat" w:cs="Sylfaen"/>
          <w:sz w:val="20"/>
          <w:lang w:val="pt-BR"/>
        </w:rPr>
        <w:t xml:space="preserve">, </w:t>
      </w:r>
      <w:r w:rsidRPr="00712340">
        <w:rPr>
          <w:rFonts w:ascii="GHEA Grapalat" w:hAnsi="GHEA Grapalat" w:cs="Sylfaen"/>
          <w:sz w:val="20"/>
        </w:rPr>
        <w:t>իսկ</w:t>
      </w:r>
      <w:r w:rsidRPr="00E81BDB">
        <w:rPr>
          <w:rFonts w:ascii="GHEA Grapalat" w:hAnsi="GHEA Grapalat" w:cs="Sylfaen"/>
          <w:sz w:val="20"/>
          <w:lang w:val="pt-BR"/>
        </w:rPr>
        <w:t xml:space="preserve"> </w:t>
      </w:r>
      <w:r w:rsidRPr="00712340">
        <w:rPr>
          <w:rFonts w:ascii="GHEA Grapalat" w:hAnsi="GHEA Grapalat" w:cs="Sylfaen"/>
          <w:sz w:val="20"/>
        </w:rPr>
        <w:t>Կատարողի</w:t>
      </w:r>
      <w:r w:rsidRPr="00E81BDB">
        <w:rPr>
          <w:rFonts w:ascii="GHEA Grapalat" w:hAnsi="GHEA Grapalat" w:cs="Sylfaen"/>
          <w:sz w:val="20"/>
          <w:lang w:val="pt-BR"/>
        </w:rPr>
        <w:t xml:space="preserve"> </w:t>
      </w:r>
      <w:r w:rsidRPr="00712340">
        <w:rPr>
          <w:rFonts w:ascii="GHEA Grapalat" w:hAnsi="GHEA Grapalat" w:cs="Sylfaen"/>
          <w:sz w:val="20"/>
        </w:rPr>
        <w:t>առաջարկությունը</w:t>
      </w:r>
      <w:r w:rsidRPr="00E81BDB">
        <w:rPr>
          <w:rFonts w:ascii="GHEA Grapalat" w:hAnsi="GHEA Grapalat" w:cs="Sylfaen"/>
          <w:sz w:val="20"/>
          <w:lang w:val="pt-BR"/>
        </w:rPr>
        <w:t xml:space="preserve"> </w:t>
      </w:r>
      <w:r w:rsidRPr="00712340">
        <w:rPr>
          <w:rFonts w:ascii="GHEA Grapalat" w:hAnsi="GHEA Grapalat" w:cs="Sylfaen"/>
          <w:sz w:val="20"/>
        </w:rPr>
        <w:t>ներկայացվել</w:t>
      </w:r>
      <w:r w:rsidRPr="00E81BDB">
        <w:rPr>
          <w:rFonts w:ascii="GHEA Grapalat" w:hAnsi="GHEA Grapalat" w:cs="Sylfaen"/>
          <w:sz w:val="20"/>
          <w:lang w:val="pt-BR"/>
        </w:rPr>
        <w:t xml:space="preserve"> </w:t>
      </w:r>
      <w:r w:rsidRPr="00712340">
        <w:rPr>
          <w:rFonts w:ascii="GHEA Grapalat" w:hAnsi="GHEA Grapalat" w:cs="Sylfaen"/>
          <w:sz w:val="20"/>
        </w:rPr>
        <w:t>է</w:t>
      </w:r>
      <w:r w:rsidRPr="00E81BDB">
        <w:rPr>
          <w:rFonts w:ascii="GHEA Grapalat" w:hAnsi="GHEA Grapalat" w:cs="Sylfaen"/>
          <w:sz w:val="20"/>
          <w:lang w:val="pt-BR"/>
        </w:rPr>
        <w:t xml:space="preserve"> </w:t>
      </w:r>
      <w:r w:rsidRPr="00712340">
        <w:rPr>
          <w:rFonts w:ascii="GHEA Grapalat" w:hAnsi="GHEA Grapalat" w:cs="Sylfaen"/>
          <w:sz w:val="20"/>
        </w:rPr>
        <w:t>ոչ</w:t>
      </w:r>
      <w:r w:rsidRPr="00E81BDB">
        <w:rPr>
          <w:rFonts w:ascii="GHEA Grapalat" w:hAnsi="GHEA Grapalat" w:cs="Sylfaen"/>
          <w:sz w:val="20"/>
          <w:lang w:val="pt-BR"/>
        </w:rPr>
        <w:t xml:space="preserve"> </w:t>
      </w:r>
      <w:r w:rsidRPr="00712340">
        <w:rPr>
          <w:rFonts w:ascii="GHEA Grapalat" w:hAnsi="GHEA Grapalat" w:cs="Sylfaen"/>
          <w:sz w:val="20"/>
        </w:rPr>
        <w:t>ուշ</w:t>
      </w:r>
      <w:r w:rsidRPr="00E81BDB">
        <w:rPr>
          <w:rFonts w:ascii="GHEA Grapalat" w:hAnsi="GHEA Grapalat" w:cs="Sylfaen"/>
          <w:sz w:val="20"/>
          <w:lang w:val="pt-BR"/>
        </w:rPr>
        <w:t xml:space="preserve">, </w:t>
      </w:r>
      <w:r w:rsidRPr="00712340">
        <w:rPr>
          <w:rFonts w:ascii="GHEA Grapalat" w:hAnsi="GHEA Grapalat" w:cs="Sylfaen"/>
          <w:sz w:val="20"/>
        </w:rPr>
        <w:t>քան</w:t>
      </w:r>
      <w:r w:rsidRPr="00E81BDB">
        <w:rPr>
          <w:rFonts w:ascii="GHEA Grapalat" w:hAnsi="GHEA Grapalat" w:cs="Sylfaen"/>
          <w:sz w:val="20"/>
          <w:lang w:val="pt-BR"/>
        </w:rPr>
        <w:t xml:space="preserve"> </w:t>
      </w:r>
      <w:r w:rsidRPr="00712340">
        <w:rPr>
          <w:rFonts w:ascii="GHEA Grapalat" w:hAnsi="GHEA Grapalat" w:cs="Sylfaen"/>
          <w:sz w:val="20"/>
        </w:rPr>
        <w:t>պայմանագրով</w:t>
      </w:r>
      <w:r w:rsidRPr="00E81BDB">
        <w:rPr>
          <w:rFonts w:ascii="GHEA Grapalat" w:hAnsi="GHEA Grapalat" w:cs="Sylfaen"/>
          <w:sz w:val="20"/>
          <w:lang w:val="pt-BR"/>
        </w:rPr>
        <w:t xml:space="preserve"> </w:t>
      </w:r>
      <w:r w:rsidRPr="00712340">
        <w:rPr>
          <w:rFonts w:ascii="GHEA Grapalat" w:hAnsi="GHEA Grapalat" w:cs="Sylfaen"/>
          <w:sz w:val="20"/>
        </w:rPr>
        <w:t>ի</w:t>
      </w:r>
      <w:r w:rsidRPr="00E81BDB">
        <w:rPr>
          <w:rFonts w:ascii="GHEA Grapalat" w:hAnsi="GHEA Grapalat" w:cs="Sylfaen"/>
          <w:sz w:val="20"/>
          <w:lang w:val="pt-BR"/>
        </w:rPr>
        <w:t xml:space="preserve"> </w:t>
      </w:r>
      <w:r w:rsidRPr="00712340">
        <w:rPr>
          <w:rFonts w:ascii="GHEA Grapalat" w:hAnsi="GHEA Grapalat" w:cs="Sylfaen"/>
          <w:sz w:val="20"/>
        </w:rPr>
        <w:t>սկզբանե</w:t>
      </w:r>
      <w:r w:rsidRPr="00E81BDB">
        <w:rPr>
          <w:rFonts w:ascii="GHEA Grapalat" w:hAnsi="GHEA Grapalat" w:cs="Sylfaen"/>
          <w:sz w:val="20"/>
          <w:lang w:val="pt-BR"/>
        </w:rPr>
        <w:t xml:space="preserve"> </w:t>
      </w:r>
      <w:r w:rsidRPr="00712340">
        <w:rPr>
          <w:rFonts w:ascii="GHEA Grapalat" w:hAnsi="GHEA Grapalat" w:cs="Sylfaen"/>
          <w:sz w:val="20"/>
        </w:rPr>
        <w:t>ծառայությունների</w:t>
      </w:r>
      <w:r w:rsidRPr="00E81BDB">
        <w:rPr>
          <w:rFonts w:ascii="GHEA Grapalat" w:hAnsi="GHEA Grapalat" w:cs="Sylfaen"/>
          <w:sz w:val="20"/>
          <w:lang w:val="pt-BR"/>
        </w:rPr>
        <w:t xml:space="preserve"> </w:t>
      </w:r>
      <w:r w:rsidRPr="00712340">
        <w:rPr>
          <w:rFonts w:ascii="GHEA Grapalat" w:hAnsi="GHEA Grapalat" w:cs="Sylfaen"/>
          <w:sz w:val="20"/>
        </w:rPr>
        <w:t>մատուցման</w:t>
      </w:r>
      <w:r w:rsidRPr="00E81BDB">
        <w:rPr>
          <w:rFonts w:ascii="GHEA Grapalat" w:hAnsi="GHEA Grapalat" w:cs="Sylfaen"/>
          <w:sz w:val="20"/>
          <w:lang w:val="pt-BR"/>
        </w:rPr>
        <w:t xml:space="preserve"> </w:t>
      </w:r>
      <w:r w:rsidRPr="00712340">
        <w:rPr>
          <w:rFonts w:ascii="GHEA Grapalat" w:hAnsi="GHEA Grapalat" w:cs="Sylfaen"/>
          <w:sz w:val="20"/>
        </w:rPr>
        <w:t>համար</w:t>
      </w:r>
      <w:r w:rsidRPr="00E81BDB">
        <w:rPr>
          <w:rFonts w:ascii="GHEA Grapalat" w:hAnsi="GHEA Grapalat" w:cs="Sylfaen"/>
          <w:sz w:val="20"/>
          <w:lang w:val="pt-BR"/>
        </w:rPr>
        <w:t xml:space="preserve"> </w:t>
      </w:r>
      <w:r w:rsidRPr="00712340">
        <w:rPr>
          <w:rFonts w:ascii="GHEA Grapalat" w:hAnsi="GHEA Grapalat" w:cs="Sylfaen"/>
          <w:sz w:val="20"/>
        </w:rPr>
        <w:t>սահմանված</w:t>
      </w:r>
      <w:r w:rsidRPr="00E81BDB">
        <w:rPr>
          <w:rFonts w:ascii="GHEA Grapalat" w:hAnsi="GHEA Grapalat" w:cs="Sylfaen"/>
          <w:sz w:val="20"/>
          <w:lang w:val="pt-BR"/>
        </w:rPr>
        <w:t xml:space="preserve"> </w:t>
      </w:r>
      <w:r w:rsidRPr="00712340">
        <w:rPr>
          <w:rFonts w:ascii="GHEA Grapalat" w:hAnsi="GHEA Grapalat" w:cs="Sylfaen"/>
          <w:sz w:val="20"/>
        </w:rPr>
        <w:t>ժամկետը</w:t>
      </w:r>
      <w:r w:rsidRPr="00E81BDB">
        <w:rPr>
          <w:rFonts w:ascii="GHEA Grapalat" w:hAnsi="GHEA Grapalat" w:cs="Sylfaen"/>
          <w:sz w:val="20"/>
          <w:lang w:val="pt-BR"/>
        </w:rPr>
        <w:t xml:space="preserve"> </w:t>
      </w:r>
      <w:r w:rsidRPr="00712340">
        <w:rPr>
          <w:rFonts w:ascii="GHEA Grapalat" w:hAnsi="GHEA Grapalat" w:cs="Sylfaen"/>
          <w:sz w:val="20"/>
        </w:rPr>
        <w:t>լրանալուց</w:t>
      </w:r>
      <w:r w:rsidRPr="00E81BDB">
        <w:rPr>
          <w:rFonts w:ascii="GHEA Grapalat" w:hAnsi="GHEA Grapalat" w:cs="Sylfaen"/>
          <w:sz w:val="20"/>
          <w:lang w:val="pt-BR"/>
        </w:rPr>
        <w:t xml:space="preserve"> </w:t>
      </w:r>
      <w:r w:rsidRPr="00712340">
        <w:rPr>
          <w:rFonts w:ascii="GHEA Grapalat" w:hAnsi="GHEA Grapalat" w:cs="Sylfaen"/>
          <w:sz w:val="20"/>
        </w:rPr>
        <w:t>առնվազն</w:t>
      </w:r>
      <w:r w:rsidRPr="00E81BDB">
        <w:rPr>
          <w:rFonts w:ascii="GHEA Grapalat" w:hAnsi="GHEA Grapalat" w:cs="Sylfaen"/>
          <w:sz w:val="20"/>
          <w:lang w:val="pt-BR"/>
        </w:rPr>
        <w:t xml:space="preserve"> 5 </w:t>
      </w:r>
      <w:r w:rsidRPr="00712340">
        <w:rPr>
          <w:rFonts w:ascii="GHEA Grapalat" w:hAnsi="GHEA Grapalat" w:cs="Sylfaen"/>
          <w:sz w:val="20"/>
        </w:rPr>
        <w:t>օրացուցային</w:t>
      </w:r>
      <w:r w:rsidRPr="00E81BDB">
        <w:rPr>
          <w:rFonts w:ascii="GHEA Grapalat" w:hAnsi="GHEA Grapalat" w:cs="Sylfaen"/>
          <w:sz w:val="20"/>
          <w:lang w:val="pt-BR"/>
        </w:rPr>
        <w:t xml:space="preserve"> </w:t>
      </w:r>
      <w:r w:rsidRPr="00712340">
        <w:rPr>
          <w:rFonts w:ascii="GHEA Grapalat" w:hAnsi="GHEA Grapalat" w:cs="Sylfaen"/>
          <w:sz w:val="20"/>
        </w:rPr>
        <w:t>օր</w:t>
      </w:r>
      <w:r w:rsidRPr="00E81BDB">
        <w:rPr>
          <w:rFonts w:ascii="GHEA Grapalat" w:hAnsi="GHEA Grapalat" w:cs="Sylfaen"/>
          <w:sz w:val="20"/>
          <w:lang w:val="pt-BR"/>
        </w:rPr>
        <w:t xml:space="preserve"> </w:t>
      </w:r>
      <w:r w:rsidRPr="00712340">
        <w:rPr>
          <w:rFonts w:ascii="GHEA Grapalat" w:hAnsi="GHEA Grapalat" w:cs="Sylfaen"/>
          <w:sz w:val="20"/>
        </w:rPr>
        <w:t>առաջ</w:t>
      </w:r>
      <w:r w:rsidRPr="00712340">
        <w:rPr>
          <w:rFonts w:ascii="GHEA Grapalat" w:hAnsi="GHEA Grapalat" w:cs="Sylfaen"/>
          <w:sz w:val="20"/>
          <w:lang w:val="pt-BR"/>
        </w:rPr>
        <w:t>: Ընդ որում սույն կետով սահմանված դեպքում ծ</w:t>
      </w:r>
      <w:r w:rsidRPr="00712340">
        <w:rPr>
          <w:rFonts w:ascii="GHEA Grapalat" w:hAnsi="GHEA Grapalat" w:cs="Times Armenian"/>
          <w:sz w:val="20"/>
          <w:lang w:val="pt-BR"/>
        </w:rPr>
        <w:t>առայության</w:t>
      </w:r>
      <w:r w:rsidRPr="00712340">
        <w:rPr>
          <w:rFonts w:ascii="GHEA Grapalat" w:hAnsi="GHEA Grapalat" w:cs="Times Armenian"/>
          <w:sz w:val="20"/>
          <w:lang w:val="hy-AM"/>
        </w:rPr>
        <w:t xml:space="preserve"> </w:t>
      </w:r>
      <w:r w:rsidRPr="00712340">
        <w:rPr>
          <w:rFonts w:ascii="GHEA Grapalat" w:hAnsi="GHEA Grapalat" w:cs="Times Armenian"/>
          <w:sz w:val="20"/>
        </w:rPr>
        <w:t>մատուց</w:t>
      </w:r>
      <w:r w:rsidRPr="00712340">
        <w:rPr>
          <w:rFonts w:ascii="GHEA Grapalat" w:hAnsi="GHEA Grapalat" w:cs="Sylfaen"/>
          <w:sz w:val="20"/>
          <w:lang w:val="hy-AM"/>
        </w:rPr>
        <w:t>ման</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ժամկետը</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երկարաձգվել</w:t>
      </w:r>
      <w:r w:rsidRPr="00712340">
        <w:rPr>
          <w:rFonts w:ascii="GHEA Grapalat" w:hAnsi="GHEA Grapalat" w:cs="Times Armenian"/>
          <w:sz w:val="20"/>
          <w:lang w:val="hy-AM"/>
        </w:rPr>
        <w:t xml:space="preserve"> </w:t>
      </w:r>
      <w:r w:rsidRPr="00712340">
        <w:rPr>
          <w:rFonts w:ascii="GHEA Grapalat" w:hAnsi="GHEA Grapalat" w:cs="Times Armenian"/>
          <w:sz w:val="20"/>
        </w:rPr>
        <w:t>մեկ</w:t>
      </w:r>
      <w:r w:rsidRPr="00712340">
        <w:rPr>
          <w:rFonts w:ascii="GHEA Grapalat" w:hAnsi="GHEA Grapalat" w:cs="Times Armenian"/>
          <w:sz w:val="20"/>
          <w:lang w:val="pt-BR"/>
        </w:rPr>
        <w:t xml:space="preserve"> </w:t>
      </w:r>
      <w:r w:rsidRPr="00712340">
        <w:rPr>
          <w:rFonts w:ascii="GHEA Grapalat" w:hAnsi="GHEA Grapalat" w:cs="Times Armenian"/>
          <w:sz w:val="20"/>
        </w:rPr>
        <w:t>անգամ</w:t>
      </w:r>
      <w:r w:rsidRPr="00712340">
        <w:rPr>
          <w:rFonts w:ascii="GHEA Grapalat" w:hAnsi="GHEA Grapalat" w:cs="Times Armenian"/>
          <w:sz w:val="20"/>
          <w:lang w:val="pt-BR"/>
        </w:rPr>
        <w:t xml:space="preserve"> </w:t>
      </w:r>
      <w:r w:rsidRPr="00712340">
        <w:rPr>
          <w:rFonts w:ascii="GHEA Grapalat" w:hAnsi="GHEA Grapalat" w:cs="Sylfaen"/>
          <w:sz w:val="20"/>
          <w:lang w:val="hy-AM"/>
        </w:rPr>
        <w:t>մինչև</w:t>
      </w:r>
      <w:r w:rsidRPr="00712340">
        <w:rPr>
          <w:rFonts w:ascii="GHEA Grapalat" w:hAnsi="GHEA Grapalat" w:cs="Sylfaen"/>
          <w:sz w:val="20"/>
          <w:lang w:val="pt-BR"/>
        </w:rPr>
        <w:t xml:space="preserve"> 30 </w:t>
      </w:r>
      <w:r w:rsidRPr="00712340">
        <w:rPr>
          <w:rFonts w:ascii="GHEA Grapalat" w:hAnsi="GHEA Grapalat" w:cs="Sylfaen"/>
          <w:sz w:val="20"/>
        </w:rPr>
        <w:t>օրացուցային</w:t>
      </w:r>
      <w:r w:rsidRPr="00712340">
        <w:rPr>
          <w:rFonts w:ascii="GHEA Grapalat" w:hAnsi="GHEA Grapalat" w:cs="Sylfaen"/>
          <w:sz w:val="20"/>
          <w:lang w:val="pt-BR"/>
        </w:rPr>
        <w:t xml:space="preserve"> </w:t>
      </w:r>
      <w:r w:rsidRPr="00712340">
        <w:rPr>
          <w:rFonts w:ascii="GHEA Grapalat" w:hAnsi="GHEA Grapalat" w:cs="Sylfaen"/>
          <w:sz w:val="20"/>
        </w:rPr>
        <w:t>օրով</w:t>
      </w:r>
      <w:r w:rsidRPr="00712340">
        <w:rPr>
          <w:rFonts w:ascii="GHEA Grapalat" w:hAnsi="GHEA Grapalat" w:cs="Sylfaen"/>
          <w:sz w:val="20"/>
          <w:lang w:val="pt-BR"/>
        </w:rPr>
        <w:t>, բայց ոչ ավել քան  պայմանագրով սահմանված ժամկետն է:</w:t>
      </w:r>
    </w:p>
    <w:p w:rsidR="007678FA" w:rsidRPr="00712340" w:rsidRDefault="007678FA" w:rsidP="007678FA">
      <w:pPr>
        <w:tabs>
          <w:tab w:val="left" w:pos="720"/>
        </w:tabs>
        <w:jc w:val="both"/>
        <w:rPr>
          <w:rFonts w:ascii="GHEA Grapalat" w:hAnsi="GHEA Grapalat"/>
          <w:sz w:val="20"/>
          <w:lang w:val="hy-AM"/>
        </w:rPr>
      </w:pPr>
      <w:r w:rsidRPr="0071234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712340" w:rsidRDefault="007678FA" w:rsidP="007678FA">
      <w:pPr>
        <w:tabs>
          <w:tab w:val="left" w:pos="720"/>
        </w:tabs>
        <w:jc w:val="both"/>
        <w:rPr>
          <w:rFonts w:ascii="GHEA Grapalat" w:hAnsi="GHEA Grapalat"/>
          <w:sz w:val="20"/>
          <w:lang w:val="hy-AM"/>
        </w:rPr>
      </w:pPr>
      <w:r w:rsidRPr="00712340">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712340" w:rsidRDefault="007678FA" w:rsidP="007678FA">
      <w:pPr>
        <w:ind w:firstLine="567"/>
        <w:jc w:val="both"/>
        <w:rPr>
          <w:rFonts w:ascii="GHEA Grapalat" w:hAnsi="GHEA Grapalat"/>
          <w:sz w:val="20"/>
          <w:szCs w:val="20"/>
          <w:lang w:val="hy-AM" w:eastAsia="ru-RU"/>
        </w:rPr>
      </w:pPr>
      <w:r w:rsidRPr="00712340">
        <w:rPr>
          <w:rFonts w:ascii="GHEA Grapalat" w:hAnsi="GHEA Grapalat"/>
          <w:sz w:val="20"/>
          <w:lang w:val="hy-AM"/>
        </w:rPr>
        <w:tab/>
        <w:t>7.10 Պ</w:t>
      </w:r>
      <w:r w:rsidRPr="00712340">
        <w:rPr>
          <w:rFonts w:ascii="GHEA Grapalat" w:hAnsi="GHEA Grapalat"/>
          <w:spacing w:val="-4"/>
          <w:sz w:val="20"/>
          <w:szCs w:val="20"/>
          <w:lang w:val="hy-AM" w:eastAsia="ru-RU"/>
        </w:rPr>
        <w:t xml:space="preserve">այմանագիրը չի </w:t>
      </w:r>
      <w:r w:rsidRPr="00712340">
        <w:rPr>
          <w:rFonts w:ascii="GHEA Grapalat" w:hAnsi="GHEA Grapalat"/>
          <w:sz w:val="20"/>
          <w:szCs w:val="20"/>
          <w:lang w:val="hy-AM" w:eastAsia="ru-RU"/>
        </w:rPr>
        <w:t>կարող փոփոխվել կողմերի պարտա</w:t>
      </w:r>
      <w:r w:rsidRPr="00712340">
        <w:rPr>
          <w:rFonts w:ascii="GHEA Grapalat" w:hAnsi="GHEA Grapalat"/>
          <w:sz w:val="20"/>
          <w:szCs w:val="20"/>
          <w:lang w:val="hy-AM" w:eastAsia="ru-RU"/>
        </w:rPr>
        <w:softHyphen/>
        <w:t>վորու</w:t>
      </w:r>
      <w:r w:rsidRPr="00712340">
        <w:rPr>
          <w:rFonts w:ascii="GHEA Grapalat" w:hAnsi="GHEA Grapalat"/>
          <w:sz w:val="20"/>
          <w:szCs w:val="20"/>
          <w:lang w:val="hy-AM" w:eastAsia="ru-RU"/>
        </w:rPr>
        <w:softHyphen/>
        <w:t>թյունների մասնակի չկատարման հետևանքով</w:t>
      </w:r>
      <w:r w:rsidRPr="00712340" w:rsidDel="00591DE3">
        <w:rPr>
          <w:rFonts w:ascii="GHEA Grapalat" w:hAnsi="GHEA Grapalat"/>
          <w:sz w:val="20"/>
          <w:szCs w:val="20"/>
          <w:lang w:val="hy-AM" w:eastAsia="ru-RU"/>
        </w:rPr>
        <w:t xml:space="preserve"> </w:t>
      </w:r>
      <w:r w:rsidRPr="0071234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E81BDB" w:rsidRDefault="007678FA" w:rsidP="007678FA">
      <w:pPr>
        <w:ind w:firstLine="567"/>
        <w:jc w:val="both"/>
        <w:rPr>
          <w:rFonts w:ascii="GHEA Grapalat" w:hAnsi="GHEA Grapalat"/>
          <w:sz w:val="20"/>
          <w:szCs w:val="20"/>
          <w:lang w:val="hy-AM" w:eastAsia="ru-RU"/>
        </w:rPr>
      </w:pPr>
      <w:r w:rsidRPr="00712340">
        <w:rPr>
          <w:rFonts w:ascii="GHEA Grapalat" w:hAnsi="GHEA Grapalat"/>
          <w:sz w:val="20"/>
          <w:szCs w:val="20"/>
          <w:lang w:val="hy-AM" w:eastAsia="ru-RU"/>
        </w:rPr>
        <w:t>7.11 Կատարողի կողմից ստանձնած պարտավորությունները չկատա</w:t>
      </w:r>
      <w:r w:rsidRPr="0071234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E81BDB">
        <w:rPr>
          <w:rFonts w:ascii="GHEA Grapalat" w:hAnsi="GHEA Grapalat"/>
          <w:sz w:val="20"/>
          <w:szCs w:val="20"/>
          <w:lang w:val="hy-AM" w:eastAsia="ru-RU"/>
        </w:rPr>
        <w:t xml:space="preserve"> </w:t>
      </w:r>
      <w:bookmarkStart w:id="17" w:name="_Hlk23253914"/>
      <w:r w:rsidR="00695522" w:rsidRPr="00712340">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695522" w:rsidRPr="00E81BDB">
        <w:rPr>
          <w:rFonts w:ascii="GHEA Grapalat" w:hAnsi="GHEA Grapalat"/>
          <w:sz w:val="20"/>
          <w:szCs w:val="20"/>
          <w:lang w:val="hy-AM" w:eastAsia="ru-RU"/>
        </w:rPr>
        <w:t xml:space="preserve">Պատվիրատուն </w:t>
      </w:r>
      <w:r w:rsidR="00695522" w:rsidRPr="00712340">
        <w:rPr>
          <w:rFonts w:ascii="GHEA Grapalat" w:hAnsi="GHEA Grapalat"/>
          <w:sz w:val="20"/>
          <w:szCs w:val="20"/>
          <w:lang w:val="hy-AM" w:eastAsia="ru-RU"/>
        </w:rPr>
        <w:t xml:space="preserve">ուղարկվում է նաև </w:t>
      </w:r>
      <w:r w:rsidR="00695522" w:rsidRPr="00E81BDB">
        <w:rPr>
          <w:rFonts w:ascii="GHEA Grapalat" w:hAnsi="GHEA Grapalat"/>
          <w:sz w:val="20"/>
          <w:szCs w:val="20"/>
          <w:lang w:val="hy-AM" w:eastAsia="ru-RU"/>
        </w:rPr>
        <w:t xml:space="preserve">Կատարողի </w:t>
      </w:r>
      <w:r w:rsidR="00695522" w:rsidRPr="00712340">
        <w:rPr>
          <w:rFonts w:ascii="GHEA Grapalat" w:hAnsi="GHEA Grapalat"/>
          <w:sz w:val="20"/>
          <w:szCs w:val="20"/>
          <w:lang w:val="hy-AM" w:eastAsia="ru-RU"/>
        </w:rPr>
        <w:t>էլեկտրոնային փոստին:</w:t>
      </w:r>
      <w:bookmarkEnd w:id="17"/>
    </w:p>
    <w:p w:rsidR="007678FA" w:rsidRPr="00712340" w:rsidRDefault="007678FA" w:rsidP="007678FA">
      <w:pPr>
        <w:ind w:firstLine="567"/>
        <w:jc w:val="both"/>
        <w:rPr>
          <w:rFonts w:ascii="GHEA Grapalat" w:hAnsi="GHEA Grapalat"/>
          <w:sz w:val="20"/>
          <w:lang w:val="hy-AM"/>
        </w:rPr>
      </w:pPr>
      <w:r w:rsidRPr="00712340">
        <w:rPr>
          <w:rFonts w:ascii="GHEA Grapalat" w:hAnsi="GHEA Grapalat"/>
          <w:sz w:val="20"/>
          <w:lang w:val="hy-AM"/>
        </w:rPr>
        <w:t>7.12 Սույն պայմանագրի կապակցությամբ ծագած</w:t>
      </w:r>
      <w:r w:rsidRPr="00712340">
        <w:rPr>
          <w:rFonts w:ascii="GHEA Grapalat" w:hAnsi="GHEA Grapalat" w:cs="Times Armenian"/>
          <w:sz w:val="20"/>
          <w:lang w:val="hy-AM"/>
        </w:rPr>
        <w:t xml:space="preserve"> </w:t>
      </w:r>
      <w:r w:rsidRPr="00712340">
        <w:rPr>
          <w:rFonts w:ascii="GHEA Grapalat" w:hAnsi="GHEA Grapalat" w:cs="Sylfaen"/>
          <w:sz w:val="20"/>
          <w:lang w:val="hy-AM"/>
        </w:rPr>
        <w:t>վեճերը</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բանակցությունների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միջոցով։</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Համաձայնություն</w:t>
      </w:r>
      <w:r w:rsidRPr="00712340">
        <w:rPr>
          <w:rFonts w:ascii="GHEA Grapalat" w:hAnsi="GHEA Grapalat" w:cs="Times Armenian"/>
          <w:sz w:val="20"/>
          <w:lang w:val="hy-AM"/>
        </w:rPr>
        <w:t xml:space="preserve"> </w:t>
      </w:r>
      <w:r w:rsidRPr="00712340">
        <w:rPr>
          <w:rFonts w:ascii="GHEA Grapalat" w:hAnsi="GHEA Grapalat" w:cs="Sylfaen"/>
          <w:sz w:val="20"/>
          <w:lang w:val="hy-AM"/>
        </w:rPr>
        <w:t>ձեռք</w:t>
      </w:r>
      <w:r w:rsidRPr="00712340">
        <w:rPr>
          <w:rFonts w:ascii="GHEA Grapalat" w:hAnsi="GHEA Grapalat" w:cs="Times Armenian"/>
          <w:sz w:val="20"/>
          <w:lang w:val="hy-AM"/>
        </w:rPr>
        <w:t xml:space="preserve"> </w:t>
      </w:r>
      <w:r w:rsidRPr="00712340">
        <w:rPr>
          <w:rFonts w:ascii="GHEA Grapalat" w:hAnsi="GHEA Grapalat" w:cs="Sylfaen"/>
          <w:sz w:val="20"/>
          <w:lang w:val="hy-AM"/>
        </w:rPr>
        <w:t>չբերելու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դեպքում</w:t>
      </w:r>
      <w:r w:rsidRPr="00712340">
        <w:rPr>
          <w:rFonts w:ascii="GHEA Grapalat" w:hAnsi="GHEA Grapalat" w:cs="Times Armenian"/>
          <w:sz w:val="20"/>
          <w:lang w:val="hy-AM"/>
        </w:rPr>
        <w:t xml:space="preserve"> </w:t>
      </w:r>
      <w:r w:rsidRPr="00712340">
        <w:rPr>
          <w:rFonts w:ascii="GHEA Grapalat" w:hAnsi="GHEA Grapalat" w:cs="Sylfaen"/>
          <w:sz w:val="20"/>
          <w:lang w:val="hy-AM"/>
        </w:rPr>
        <w:t>վեճերը</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ՀՀ </w:t>
      </w:r>
      <w:r w:rsidRPr="00712340">
        <w:rPr>
          <w:rFonts w:ascii="GHEA Grapalat" w:hAnsi="GHEA Grapalat" w:cs="Sylfaen"/>
          <w:sz w:val="20"/>
          <w:lang w:val="hy-AM"/>
        </w:rPr>
        <w:t>դատարաններում</w:t>
      </w:r>
      <w:r w:rsidRPr="00712340">
        <w:rPr>
          <w:rFonts w:ascii="GHEA Grapalat" w:hAnsi="GHEA Grapalat"/>
          <w:sz w:val="20"/>
          <w:lang w:val="hy-AM"/>
        </w:rPr>
        <w:t>։</w:t>
      </w:r>
    </w:p>
    <w:p w:rsidR="007678FA" w:rsidRPr="00712340" w:rsidRDefault="007678FA" w:rsidP="007678FA">
      <w:pPr>
        <w:ind w:firstLine="567"/>
        <w:jc w:val="both"/>
        <w:rPr>
          <w:rFonts w:ascii="GHEA Grapalat" w:hAnsi="GHEA Grapalat"/>
          <w:sz w:val="20"/>
          <w:lang w:val="hy-AM"/>
        </w:rPr>
      </w:pPr>
      <w:r w:rsidRPr="00712340">
        <w:rPr>
          <w:rFonts w:ascii="GHEA Grapalat" w:hAnsi="GHEA Grapalat"/>
          <w:sz w:val="20"/>
          <w:lang w:val="hy-AM"/>
        </w:rPr>
        <w:t xml:space="preserve">7.13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կազմված</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Times Armenian"/>
          <w:b/>
          <w:sz w:val="20"/>
          <w:lang w:val="hy-AM"/>
        </w:rPr>
        <w:t xml:space="preserve">____ </w:t>
      </w:r>
      <w:r w:rsidRPr="00712340">
        <w:rPr>
          <w:rFonts w:ascii="GHEA Grapalat" w:hAnsi="GHEA Grapalat" w:cs="Sylfaen"/>
          <w:sz w:val="20"/>
          <w:lang w:val="hy-AM"/>
        </w:rPr>
        <w:t>էջից</w:t>
      </w:r>
      <w:r w:rsidRPr="00712340">
        <w:rPr>
          <w:rFonts w:ascii="GHEA Grapalat" w:hAnsi="GHEA Grapalat" w:cs="Times Armenian"/>
          <w:sz w:val="20"/>
          <w:lang w:val="hy-AM"/>
        </w:rPr>
        <w:t xml:space="preserve">, </w:t>
      </w:r>
      <w:r w:rsidRPr="00712340">
        <w:rPr>
          <w:rFonts w:ascii="GHEA Grapalat" w:hAnsi="GHEA Grapalat" w:cs="Sylfaen"/>
          <w:sz w:val="20"/>
          <w:lang w:val="hy-AM"/>
        </w:rPr>
        <w:t>կնքվում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երկու</w:t>
      </w:r>
      <w:r w:rsidRPr="00712340">
        <w:rPr>
          <w:rFonts w:ascii="GHEA Grapalat" w:hAnsi="GHEA Grapalat" w:cs="Times Armenian"/>
          <w:sz w:val="20"/>
          <w:lang w:val="hy-AM"/>
        </w:rPr>
        <w:t xml:space="preserve"> </w:t>
      </w:r>
      <w:r w:rsidRPr="00712340">
        <w:rPr>
          <w:rFonts w:ascii="GHEA Grapalat" w:hAnsi="GHEA Grapalat" w:cs="Sylfaen"/>
          <w:sz w:val="20"/>
          <w:lang w:val="hy-AM"/>
        </w:rPr>
        <w:t>օրինակից</w:t>
      </w:r>
      <w:r w:rsidRPr="00712340">
        <w:rPr>
          <w:rFonts w:ascii="GHEA Grapalat" w:hAnsi="GHEA Grapalat" w:cs="Times Armenian"/>
          <w:sz w:val="20"/>
          <w:lang w:val="hy-AM"/>
        </w:rPr>
        <w:t xml:space="preserve">, </w:t>
      </w:r>
      <w:r w:rsidRPr="00712340">
        <w:rPr>
          <w:rFonts w:ascii="GHEA Grapalat" w:hAnsi="GHEA Grapalat" w:cs="Sylfaen"/>
          <w:sz w:val="20"/>
          <w:lang w:val="hy-AM"/>
        </w:rPr>
        <w:t>որոնք</w:t>
      </w:r>
      <w:r w:rsidRPr="00712340">
        <w:rPr>
          <w:rFonts w:ascii="GHEA Grapalat" w:hAnsi="GHEA Grapalat" w:cs="Times Armenian"/>
          <w:sz w:val="20"/>
          <w:lang w:val="hy-AM"/>
        </w:rPr>
        <w:t xml:space="preserve"> </w:t>
      </w:r>
      <w:r w:rsidRPr="00712340">
        <w:rPr>
          <w:rFonts w:ascii="GHEA Grapalat" w:hAnsi="GHEA Grapalat" w:cs="Sylfaen"/>
          <w:sz w:val="20"/>
          <w:lang w:val="hy-AM"/>
        </w:rPr>
        <w:t>ունեն</w:t>
      </w:r>
      <w:r w:rsidRPr="00712340">
        <w:rPr>
          <w:rFonts w:ascii="GHEA Grapalat" w:hAnsi="GHEA Grapalat" w:cs="Times Armenian"/>
          <w:sz w:val="20"/>
          <w:lang w:val="hy-AM"/>
        </w:rPr>
        <w:t xml:space="preserve"> </w:t>
      </w:r>
      <w:r w:rsidRPr="00712340">
        <w:rPr>
          <w:rFonts w:ascii="GHEA Grapalat" w:hAnsi="GHEA Grapalat" w:cs="Sylfaen"/>
          <w:sz w:val="20"/>
          <w:lang w:val="hy-AM"/>
        </w:rPr>
        <w:t>հավասարազոր</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իրավաբանական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ուժ</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N 1, N 2, N 3 և N 3.1 </w:t>
      </w:r>
      <w:r w:rsidRPr="00712340">
        <w:rPr>
          <w:rFonts w:ascii="GHEA Grapalat" w:hAnsi="GHEA Grapalat" w:cs="Sylfaen"/>
          <w:sz w:val="20"/>
          <w:lang w:val="hy-AM"/>
        </w:rPr>
        <w:t>հավելվածները</w:t>
      </w:r>
      <w:r w:rsidRPr="00712340">
        <w:rPr>
          <w:rFonts w:ascii="GHEA Grapalat" w:hAnsi="GHEA Grapalat" w:cs="Times Armenian"/>
          <w:sz w:val="20"/>
          <w:lang w:val="hy-AM"/>
        </w:rPr>
        <w:t xml:space="preserve"> </w:t>
      </w:r>
      <w:r w:rsidRPr="00712340">
        <w:rPr>
          <w:rFonts w:ascii="GHEA Grapalat" w:hAnsi="GHEA Grapalat" w:cs="Sylfaen"/>
          <w:sz w:val="20"/>
          <w:lang w:val="hy-AM"/>
        </w:rPr>
        <w:t>հանդիսանում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անբաժանելի</w:t>
      </w:r>
      <w:r w:rsidRPr="00712340">
        <w:rPr>
          <w:rFonts w:ascii="GHEA Grapalat" w:hAnsi="GHEA Grapalat" w:cs="Times Armenian"/>
          <w:sz w:val="20"/>
          <w:lang w:val="hy-AM"/>
        </w:rPr>
        <w:t xml:space="preserve"> </w:t>
      </w:r>
      <w:r w:rsidRPr="00712340">
        <w:rPr>
          <w:rFonts w:ascii="GHEA Grapalat" w:hAnsi="GHEA Grapalat" w:cs="Sylfaen"/>
          <w:sz w:val="20"/>
          <w:lang w:val="hy-AM"/>
        </w:rPr>
        <w:t>մասը</w:t>
      </w:r>
      <w:r w:rsidRPr="00712340">
        <w:rPr>
          <w:rFonts w:ascii="GHEA Grapalat" w:hAnsi="GHEA Grapalat" w:cs="Times Armenian"/>
          <w:sz w:val="20"/>
          <w:lang w:val="hy-AM"/>
        </w:rPr>
        <w:t xml:space="preserve">, </w:t>
      </w:r>
      <w:r w:rsidRPr="00712340">
        <w:rPr>
          <w:rFonts w:ascii="GHEA Grapalat" w:hAnsi="GHEA Grapalat" w:cs="Sylfaen"/>
          <w:sz w:val="20"/>
          <w:lang w:val="hy-AM"/>
        </w:rPr>
        <w:t>յուրաքանչյուր</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կողմին</w:t>
      </w:r>
      <w:r w:rsidRPr="00712340">
        <w:rPr>
          <w:rFonts w:ascii="GHEA Grapalat" w:hAnsi="GHEA Grapalat" w:cs="Times Armenian"/>
          <w:sz w:val="20"/>
          <w:lang w:val="hy-AM"/>
        </w:rPr>
        <w:t xml:space="preserve"> </w:t>
      </w:r>
      <w:r w:rsidRPr="00712340">
        <w:rPr>
          <w:rFonts w:ascii="GHEA Grapalat" w:hAnsi="GHEA Grapalat" w:cs="Sylfaen"/>
          <w:sz w:val="20"/>
          <w:lang w:val="hy-AM"/>
        </w:rPr>
        <w:t>տրվում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 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մեկ</w:t>
      </w:r>
      <w:r w:rsidRPr="00712340">
        <w:rPr>
          <w:rFonts w:ascii="GHEA Grapalat" w:hAnsi="GHEA Grapalat" w:cs="Times Armenian"/>
          <w:sz w:val="20"/>
          <w:lang w:val="hy-AM"/>
        </w:rPr>
        <w:t xml:space="preserve"> </w:t>
      </w:r>
      <w:r w:rsidRPr="00712340">
        <w:rPr>
          <w:rFonts w:ascii="GHEA Grapalat" w:hAnsi="GHEA Grapalat" w:cs="Sylfaen"/>
          <w:sz w:val="20"/>
          <w:lang w:val="hy-AM"/>
        </w:rPr>
        <w:t>օրինակ</w:t>
      </w:r>
      <w:r w:rsidRPr="00712340">
        <w:rPr>
          <w:rFonts w:ascii="GHEA Grapalat" w:hAnsi="GHEA Grapalat"/>
          <w:sz w:val="20"/>
          <w:lang w:val="hy-AM"/>
        </w:rPr>
        <w:t>։</w:t>
      </w:r>
    </w:p>
    <w:p w:rsidR="007678FA" w:rsidRPr="00712340" w:rsidRDefault="007678FA" w:rsidP="007678FA">
      <w:pPr>
        <w:ind w:firstLine="567"/>
        <w:jc w:val="both"/>
        <w:rPr>
          <w:rFonts w:ascii="GHEA Grapalat" w:hAnsi="GHEA Grapalat"/>
          <w:bCs/>
          <w:sz w:val="20"/>
          <w:lang w:val="hy-AM"/>
        </w:rPr>
      </w:pPr>
      <w:r w:rsidRPr="00712340">
        <w:rPr>
          <w:rFonts w:ascii="GHEA Grapalat" w:hAnsi="GHEA Grapalat"/>
          <w:sz w:val="20"/>
          <w:lang w:val="hy-AM"/>
        </w:rPr>
        <w:t xml:space="preserve">7.14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նկատմամբ</w:t>
      </w:r>
      <w:r w:rsidRPr="00712340">
        <w:rPr>
          <w:rFonts w:ascii="GHEA Grapalat" w:hAnsi="GHEA Grapalat" w:cs="Times Armenian"/>
          <w:sz w:val="20"/>
          <w:lang w:val="hy-AM"/>
        </w:rPr>
        <w:t xml:space="preserve"> </w:t>
      </w:r>
      <w:r w:rsidRPr="00712340">
        <w:rPr>
          <w:rFonts w:ascii="GHEA Grapalat" w:hAnsi="GHEA Grapalat" w:cs="Sylfaen"/>
          <w:sz w:val="20"/>
          <w:lang w:val="hy-AM"/>
        </w:rPr>
        <w:t>կիրառվում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Հայաստանի Հանրապետության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իրավունքը</w:t>
      </w:r>
      <w:r w:rsidRPr="00712340">
        <w:rPr>
          <w:rFonts w:ascii="GHEA Grapalat" w:hAnsi="GHEA Grapalat"/>
          <w:sz w:val="20"/>
          <w:lang w:val="hy-AM"/>
        </w:rPr>
        <w:t>։</w:t>
      </w:r>
    </w:p>
    <w:p w:rsidR="007678FA" w:rsidRPr="002305DE" w:rsidRDefault="007678FA" w:rsidP="007678FA">
      <w:pPr>
        <w:rPr>
          <w:rFonts w:ascii="GHEA Grapalat" w:hAnsi="GHEA Grapalat"/>
          <w:sz w:val="20"/>
          <w:lang w:val="hy-AM"/>
        </w:rPr>
      </w:pPr>
    </w:p>
    <w:p w:rsidR="007678FA" w:rsidRPr="00712340" w:rsidRDefault="007678FA" w:rsidP="007678FA">
      <w:pPr>
        <w:ind w:firstLine="720"/>
        <w:jc w:val="both"/>
        <w:rPr>
          <w:rFonts w:ascii="GHEA Grapalat" w:hAnsi="GHEA Grapalat" w:cs="Sylfaen"/>
          <w:sz w:val="20"/>
          <w:lang w:val="hy-AM"/>
        </w:rPr>
      </w:pPr>
      <w:r w:rsidRPr="00712340">
        <w:rPr>
          <w:rFonts w:ascii="GHEA Grapalat" w:hAnsi="GHEA Grapalat" w:cs="Sylfaen"/>
          <w:b/>
          <w:sz w:val="20"/>
          <w:lang w:val="hy-AM"/>
        </w:rPr>
        <w:t>8.</w:t>
      </w:r>
      <w:r w:rsidRPr="00712340">
        <w:rPr>
          <w:rFonts w:ascii="GHEA Grapalat" w:hAnsi="GHEA Grapalat" w:cs="Sylfaen"/>
          <w:sz w:val="20"/>
          <w:lang w:val="hy-AM"/>
        </w:rPr>
        <w:t xml:space="preserve"> </w:t>
      </w:r>
      <w:r w:rsidRPr="00712340">
        <w:rPr>
          <w:rFonts w:ascii="GHEA Grapalat" w:hAnsi="GHEA Grapalat" w:cs="Sylfaen"/>
          <w:b/>
          <w:sz w:val="20"/>
          <w:lang w:val="nb-NO"/>
        </w:rPr>
        <w:t>ԿՈՂՄԵՐԻ</w:t>
      </w:r>
      <w:r w:rsidRPr="00712340">
        <w:rPr>
          <w:rFonts w:ascii="GHEA Grapalat" w:hAnsi="GHEA Grapalat" w:cs="Times Armenian"/>
          <w:b/>
          <w:sz w:val="20"/>
          <w:lang w:val="nb-NO"/>
        </w:rPr>
        <w:t xml:space="preserve"> </w:t>
      </w:r>
      <w:r w:rsidRPr="00712340">
        <w:rPr>
          <w:rFonts w:ascii="GHEA Grapalat" w:hAnsi="GHEA Grapalat" w:cs="Sylfaen"/>
          <w:b/>
          <w:sz w:val="20"/>
          <w:lang w:val="nb-NO"/>
        </w:rPr>
        <w:t>ՀԱՍՑԵՆԵՐԸ</w:t>
      </w:r>
      <w:r w:rsidRPr="00712340">
        <w:rPr>
          <w:rFonts w:ascii="GHEA Grapalat" w:hAnsi="GHEA Grapalat" w:cs="Times Armenian"/>
          <w:b/>
          <w:sz w:val="20"/>
          <w:lang w:val="nb-NO"/>
        </w:rPr>
        <w:t xml:space="preserve">, </w:t>
      </w:r>
      <w:r w:rsidRPr="00712340">
        <w:rPr>
          <w:rFonts w:ascii="GHEA Grapalat" w:hAnsi="GHEA Grapalat" w:cs="Sylfaen"/>
          <w:b/>
          <w:sz w:val="20"/>
          <w:lang w:val="nb-NO"/>
        </w:rPr>
        <w:t>ԲԱՆԿԱՅԻՆ</w:t>
      </w:r>
      <w:r w:rsidRPr="00712340">
        <w:rPr>
          <w:rFonts w:ascii="GHEA Grapalat" w:hAnsi="GHEA Grapalat" w:cs="Times Armenian"/>
          <w:b/>
          <w:sz w:val="20"/>
          <w:lang w:val="nb-NO"/>
        </w:rPr>
        <w:t xml:space="preserve"> </w:t>
      </w:r>
      <w:r w:rsidRPr="00712340">
        <w:rPr>
          <w:rFonts w:ascii="GHEA Grapalat" w:hAnsi="GHEA Grapalat" w:cs="Sylfaen"/>
          <w:b/>
          <w:sz w:val="20"/>
          <w:lang w:val="nb-NO"/>
        </w:rPr>
        <w:t>ՎԱՎԵՐԱՊԱՅՄԱՆՆԵՐԸ</w:t>
      </w:r>
      <w:r w:rsidRPr="00712340">
        <w:rPr>
          <w:rFonts w:ascii="GHEA Grapalat" w:hAnsi="GHEA Grapalat" w:cs="Times Armenian"/>
          <w:b/>
          <w:sz w:val="20"/>
          <w:lang w:val="nb-NO"/>
        </w:rPr>
        <w:t xml:space="preserve"> </w:t>
      </w:r>
      <w:r w:rsidRPr="00712340">
        <w:rPr>
          <w:rFonts w:ascii="GHEA Grapalat" w:hAnsi="GHEA Grapalat" w:cs="Sylfaen"/>
          <w:b/>
          <w:sz w:val="20"/>
          <w:lang w:val="nb-NO"/>
        </w:rPr>
        <w:t>ԵՎ</w:t>
      </w:r>
      <w:r w:rsidRPr="00712340">
        <w:rPr>
          <w:rFonts w:ascii="GHEA Grapalat" w:hAnsi="GHEA Grapalat" w:cs="Times Armenian"/>
          <w:b/>
          <w:sz w:val="20"/>
          <w:lang w:val="nb-NO"/>
        </w:rPr>
        <w:t xml:space="preserve"> </w:t>
      </w:r>
      <w:r w:rsidRPr="00712340">
        <w:rPr>
          <w:rFonts w:ascii="GHEA Grapalat" w:hAnsi="GHEA Grapalat" w:cs="Sylfaen"/>
          <w:b/>
          <w:sz w:val="20"/>
          <w:lang w:val="nb-NO"/>
        </w:rPr>
        <w:t>ՍՏՈՐԱԳՐՈՒԹՅՈՒՆՆԵՐԸ</w:t>
      </w:r>
    </w:p>
    <w:tbl>
      <w:tblPr>
        <w:tblW w:w="0" w:type="auto"/>
        <w:tblInd w:w="931" w:type="dxa"/>
        <w:tblLayout w:type="fixed"/>
        <w:tblLook w:val="0000"/>
      </w:tblPr>
      <w:tblGrid>
        <w:gridCol w:w="4536"/>
        <w:gridCol w:w="4111"/>
      </w:tblGrid>
      <w:tr w:rsidR="007678FA" w:rsidRPr="00712340" w:rsidTr="00E53C12">
        <w:tc>
          <w:tcPr>
            <w:tcW w:w="4536" w:type="dxa"/>
          </w:tcPr>
          <w:p w:rsidR="007678FA" w:rsidRPr="00712340" w:rsidRDefault="007678FA" w:rsidP="00E53C12">
            <w:pPr>
              <w:jc w:val="center"/>
              <w:rPr>
                <w:rFonts w:ascii="GHEA Grapalat" w:hAnsi="GHEA Grapalat"/>
                <w:b/>
                <w:sz w:val="20"/>
                <w:lang w:val="hy-AM"/>
              </w:rPr>
            </w:pPr>
            <w:r w:rsidRPr="00712340">
              <w:rPr>
                <w:rFonts w:ascii="GHEA Grapalat" w:hAnsi="GHEA Grapalat"/>
                <w:i/>
                <w:sz w:val="20"/>
                <w:lang w:val="hy-AM" w:eastAsia="zh-CN"/>
              </w:rPr>
              <w:t xml:space="preserve"> </w:t>
            </w:r>
            <w:r w:rsidRPr="00712340">
              <w:rPr>
                <w:rFonts w:ascii="GHEA Grapalat" w:hAnsi="GHEA Grapalat"/>
                <w:b/>
                <w:sz w:val="20"/>
                <w:lang w:val="hy-AM"/>
              </w:rPr>
              <w:t>Պ Ա Տ Վ Ի Ր Ա Տ ՈՒ</w:t>
            </w:r>
          </w:p>
          <w:p w:rsidR="001B2D6D" w:rsidRPr="005F7D89" w:rsidRDefault="00C8637E" w:rsidP="001B2D6D">
            <w:pPr>
              <w:ind w:firstLine="284"/>
              <w:rPr>
                <w:rFonts w:ascii="GHEA Grapalat" w:hAnsi="GHEA Grapalat" w:cs="Times Armenian"/>
                <w:b/>
                <w:sz w:val="20"/>
                <w:szCs w:val="20"/>
                <w:lang w:val="hy-AM"/>
              </w:rPr>
            </w:pPr>
            <w:r w:rsidRPr="005F7D89">
              <w:rPr>
                <w:rFonts w:ascii="GHEA Grapalat" w:hAnsi="GHEA Grapalat" w:cs="Sylfaen"/>
                <w:b/>
                <w:sz w:val="20"/>
                <w:szCs w:val="20"/>
                <w:lang w:val="hy-AM"/>
              </w:rPr>
              <w:t xml:space="preserve"> </w:t>
            </w:r>
          </w:p>
          <w:p w:rsidR="001B2D6D" w:rsidRPr="002305DE" w:rsidRDefault="001B2D6D" w:rsidP="001B2D6D">
            <w:pPr>
              <w:ind w:firstLine="284"/>
              <w:jc w:val="center"/>
              <w:rPr>
                <w:rFonts w:ascii="GHEA Grapalat" w:hAnsi="GHEA Grapalat"/>
                <w:b/>
                <w:sz w:val="20"/>
                <w:szCs w:val="20"/>
                <w:lang w:val="hy-AM"/>
              </w:rPr>
            </w:pPr>
          </w:p>
          <w:p w:rsidR="001B2D6D" w:rsidRPr="005F7D89" w:rsidRDefault="001B2D6D" w:rsidP="001B2D6D">
            <w:pPr>
              <w:rPr>
                <w:rFonts w:ascii="GHEA Grapalat" w:hAnsi="GHEA Grapalat"/>
                <w:sz w:val="20"/>
                <w:szCs w:val="20"/>
                <w:lang w:val="hy-AM"/>
              </w:rPr>
            </w:pPr>
            <w:r w:rsidRPr="00931EDA">
              <w:rPr>
                <w:rFonts w:ascii="GHEA Grapalat" w:hAnsi="GHEA Grapalat"/>
                <w:sz w:val="20"/>
                <w:szCs w:val="20"/>
                <w:lang w:val="hy-AM"/>
              </w:rPr>
              <w:t>--------------------------------------</w:t>
            </w:r>
            <w:r w:rsidR="00C8637E" w:rsidRPr="005F7D89">
              <w:rPr>
                <w:rFonts w:ascii="GHEA Grapalat" w:hAnsi="GHEA Grapalat"/>
                <w:b/>
                <w:sz w:val="20"/>
                <w:szCs w:val="20"/>
                <w:lang w:val="hy-AM"/>
              </w:rPr>
              <w:t xml:space="preserve"> </w:t>
            </w:r>
          </w:p>
          <w:p w:rsidR="001B2D6D" w:rsidRPr="00931EDA" w:rsidRDefault="001B2D6D" w:rsidP="001B2D6D">
            <w:pPr>
              <w:ind w:firstLine="284"/>
              <w:rPr>
                <w:rFonts w:ascii="GHEA Grapalat" w:hAnsi="GHEA Grapalat"/>
                <w:b/>
                <w:sz w:val="20"/>
                <w:szCs w:val="20"/>
                <w:lang w:val="pt-BR"/>
              </w:rPr>
            </w:pPr>
            <w:r w:rsidRPr="00931EDA">
              <w:rPr>
                <w:rFonts w:ascii="GHEA Grapalat" w:hAnsi="GHEA Grapalat"/>
                <w:b/>
                <w:sz w:val="20"/>
                <w:szCs w:val="20"/>
                <w:lang w:val="hy-AM"/>
              </w:rPr>
              <w:t xml:space="preserve"> </w:t>
            </w:r>
            <w:r w:rsidRPr="00931EDA">
              <w:rPr>
                <w:rFonts w:ascii="GHEA Grapalat" w:hAnsi="GHEA Grapalat"/>
                <w:b/>
                <w:sz w:val="20"/>
                <w:szCs w:val="20"/>
                <w:lang w:val="pt-BR"/>
              </w:rPr>
              <w:t>(ստորագրություն)</w:t>
            </w:r>
          </w:p>
          <w:p w:rsidR="007678FA" w:rsidRPr="00712340" w:rsidRDefault="001B2D6D" w:rsidP="001B2D6D">
            <w:pPr>
              <w:rPr>
                <w:rFonts w:ascii="GHEA Grapalat" w:hAnsi="GHEA Grapalat"/>
                <w:sz w:val="20"/>
                <w:lang w:val="pt-BR"/>
              </w:rPr>
            </w:pPr>
            <w:r w:rsidRPr="00931EDA">
              <w:rPr>
                <w:rFonts w:ascii="GHEA Grapalat" w:hAnsi="GHEA Grapalat"/>
                <w:b/>
                <w:sz w:val="20"/>
                <w:szCs w:val="20"/>
                <w:lang w:val="hy-AM"/>
              </w:rPr>
              <w:t xml:space="preserve">                   </w:t>
            </w:r>
            <w:r w:rsidRPr="00931EDA">
              <w:rPr>
                <w:rFonts w:ascii="GHEA Grapalat" w:hAnsi="GHEA Grapalat"/>
                <w:b/>
                <w:sz w:val="20"/>
                <w:szCs w:val="20"/>
                <w:lang w:val="pt-BR"/>
              </w:rPr>
              <w:t>Կ.Տ.</w:t>
            </w:r>
          </w:p>
        </w:tc>
        <w:tc>
          <w:tcPr>
            <w:tcW w:w="4111" w:type="dxa"/>
          </w:tcPr>
          <w:p w:rsidR="007678FA" w:rsidRPr="00712340" w:rsidRDefault="007678FA" w:rsidP="00E53C12">
            <w:pPr>
              <w:spacing w:line="360" w:lineRule="auto"/>
              <w:jc w:val="center"/>
              <w:rPr>
                <w:rFonts w:ascii="GHEA Grapalat" w:hAnsi="GHEA Grapalat"/>
                <w:b/>
                <w:sz w:val="20"/>
                <w:lang w:val="nb-NO"/>
              </w:rPr>
            </w:pPr>
            <w:r w:rsidRPr="00712340">
              <w:rPr>
                <w:rFonts w:ascii="GHEA Grapalat" w:hAnsi="GHEA Grapalat"/>
                <w:b/>
                <w:sz w:val="20"/>
                <w:lang w:val="nb-NO"/>
              </w:rPr>
              <w:t>Կ Ա Տ Ա Ր Ո Ղ</w:t>
            </w:r>
          </w:p>
          <w:p w:rsidR="007678FA" w:rsidRPr="00712340" w:rsidRDefault="007678FA" w:rsidP="00E53C12">
            <w:pPr>
              <w:spacing w:line="360" w:lineRule="auto"/>
              <w:jc w:val="center"/>
              <w:rPr>
                <w:rFonts w:ascii="GHEA Grapalat" w:hAnsi="GHEA Grapalat"/>
                <w:b/>
                <w:sz w:val="20"/>
                <w:lang w:val="nb-NO"/>
              </w:rPr>
            </w:pPr>
          </w:p>
          <w:p w:rsidR="007678FA" w:rsidRPr="00712340" w:rsidRDefault="007678FA" w:rsidP="00E53C12">
            <w:pPr>
              <w:rPr>
                <w:rFonts w:ascii="GHEA Grapalat" w:hAnsi="GHEA Grapalat"/>
                <w:sz w:val="20"/>
                <w:lang w:val="pt-BR"/>
              </w:rPr>
            </w:pPr>
            <w:r w:rsidRPr="00712340">
              <w:rPr>
                <w:rFonts w:ascii="GHEA Grapalat" w:hAnsi="GHEA Grapalat"/>
                <w:sz w:val="20"/>
                <w:lang w:val="pt-BR"/>
              </w:rPr>
              <w:t xml:space="preserve">       </w:t>
            </w:r>
          </w:p>
          <w:p w:rsidR="007678FA" w:rsidRPr="00712340" w:rsidRDefault="007678FA" w:rsidP="00E53C12">
            <w:pPr>
              <w:rPr>
                <w:rFonts w:ascii="GHEA Grapalat" w:hAnsi="GHEA Grapalat"/>
                <w:sz w:val="20"/>
                <w:lang w:val="pt-BR"/>
              </w:rPr>
            </w:pPr>
            <w:r w:rsidRPr="00712340">
              <w:rPr>
                <w:rFonts w:ascii="GHEA Grapalat" w:hAnsi="GHEA Grapalat"/>
                <w:sz w:val="20"/>
                <w:lang w:val="pt-BR"/>
              </w:rPr>
              <w:t xml:space="preserve">         --------------------------------------------</w:t>
            </w:r>
          </w:p>
          <w:p w:rsidR="007678FA" w:rsidRPr="00712340" w:rsidRDefault="007678FA" w:rsidP="00E53C12">
            <w:pPr>
              <w:rPr>
                <w:rFonts w:ascii="GHEA Grapalat" w:hAnsi="GHEA Grapalat"/>
                <w:sz w:val="16"/>
                <w:szCs w:val="16"/>
                <w:lang w:val="pt-BR"/>
              </w:rPr>
            </w:pPr>
            <w:r w:rsidRPr="00712340">
              <w:rPr>
                <w:rFonts w:ascii="GHEA Grapalat" w:hAnsi="GHEA Grapalat"/>
                <w:sz w:val="20"/>
                <w:lang w:val="pt-BR"/>
              </w:rPr>
              <w:t xml:space="preserve">                       </w:t>
            </w:r>
            <w:r w:rsidRPr="00712340">
              <w:rPr>
                <w:rFonts w:ascii="GHEA Grapalat" w:hAnsi="GHEA Grapalat"/>
                <w:sz w:val="16"/>
                <w:szCs w:val="16"/>
                <w:lang w:val="pt-BR"/>
              </w:rPr>
              <w:t>(ստորագրություն)</w:t>
            </w:r>
          </w:p>
          <w:p w:rsidR="007678FA" w:rsidRPr="00712340" w:rsidRDefault="007678FA" w:rsidP="00E53C12">
            <w:pPr>
              <w:rPr>
                <w:rFonts w:ascii="GHEA Grapalat" w:hAnsi="GHEA Grapalat"/>
                <w:sz w:val="16"/>
                <w:szCs w:val="16"/>
                <w:lang w:val="pt-BR"/>
              </w:rPr>
            </w:pPr>
            <w:r w:rsidRPr="00712340">
              <w:rPr>
                <w:rFonts w:ascii="GHEA Grapalat" w:hAnsi="GHEA Grapalat"/>
                <w:sz w:val="16"/>
                <w:szCs w:val="16"/>
                <w:lang w:val="pt-BR"/>
              </w:rPr>
              <w:t xml:space="preserve">                                  </w:t>
            </w:r>
          </w:p>
          <w:p w:rsidR="007678FA" w:rsidRPr="00712340" w:rsidRDefault="007678FA" w:rsidP="00E53C12">
            <w:pPr>
              <w:rPr>
                <w:rFonts w:ascii="GHEA Grapalat" w:hAnsi="GHEA Grapalat"/>
                <w:sz w:val="16"/>
                <w:szCs w:val="16"/>
                <w:lang w:val="pt-BR"/>
              </w:rPr>
            </w:pPr>
            <w:r w:rsidRPr="00712340">
              <w:rPr>
                <w:rFonts w:ascii="GHEA Grapalat" w:hAnsi="GHEA Grapalat"/>
                <w:sz w:val="16"/>
                <w:szCs w:val="16"/>
                <w:lang w:val="pt-BR"/>
              </w:rPr>
              <w:t xml:space="preserve">                                        Կ.Տ.</w:t>
            </w:r>
          </w:p>
          <w:p w:rsidR="007678FA" w:rsidRPr="00712340" w:rsidRDefault="007678FA" w:rsidP="00E53C12">
            <w:pPr>
              <w:rPr>
                <w:rFonts w:ascii="GHEA Grapalat" w:hAnsi="GHEA Grapalat"/>
                <w:sz w:val="20"/>
                <w:lang w:val="pt-BR"/>
              </w:rPr>
            </w:pPr>
          </w:p>
          <w:p w:rsidR="007678FA" w:rsidRPr="00712340" w:rsidRDefault="007678FA" w:rsidP="00E53C12">
            <w:pPr>
              <w:spacing w:line="360" w:lineRule="auto"/>
              <w:jc w:val="center"/>
              <w:rPr>
                <w:rFonts w:ascii="GHEA Grapalat" w:hAnsi="GHEA Grapalat"/>
                <w:b/>
                <w:sz w:val="20"/>
                <w:lang w:val="nb-NO"/>
              </w:rPr>
            </w:pPr>
          </w:p>
        </w:tc>
      </w:tr>
    </w:tbl>
    <w:p w:rsidR="007678FA" w:rsidRPr="007F69AE" w:rsidRDefault="007678FA" w:rsidP="007678FA">
      <w:pPr>
        <w:ind w:firstLine="709"/>
        <w:rPr>
          <w:rFonts w:ascii="GHEA Grapalat" w:hAnsi="GHEA Grapalat" w:cs="Sylfaen"/>
          <w:i/>
          <w:sz w:val="18"/>
          <w:szCs w:val="20"/>
          <w:lang w:val="nb-NO"/>
        </w:rPr>
      </w:pPr>
      <w:r w:rsidRPr="007F69AE">
        <w:rPr>
          <w:rFonts w:ascii="GHEA Grapalat" w:hAnsi="GHEA Grapalat" w:cs="Sylfaen"/>
          <w:i/>
          <w:sz w:val="18"/>
          <w:szCs w:val="20"/>
          <w:lang w:val="pt-BR"/>
        </w:rPr>
        <w:t>Անհրաժեշտության</w:t>
      </w:r>
      <w:r w:rsidRPr="007F69AE">
        <w:rPr>
          <w:rFonts w:ascii="GHEA Grapalat" w:hAnsi="GHEA Grapalat" w:cs="Sylfaen"/>
          <w:i/>
          <w:sz w:val="18"/>
          <w:szCs w:val="20"/>
          <w:lang w:val="nb-NO"/>
        </w:rPr>
        <w:t xml:space="preserve"> </w:t>
      </w:r>
      <w:r w:rsidRPr="007F69AE">
        <w:rPr>
          <w:rFonts w:ascii="GHEA Grapalat" w:hAnsi="GHEA Grapalat" w:cs="Sylfaen"/>
          <w:i/>
          <w:sz w:val="18"/>
          <w:szCs w:val="20"/>
          <w:lang w:val="pt-BR"/>
        </w:rPr>
        <w:t>դեպքում</w:t>
      </w:r>
      <w:r w:rsidRPr="007F69AE">
        <w:rPr>
          <w:rFonts w:ascii="GHEA Grapalat" w:hAnsi="GHEA Grapalat" w:cs="Sylfaen"/>
          <w:i/>
          <w:sz w:val="18"/>
          <w:szCs w:val="20"/>
          <w:lang w:val="nb-NO"/>
        </w:rPr>
        <w:t xml:space="preserve"> </w:t>
      </w:r>
      <w:r w:rsidRPr="007F69AE">
        <w:rPr>
          <w:rFonts w:ascii="GHEA Grapalat" w:hAnsi="GHEA Grapalat" w:cs="Sylfaen"/>
          <w:i/>
          <w:sz w:val="18"/>
          <w:szCs w:val="20"/>
          <w:lang w:val="pt-BR"/>
        </w:rPr>
        <w:t>պայմանագրում</w:t>
      </w:r>
      <w:r w:rsidRPr="007F69AE">
        <w:rPr>
          <w:rFonts w:ascii="GHEA Grapalat" w:hAnsi="GHEA Grapalat" w:cs="Sylfaen"/>
          <w:i/>
          <w:sz w:val="18"/>
          <w:szCs w:val="20"/>
          <w:lang w:val="nb-NO"/>
        </w:rPr>
        <w:t xml:space="preserve"> </w:t>
      </w:r>
      <w:r w:rsidRPr="007F69AE">
        <w:rPr>
          <w:rFonts w:ascii="GHEA Grapalat" w:hAnsi="GHEA Grapalat" w:cs="Sylfaen"/>
          <w:i/>
          <w:sz w:val="18"/>
          <w:szCs w:val="20"/>
          <w:lang w:val="pt-BR"/>
        </w:rPr>
        <w:t>կարող</w:t>
      </w:r>
      <w:r w:rsidRPr="007F69AE">
        <w:rPr>
          <w:rFonts w:ascii="GHEA Grapalat" w:hAnsi="GHEA Grapalat" w:cs="Sylfaen"/>
          <w:i/>
          <w:sz w:val="18"/>
          <w:szCs w:val="20"/>
          <w:lang w:val="nb-NO"/>
        </w:rPr>
        <w:t xml:space="preserve"> </w:t>
      </w:r>
      <w:r w:rsidRPr="007F69AE">
        <w:rPr>
          <w:rFonts w:ascii="GHEA Grapalat" w:hAnsi="GHEA Grapalat" w:cs="Sylfaen"/>
          <w:i/>
          <w:sz w:val="18"/>
          <w:szCs w:val="20"/>
          <w:lang w:val="pt-BR"/>
        </w:rPr>
        <w:t>են</w:t>
      </w:r>
      <w:r w:rsidRPr="007F69AE">
        <w:rPr>
          <w:rFonts w:ascii="GHEA Grapalat" w:hAnsi="GHEA Grapalat" w:cs="Sylfaen"/>
          <w:i/>
          <w:sz w:val="18"/>
          <w:szCs w:val="20"/>
          <w:lang w:val="nb-NO"/>
        </w:rPr>
        <w:t xml:space="preserve"> </w:t>
      </w:r>
      <w:r w:rsidRPr="007F69AE">
        <w:rPr>
          <w:rFonts w:ascii="GHEA Grapalat" w:hAnsi="GHEA Grapalat" w:cs="Sylfaen"/>
          <w:i/>
          <w:sz w:val="18"/>
          <w:szCs w:val="20"/>
          <w:lang w:val="pt-BR"/>
        </w:rPr>
        <w:t>ներառվել</w:t>
      </w:r>
      <w:r w:rsidRPr="007F69AE">
        <w:rPr>
          <w:rFonts w:ascii="GHEA Grapalat" w:hAnsi="GHEA Grapalat" w:cs="Sylfaen"/>
          <w:i/>
          <w:sz w:val="18"/>
          <w:szCs w:val="20"/>
          <w:lang w:val="nb-NO"/>
        </w:rPr>
        <w:t xml:space="preserve"> </w:t>
      </w:r>
      <w:r w:rsidRPr="007F69AE">
        <w:rPr>
          <w:rFonts w:ascii="GHEA Grapalat" w:hAnsi="GHEA Grapalat" w:cs="Sylfaen"/>
          <w:i/>
          <w:sz w:val="18"/>
          <w:szCs w:val="20"/>
          <w:lang w:val="pt-BR"/>
        </w:rPr>
        <w:t>ՀՀ</w:t>
      </w:r>
      <w:r w:rsidRPr="007F69AE">
        <w:rPr>
          <w:rFonts w:ascii="GHEA Grapalat" w:hAnsi="GHEA Grapalat" w:cs="Sylfaen"/>
          <w:i/>
          <w:sz w:val="18"/>
          <w:szCs w:val="20"/>
          <w:lang w:val="nb-NO"/>
        </w:rPr>
        <w:t xml:space="preserve"> </w:t>
      </w:r>
      <w:r w:rsidRPr="007F69AE">
        <w:rPr>
          <w:rFonts w:ascii="GHEA Grapalat" w:hAnsi="GHEA Grapalat" w:cs="Sylfaen"/>
          <w:i/>
          <w:sz w:val="18"/>
          <w:szCs w:val="20"/>
          <w:lang w:val="pt-BR"/>
        </w:rPr>
        <w:t>օրենսդրությանը</w:t>
      </w:r>
      <w:r w:rsidRPr="007F69AE">
        <w:rPr>
          <w:rFonts w:ascii="GHEA Grapalat" w:hAnsi="GHEA Grapalat" w:cs="Sylfaen"/>
          <w:i/>
          <w:sz w:val="18"/>
          <w:szCs w:val="20"/>
          <w:lang w:val="nb-NO"/>
        </w:rPr>
        <w:t xml:space="preserve"> </w:t>
      </w:r>
      <w:r w:rsidRPr="007F69AE">
        <w:rPr>
          <w:rFonts w:ascii="GHEA Grapalat" w:hAnsi="GHEA Grapalat" w:cs="Sylfaen"/>
          <w:i/>
          <w:sz w:val="18"/>
          <w:szCs w:val="20"/>
          <w:lang w:val="pt-BR"/>
        </w:rPr>
        <w:t>չհակասող</w:t>
      </w:r>
      <w:r w:rsidRPr="007F69AE">
        <w:rPr>
          <w:rFonts w:ascii="GHEA Grapalat" w:hAnsi="GHEA Grapalat" w:cs="Sylfaen"/>
          <w:i/>
          <w:sz w:val="18"/>
          <w:szCs w:val="20"/>
          <w:lang w:val="nb-NO"/>
        </w:rPr>
        <w:t xml:space="preserve"> </w:t>
      </w:r>
      <w:r w:rsidRPr="007F69AE">
        <w:rPr>
          <w:rFonts w:ascii="GHEA Grapalat" w:hAnsi="GHEA Grapalat" w:cs="Sylfaen"/>
          <w:i/>
          <w:sz w:val="18"/>
          <w:szCs w:val="20"/>
          <w:lang w:val="pt-BR"/>
        </w:rPr>
        <w:t>դրույթներ</w:t>
      </w:r>
      <w:r w:rsidRPr="007F69AE">
        <w:rPr>
          <w:rFonts w:ascii="GHEA Grapalat" w:hAnsi="GHEA Grapalat" w:cs="Sylfaen"/>
          <w:i/>
          <w:sz w:val="18"/>
          <w:szCs w:val="20"/>
          <w:lang w:val="nb-NO"/>
        </w:rPr>
        <w:t>։</w:t>
      </w:r>
    </w:p>
    <w:p w:rsidR="007678FA" w:rsidRPr="00712340" w:rsidRDefault="007678FA" w:rsidP="007678FA">
      <w:pPr>
        <w:rPr>
          <w:rFonts w:ascii="GHEA Grapalat" w:hAnsi="GHEA Grapalat"/>
          <w:sz w:val="20"/>
          <w:szCs w:val="20"/>
          <w:lang w:val="hy-AM"/>
        </w:rPr>
      </w:pPr>
    </w:p>
    <w:p w:rsidR="005B46E7" w:rsidRDefault="005B46E7" w:rsidP="007678FA">
      <w:pPr>
        <w:jc w:val="right"/>
        <w:rPr>
          <w:rFonts w:ascii="GHEA Grapalat" w:hAnsi="GHEA Grapalat"/>
          <w:i/>
          <w:sz w:val="18"/>
          <w:lang w:val="hy-AM"/>
        </w:rPr>
        <w:sectPr w:rsidR="005B46E7" w:rsidSect="001B729F">
          <w:footnotePr>
            <w:pos w:val="beneathText"/>
          </w:footnotePr>
          <w:pgSz w:w="11906" w:h="16838" w:code="9"/>
          <w:pgMar w:top="533" w:right="567" w:bottom="425" w:left="663" w:header="561" w:footer="561" w:gutter="0"/>
          <w:cols w:space="720"/>
        </w:sectPr>
      </w:pPr>
    </w:p>
    <w:p w:rsidR="007678FA" w:rsidRPr="00712340" w:rsidRDefault="007678FA" w:rsidP="007678FA">
      <w:pPr>
        <w:jc w:val="right"/>
        <w:rPr>
          <w:rFonts w:ascii="GHEA Grapalat" w:hAnsi="GHEA Grapalat"/>
          <w:i/>
          <w:sz w:val="18"/>
          <w:lang w:val="hy-AM"/>
        </w:rPr>
      </w:pPr>
      <w:r w:rsidRPr="00712340">
        <w:rPr>
          <w:rFonts w:ascii="GHEA Grapalat" w:hAnsi="GHEA Grapalat"/>
          <w:i/>
          <w:sz w:val="18"/>
          <w:lang w:val="hy-AM"/>
        </w:rPr>
        <w:lastRenderedPageBreak/>
        <w:t>Հավելված N 1</w:t>
      </w:r>
    </w:p>
    <w:p w:rsidR="007678FA" w:rsidRPr="00712340" w:rsidRDefault="007678FA" w:rsidP="007678FA">
      <w:pPr>
        <w:jc w:val="right"/>
        <w:rPr>
          <w:rFonts w:ascii="GHEA Grapalat" w:hAnsi="GHEA Grapalat"/>
          <w:i/>
          <w:sz w:val="18"/>
          <w:lang w:val="hy-AM"/>
        </w:rPr>
      </w:pPr>
      <w:r w:rsidRPr="00712340">
        <w:rPr>
          <w:rFonts w:ascii="GHEA Grapalat" w:hAnsi="GHEA Grapalat"/>
          <w:i/>
          <w:sz w:val="18"/>
          <w:lang w:val="hy-AM"/>
        </w:rPr>
        <w:t xml:space="preserve">«         »              20  թ. կնքված </w:t>
      </w:r>
    </w:p>
    <w:p w:rsidR="007678FA" w:rsidRPr="00712340" w:rsidRDefault="007678FA" w:rsidP="007678FA">
      <w:pPr>
        <w:jc w:val="right"/>
        <w:rPr>
          <w:rFonts w:ascii="GHEA Grapalat" w:hAnsi="GHEA Grapalat"/>
          <w:i/>
          <w:sz w:val="18"/>
          <w:lang w:val="hy-AM"/>
        </w:rPr>
      </w:pPr>
      <w:r w:rsidRPr="00712340">
        <w:rPr>
          <w:rFonts w:ascii="GHEA Grapalat" w:hAnsi="GHEA Grapalat"/>
          <w:i/>
          <w:sz w:val="18"/>
          <w:lang w:val="hy-AM"/>
        </w:rPr>
        <w:t xml:space="preserve">                   </w:t>
      </w:r>
      <w:r w:rsidR="00C8637E" w:rsidRPr="008200D5">
        <w:rPr>
          <w:rFonts w:ascii="GHEA Grapalat" w:hAnsi="GHEA Grapalat"/>
          <w:b/>
          <w:i/>
          <w:lang w:val="af-ZA"/>
        </w:rPr>
        <w:t xml:space="preserve">ՀՀ </w:t>
      </w:r>
      <w:r w:rsidR="00C8637E">
        <w:rPr>
          <w:rFonts w:ascii="GHEA Grapalat" w:hAnsi="GHEA Grapalat"/>
          <w:b/>
          <w:i/>
          <w:lang w:val="af-ZA"/>
        </w:rPr>
        <w:t>ԱՄԱ</w:t>
      </w:r>
      <w:r w:rsidR="00C8637E" w:rsidRPr="008200D5">
        <w:rPr>
          <w:rFonts w:ascii="GHEA Grapalat" w:hAnsi="GHEA Grapalat"/>
          <w:b/>
          <w:i/>
          <w:lang w:val="af-ZA"/>
        </w:rPr>
        <w:t>Հ-ԳՀԾՁԲ-20/0</w:t>
      </w:r>
      <w:r w:rsidR="00C8637E">
        <w:rPr>
          <w:rFonts w:ascii="GHEA Grapalat" w:hAnsi="GHEA Grapalat"/>
          <w:b/>
          <w:i/>
          <w:lang w:val="af-ZA"/>
        </w:rPr>
        <w:t xml:space="preserve">1 </w:t>
      </w:r>
      <w:r w:rsidR="00C8637E" w:rsidRPr="008200D5">
        <w:rPr>
          <w:rFonts w:ascii="GHEA Grapalat" w:hAnsi="GHEA Grapalat"/>
          <w:b/>
          <w:i/>
          <w:u w:val="single"/>
          <w:lang w:val="af-ZA"/>
        </w:rPr>
        <w:t xml:space="preserve">       </w:t>
      </w:r>
      <w:r w:rsidR="00C8637E">
        <w:rPr>
          <w:rFonts w:ascii="GHEA Grapalat" w:hAnsi="GHEA Grapalat"/>
          <w:sz w:val="20"/>
          <w:lang w:val="es-ES"/>
        </w:rPr>
        <w:t xml:space="preserve"> </w:t>
      </w:r>
      <w:r w:rsidRPr="00712340">
        <w:rPr>
          <w:rFonts w:ascii="GHEA Grapalat" w:hAnsi="GHEA Grapalat"/>
          <w:i/>
          <w:sz w:val="18"/>
          <w:lang w:val="hy-AM"/>
        </w:rPr>
        <w:t xml:space="preserve">   ծածկագրով պայմանագրի</w:t>
      </w:r>
    </w:p>
    <w:p w:rsidR="007678FA" w:rsidRPr="00712340" w:rsidRDefault="007678FA" w:rsidP="007678FA">
      <w:pPr>
        <w:jc w:val="center"/>
        <w:rPr>
          <w:rFonts w:ascii="GHEA Grapalat" w:hAnsi="GHEA Grapalat"/>
          <w:sz w:val="18"/>
          <w:lang w:val="hy-AM"/>
        </w:rPr>
      </w:pPr>
    </w:p>
    <w:p w:rsidR="007678FA" w:rsidRPr="00712340" w:rsidRDefault="007678FA" w:rsidP="007678FA">
      <w:pPr>
        <w:jc w:val="center"/>
        <w:rPr>
          <w:rFonts w:ascii="GHEA Grapalat" w:hAnsi="GHEA Grapalat"/>
          <w:sz w:val="20"/>
          <w:lang w:val="hy-AM"/>
        </w:rPr>
      </w:pPr>
    </w:p>
    <w:p w:rsidR="007678FA" w:rsidRPr="00712340" w:rsidRDefault="007678FA" w:rsidP="007678FA">
      <w:pPr>
        <w:jc w:val="center"/>
        <w:rPr>
          <w:rFonts w:ascii="GHEA Grapalat" w:hAnsi="GHEA Grapalat"/>
          <w:sz w:val="20"/>
          <w:lang w:val="hy-AM"/>
        </w:rPr>
      </w:pPr>
      <w:r w:rsidRPr="00712340">
        <w:rPr>
          <w:rFonts w:ascii="GHEA Grapalat" w:hAnsi="GHEA Grapalat"/>
          <w:sz w:val="20"/>
          <w:lang w:val="hy-AM"/>
        </w:rPr>
        <w:t>ՏԵԽՆԻԿԱԿԱՆ ԲՆՈՒԹԱԳԻՐ - ԳՆՄԱՆ ԺԱՄԱՆԱԿԱՑՈՒՅՑ*</w:t>
      </w:r>
    </w:p>
    <w:p w:rsidR="007678FA" w:rsidRPr="00712340" w:rsidRDefault="007678FA" w:rsidP="007678FA">
      <w:pPr>
        <w:jc w:val="right"/>
        <w:rPr>
          <w:rFonts w:ascii="GHEA Grapalat" w:hAnsi="GHEA Grapalat"/>
          <w:sz w:val="20"/>
          <w:lang w:val="hy-AM"/>
        </w:rPr>
      </w:pP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t xml:space="preserve">                                                                ՀՀ դրամ</w:t>
      </w:r>
    </w:p>
    <w:tbl>
      <w:tblPr>
        <w:tblW w:w="17193"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1"/>
        <w:gridCol w:w="1499"/>
        <w:gridCol w:w="9143"/>
        <w:gridCol w:w="855"/>
        <w:gridCol w:w="987"/>
        <w:gridCol w:w="629"/>
        <w:gridCol w:w="1126"/>
        <w:gridCol w:w="1533"/>
      </w:tblGrid>
      <w:tr w:rsidR="007678FA" w:rsidRPr="00712340" w:rsidTr="00446C2F">
        <w:tc>
          <w:tcPr>
            <w:tcW w:w="17193" w:type="dxa"/>
            <w:gridSpan w:val="8"/>
          </w:tcPr>
          <w:p w:rsidR="007678FA" w:rsidRPr="00712340" w:rsidRDefault="007678FA" w:rsidP="00E53C12">
            <w:pPr>
              <w:jc w:val="center"/>
              <w:rPr>
                <w:rFonts w:ascii="GHEA Grapalat" w:hAnsi="GHEA Grapalat"/>
                <w:sz w:val="18"/>
              </w:rPr>
            </w:pPr>
            <w:r w:rsidRPr="00712340">
              <w:rPr>
                <w:rFonts w:ascii="GHEA Grapalat" w:hAnsi="GHEA Grapalat"/>
                <w:sz w:val="18"/>
              </w:rPr>
              <w:t>Ծառայության</w:t>
            </w:r>
          </w:p>
        </w:tc>
      </w:tr>
      <w:tr w:rsidR="007678FA" w:rsidRPr="00712340" w:rsidTr="00446C2F">
        <w:trPr>
          <w:trHeight w:val="219"/>
        </w:trPr>
        <w:tc>
          <w:tcPr>
            <w:tcW w:w="1421" w:type="dxa"/>
            <w:vMerge w:val="restart"/>
            <w:vAlign w:val="center"/>
          </w:tcPr>
          <w:p w:rsidR="007678FA" w:rsidRPr="005B46E7" w:rsidRDefault="007678FA" w:rsidP="00E53C12">
            <w:pPr>
              <w:jc w:val="center"/>
              <w:rPr>
                <w:rFonts w:ascii="GHEA Grapalat" w:hAnsi="GHEA Grapalat"/>
                <w:sz w:val="14"/>
              </w:rPr>
            </w:pPr>
            <w:r w:rsidRPr="005B46E7">
              <w:rPr>
                <w:rFonts w:ascii="GHEA Grapalat" w:hAnsi="GHEA Grapalat"/>
                <w:sz w:val="14"/>
              </w:rPr>
              <w:t>հրավերով նախատեսված չափաբաժնի համարը</w:t>
            </w:r>
          </w:p>
        </w:tc>
        <w:tc>
          <w:tcPr>
            <w:tcW w:w="1499" w:type="dxa"/>
            <w:vMerge w:val="restart"/>
            <w:vAlign w:val="center"/>
          </w:tcPr>
          <w:p w:rsidR="007678FA" w:rsidRPr="005B46E7" w:rsidRDefault="007678FA" w:rsidP="00E53C12">
            <w:pPr>
              <w:jc w:val="center"/>
              <w:rPr>
                <w:rFonts w:ascii="GHEA Grapalat" w:hAnsi="GHEA Grapalat"/>
                <w:sz w:val="14"/>
              </w:rPr>
            </w:pPr>
            <w:r w:rsidRPr="005B46E7">
              <w:rPr>
                <w:rFonts w:ascii="GHEA Grapalat" w:hAnsi="GHEA Grapalat"/>
                <w:sz w:val="14"/>
              </w:rPr>
              <w:t>գնումների պլանով նախատեսված միջանցիկ ծածկագիրը` ըստ ԳՄԱ դասակարգման (CPV)</w:t>
            </w:r>
          </w:p>
        </w:tc>
        <w:tc>
          <w:tcPr>
            <w:tcW w:w="9143" w:type="dxa"/>
            <w:vMerge w:val="restart"/>
            <w:vAlign w:val="center"/>
          </w:tcPr>
          <w:p w:rsidR="007678FA" w:rsidRPr="00712340" w:rsidRDefault="007678FA" w:rsidP="00E53C12">
            <w:pPr>
              <w:jc w:val="center"/>
              <w:rPr>
                <w:rFonts w:ascii="GHEA Grapalat" w:hAnsi="GHEA Grapalat"/>
                <w:sz w:val="18"/>
              </w:rPr>
            </w:pPr>
            <w:r w:rsidRPr="00712340">
              <w:rPr>
                <w:rFonts w:ascii="GHEA Grapalat" w:hAnsi="GHEA Grapalat"/>
                <w:sz w:val="18"/>
              </w:rPr>
              <w:t>տեխնիկական բնութագիրը</w:t>
            </w:r>
          </w:p>
        </w:tc>
        <w:tc>
          <w:tcPr>
            <w:tcW w:w="855" w:type="dxa"/>
            <w:vMerge w:val="restart"/>
            <w:vAlign w:val="center"/>
          </w:tcPr>
          <w:p w:rsidR="007678FA" w:rsidRPr="005B46E7" w:rsidRDefault="007678FA" w:rsidP="00E53C12">
            <w:pPr>
              <w:jc w:val="center"/>
              <w:rPr>
                <w:rFonts w:ascii="GHEA Grapalat" w:hAnsi="GHEA Grapalat"/>
                <w:sz w:val="14"/>
              </w:rPr>
            </w:pPr>
            <w:r w:rsidRPr="005B46E7">
              <w:rPr>
                <w:rFonts w:ascii="GHEA Grapalat" w:hAnsi="GHEA Grapalat"/>
                <w:sz w:val="14"/>
              </w:rPr>
              <w:t>չափման միավորը</w:t>
            </w:r>
          </w:p>
        </w:tc>
        <w:tc>
          <w:tcPr>
            <w:tcW w:w="987" w:type="dxa"/>
            <w:vMerge w:val="restart"/>
            <w:vAlign w:val="center"/>
          </w:tcPr>
          <w:p w:rsidR="007678FA" w:rsidRPr="005B46E7" w:rsidRDefault="007678FA" w:rsidP="00E53C12">
            <w:pPr>
              <w:jc w:val="center"/>
              <w:rPr>
                <w:rFonts w:ascii="GHEA Grapalat" w:hAnsi="GHEA Grapalat"/>
                <w:sz w:val="14"/>
              </w:rPr>
            </w:pPr>
            <w:r w:rsidRPr="005B46E7">
              <w:rPr>
                <w:rFonts w:ascii="GHEA Grapalat" w:hAnsi="GHEA Grapalat"/>
                <w:sz w:val="14"/>
              </w:rPr>
              <w:t>ընդհանուր գինը/ՀՀ դրամ</w:t>
            </w:r>
          </w:p>
        </w:tc>
        <w:tc>
          <w:tcPr>
            <w:tcW w:w="629" w:type="dxa"/>
            <w:vMerge w:val="restart"/>
            <w:vAlign w:val="center"/>
          </w:tcPr>
          <w:p w:rsidR="007678FA" w:rsidRPr="005B46E7" w:rsidRDefault="007678FA" w:rsidP="00E53C12">
            <w:pPr>
              <w:jc w:val="center"/>
              <w:rPr>
                <w:rFonts w:ascii="GHEA Grapalat" w:hAnsi="GHEA Grapalat"/>
                <w:sz w:val="14"/>
              </w:rPr>
            </w:pPr>
            <w:r w:rsidRPr="005B46E7">
              <w:rPr>
                <w:rFonts w:ascii="GHEA Grapalat" w:hAnsi="GHEA Grapalat"/>
                <w:sz w:val="14"/>
              </w:rPr>
              <w:t>ընդհանուր քանակը</w:t>
            </w:r>
          </w:p>
        </w:tc>
        <w:tc>
          <w:tcPr>
            <w:tcW w:w="2659" w:type="dxa"/>
            <w:gridSpan w:val="2"/>
            <w:vAlign w:val="center"/>
          </w:tcPr>
          <w:p w:rsidR="007678FA" w:rsidRPr="005B46E7" w:rsidRDefault="007678FA" w:rsidP="00E53C12">
            <w:pPr>
              <w:jc w:val="center"/>
              <w:rPr>
                <w:rFonts w:ascii="GHEA Grapalat" w:hAnsi="GHEA Grapalat"/>
                <w:sz w:val="14"/>
              </w:rPr>
            </w:pPr>
            <w:r w:rsidRPr="005B46E7">
              <w:rPr>
                <w:rFonts w:ascii="GHEA Grapalat" w:hAnsi="GHEA Grapalat"/>
                <w:sz w:val="14"/>
              </w:rPr>
              <w:t>մատուցման</w:t>
            </w:r>
          </w:p>
        </w:tc>
      </w:tr>
      <w:tr w:rsidR="007678FA" w:rsidRPr="00712340" w:rsidTr="00446C2F">
        <w:trPr>
          <w:trHeight w:val="445"/>
        </w:trPr>
        <w:tc>
          <w:tcPr>
            <w:tcW w:w="1421" w:type="dxa"/>
            <w:vMerge/>
            <w:vAlign w:val="center"/>
          </w:tcPr>
          <w:p w:rsidR="007678FA" w:rsidRPr="00712340" w:rsidRDefault="007678FA" w:rsidP="00E53C12">
            <w:pPr>
              <w:jc w:val="center"/>
              <w:rPr>
                <w:rFonts w:ascii="GHEA Grapalat" w:hAnsi="GHEA Grapalat"/>
                <w:sz w:val="18"/>
              </w:rPr>
            </w:pPr>
          </w:p>
        </w:tc>
        <w:tc>
          <w:tcPr>
            <w:tcW w:w="1499" w:type="dxa"/>
            <w:vMerge/>
            <w:vAlign w:val="center"/>
          </w:tcPr>
          <w:p w:rsidR="007678FA" w:rsidRPr="00712340" w:rsidRDefault="007678FA" w:rsidP="00E53C12">
            <w:pPr>
              <w:jc w:val="center"/>
              <w:rPr>
                <w:rFonts w:ascii="GHEA Grapalat" w:hAnsi="GHEA Grapalat"/>
                <w:sz w:val="18"/>
              </w:rPr>
            </w:pPr>
          </w:p>
        </w:tc>
        <w:tc>
          <w:tcPr>
            <w:tcW w:w="9143" w:type="dxa"/>
            <w:vMerge/>
            <w:vAlign w:val="center"/>
          </w:tcPr>
          <w:p w:rsidR="007678FA" w:rsidRPr="00712340" w:rsidRDefault="007678FA" w:rsidP="00E53C12">
            <w:pPr>
              <w:jc w:val="center"/>
              <w:rPr>
                <w:rFonts w:ascii="GHEA Grapalat" w:hAnsi="GHEA Grapalat"/>
                <w:sz w:val="18"/>
              </w:rPr>
            </w:pPr>
          </w:p>
        </w:tc>
        <w:tc>
          <w:tcPr>
            <w:tcW w:w="855" w:type="dxa"/>
            <w:vMerge/>
            <w:vAlign w:val="center"/>
          </w:tcPr>
          <w:p w:rsidR="007678FA" w:rsidRPr="005B46E7" w:rsidRDefault="007678FA" w:rsidP="00E53C12">
            <w:pPr>
              <w:jc w:val="center"/>
              <w:rPr>
                <w:rFonts w:ascii="GHEA Grapalat" w:hAnsi="GHEA Grapalat"/>
                <w:sz w:val="14"/>
              </w:rPr>
            </w:pPr>
          </w:p>
        </w:tc>
        <w:tc>
          <w:tcPr>
            <w:tcW w:w="987" w:type="dxa"/>
            <w:vMerge/>
            <w:vAlign w:val="center"/>
          </w:tcPr>
          <w:p w:rsidR="007678FA" w:rsidRPr="005B46E7" w:rsidRDefault="007678FA" w:rsidP="00E53C12">
            <w:pPr>
              <w:jc w:val="center"/>
              <w:rPr>
                <w:rFonts w:ascii="GHEA Grapalat" w:hAnsi="GHEA Grapalat"/>
                <w:sz w:val="14"/>
              </w:rPr>
            </w:pPr>
          </w:p>
        </w:tc>
        <w:tc>
          <w:tcPr>
            <w:tcW w:w="629" w:type="dxa"/>
            <w:vMerge/>
            <w:vAlign w:val="center"/>
          </w:tcPr>
          <w:p w:rsidR="007678FA" w:rsidRPr="005B46E7" w:rsidRDefault="007678FA" w:rsidP="00E53C12">
            <w:pPr>
              <w:jc w:val="center"/>
              <w:rPr>
                <w:rFonts w:ascii="GHEA Grapalat" w:hAnsi="GHEA Grapalat"/>
                <w:sz w:val="14"/>
              </w:rPr>
            </w:pPr>
          </w:p>
        </w:tc>
        <w:tc>
          <w:tcPr>
            <w:tcW w:w="1126" w:type="dxa"/>
            <w:vAlign w:val="center"/>
          </w:tcPr>
          <w:p w:rsidR="007678FA" w:rsidRPr="005B46E7" w:rsidRDefault="007678FA" w:rsidP="00E53C12">
            <w:pPr>
              <w:jc w:val="center"/>
              <w:rPr>
                <w:rFonts w:ascii="GHEA Grapalat" w:hAnsi="GHEA Grapalat"/>
                <w:sz w:val="14"/>
              </w:rPr>
            </w:pPr>
            <w:r w:rsidRPr="005B46E7">
              <w:rPr>
                <w:rFonts w:ascii="GHEA Grapalat" w:hAnsi="GHEA Grapalat"/>
                <w:sz w:val="14"/>
              </w:rPr>
              <w:t>հասցեն</w:t>
            </w:r>
          </w:p>
        </w:tc>
        <w:tc>
          <w:tcPr>
            <w:tcW w:w="1533" w:type="dxa"/>
            <w:vAlign w:val="center"/>
          </w:tcPr>
          <w:p w:rsidR="007678FA" w:rsidRPr="005B46E7" w:rsidRDefault="007678FA" w:rsidP="00E53C12">
            <w:pPr>
              <w:jc w:val="center"/>
              <w:rPr>
                <w:rFonts w:ascii="GHEA Grapalat" w:hAnsi="GHEA Grapalat"/>
                <w:sz w:val="14"/>
              </w:rPr>
            </w:pPr>
            <w:r w:rsidRPr="005B46E7">
              <w:rPr>
                <w:rFonts w:ascii="GHEA Grapalat" w:hAnsi="GHEA Grapalat"/>
                <w:sz w:val="14"/>
              </w:rPr>
              <w:t>Ժամկետը**</w:t>
            </w:r>
          </w:p>
        </w:tc>
      </w:tr>
      <w:tr w:rsidR="007678FA" w:rsidRPr="00712340" w:rsidTr="00446C2F">
        <w:trPr>
          <w:trHeight w:val="246"/>
        </w:trPr>
        <w:tc>
          <w:tcPr>
            <w:tcW w:w="1421" w:type="dxa"/>
          </w:tcPr>
          <w:p w:rsidR="007678FA" w:rsidRPr="00712340" w:rsidRDefault="005B46E7" w:rsidP="00E53C12">
            <w:pPr>
              <w:jc w:val="center"/>
              <w:rPr>
                <w:rFonts w:ascii="GHEA Grapalat" w:hAnsi="GHEA Grapalat"/>
                <w:sz w:val="20"/>
              </w:rPr>
            </w:pPr>
            <w:r>
              <w:rPr>
                <w:rFonts w:ascii="GHEA Grapalat" w:hAnsi="GHEA Grapalat"/>
                <w:sz w:val="20"/>
              </w:rPr>
              <w:t>1</w:t>
            </w:r>
          </w:p>
        </w:tc>
        <w:tc>
          <w:tcPr>
            <w:tcW w:w="1499" w:type="dxa"/>
          </w:tcPr>
          <w:p w:rsidR="007678FA" w:rsidRPr="00712340" w:rsidRDefault="00C8637E" w:rsidP="00E53C12">
            <w:pPr>
              <w:jc w:val="center"/>
              <w:rPr>
                <w:rFonts w:ascii="GHEA Grapalat" w:hAnsi="GHEA Grapalat"/>
                <w:sz w:val="20"/>
              </w:rPr>
            </w:pPr>
            <w:r>
              <w:rPr>
                <w:rFonts w:ascii="GHEA Grapalat" w:hAnsi="GHEA Grapalat"/>
                <w:sz w:val="20"/>
                <w:lang w:val="es-ES"/>
              </w:rPr>
              <w:t>79711130</w:t>
            </w:r>
            <w:r w:rsidR="00316E1F">
              <w:rPr>
                <w:rFonts w:ascii="GHEA Grapalat" w:hAnsi="GHEA Grapalat" w:cs="Calibri"/>
                <w:color w:val="000000"/>
                <w:sz w:val="20"/>
                <w:szCs w:val="20"/>
              </w:rPr>
              <w:t xml:space="preserve"> </w:t>
            </w:r>
          </w:p>
        </w:tc>
        <w:tc>
          <w:tcPr>
            <w:tcW w:w="9143" w:type="dxa"/>
          </w:tcPr>
          <w:tbl>
            <w:tblPr>
              <w:tblW w:w="9036" w:type="dxa"/>
              <w:tblLayout w:type="fixed"/>
              <w:tblCellMar>
                <w:left w:w="30" w:type="dxa"/>
                <w:right w:w="30" w:type="dxa"/>
              </w:tblCellMar>
              <w:tblLook w:val="0000"/>
            </w:tblPr>
            <w:tblGrid>
              <w:gridCol w:w="379"/>
              <w:gridCol w:w="6403"/>
              <w:gridCol w:w="504"/>
              <w:gridCol w:w="725"/>
              <w:gridCol w:w="1025"/>
            </w:tblGrid>
            <w:tr w:rsidR="00446C2F" w:rsidRPr="00446C2F" w:rsidTr="001053E2">
              <w:trPr>
                <w:trHeight w:val="134"/>
              </w:trPr>
              <w:tc>
                <w:tcPr>
                  <w:tcW w:w="379" w:type="dxa"/>
                  <w:tcBorders>
                    <w:top w:val="nil"/>
                    <w:left w:val="single" w:sz="2" w:space="0" w:color="auto"/>
                    <w:bottom w:val="nil"/>
                    <w:right w:val="single" w:sz="2" w:space="0" w:color="000000"/>
                  </w:tcBorders>
                </w:tcPr>
                <w:p w:rsidR="00446C2F" w:rsidRPr="005F7D89" w:rsidRDefault="00446C2F" w:rsidP="00446C2F">
                  <w:pPr>
                    <w:autoSpaceDE w:val="0"/>
                    <w:autoSpaceDN w:val="0"/>
                    <w:adjustRightInd w:val="0"/>
                    <w:rPr>
                      <w:rFonts w:ascii="Arial Armenian" w:hAnsi="Arial Armenian" w:cs="Arial Armenian"/>
                      <w:color w:val="000000"/>
                      <w:sz w:val="16"/>
                      <w:szCs w:val="16"/>
                      <w:lang w:eastAsia="ru-RU"/>
                    </w:rPr>
                  </w:pPr>
                </w:p>
              </w:tc>
              <w:tc>
                <w:tcPr>
                  <w:tcW w:w="6403" w:type="dxa"/>
                  <w:tcBorders>
                    <w:top w:val="nil"/>
                    <w:left w:val="single" w:sz="2" w:space="0" w:color="000000"/>
                    <w:bottom w:val="nil"/>
                    <w:right w:val="single" w:sz="2" w:space="0" w:color="auto"/>
                  </w:tcBorders>
                </w:tcPr>
                <w:p w:rsidR="00446C2F" w:rsidRPr="005F7D89" w:rsidRDefault="00446C2F" w:rsidP="00446C2F">
                  <w:pPr>
                    <w:autoSpaceDE w:val="0"/>
                    <w:autoSpaceDN w:val="0"/>
                    <w:adjustRightInd w:val="0"/>
                    <w:rPr>
                      <w:rFonts w:ascii="Arial Armenian" w:hAnsi="Arial Armenian" w:cs="Arial Armenian"/>
                      <w:color w:val="000000"/>
                      <w:sz w:val="16"/>
                      <w:szCs w:val="16"/>
                      <w:lang w:eastAsia="ru-RU"/>
                    </w:rPr>
                  </w:pPr>
                </w:p>
              </w:tc>
              <w:tc>
                <w:tcPr>
                  <w:tcW w:w="504" w:type="dxa"/>
                  <w:tcBorders>
                    <w:top w:val="nil"/>
                    <w:left w:val="single" w:sz="2" w:space="0" w:color="auto"/>
                    <w:bottom w:val="nil"/>
                    <w:right w:val="single" w:sz="2" w:space="0" w:color="auto"/>
                  </w:tcBorders>
                </w:tcPr>
                <w:p w:rsidR="00446C2F" w:rsidRPr="005F7D89" w:rsidRDefault="00446C2F" w:rsidP="00446C2F">
                  <w:pPr>
                    <w:autoSpaceDE w:val="0"/>
                    <w:autoSpaceDN w:val="0"/>
                    <w:adjustRightInd w:val="0"/>
                    <w:rPr>
                      <w:rFonts w:ascii="Arial Armenian" w:hAnsi="Arial Armenian" w:cs="Arial Armenian"/>
                      <w:color w:val="000000"/>
                      <w:sz w:val="16"/>
                      <w:szCs w:val="16"/>
                      <w:lang w:eastAsia="ru-RU"/>
                    </w:rPr>
                  </w:pPr>
                </w:p>
              </w:tc>
              <w:tc>
                <w:tcPr>
                  <w:tcW w:w="725" w:type="dxa"/>
                  <w:tcBorders>
                    <w:top w:val="nil"/>
                    <w:left w:val="single" w:sz="2" w:space="0" w:color="auto"/>
                    <w:bottom w:val="nil"/>
                    <w:right w:val="single" w:sz="2" w:space="0" w:color="auto"/>
                  </w:tcBorders>
                </w:tcPr>
                <w:p w:rsidR="00446C2F" w:rsidRPr="005F7D89" w:rsidRDefault="00446C2F" w:rsidP="00446C2F">
                  <w:pPr>
                    <w:autoSpaceDE w:val="0"/>
                    <w:autoSpaceDN w:val="0"/>
                    <w:adjustRightInd w:val="0"/>
                    <w:rPr>
                      <w:rFonts w:ascii="Arial Armenian" w:hAnsi="Arial Armenian" w:cs="Arial Armenian"/>
                      <w:color w:val="000000"/>
                      <w:sz w:val="16"/>
                      <w:szCs w:val="16"/>
                      <w:lang w:eastAsia="ru-RU"/>
                    </w:rPr>
                  </w:pPr>
                </w:p>
              </w:tc>
              <w:tc>
                <w:tcPr>
                  <w:tcW w:w="1025" w:type="dxa"/>
                  <w:tcBorders>
                    <w:top w:val="nil"/>
                    <w:left w:val="single" w:sz="2" w:space="0" w:color="auto"/>
                    <w:bottom w:val="nil"/>
                    <w:right w:val="single" w:sz="2" w:space="0" w:color="auto"/>
                  </w:tcBorders>
                </w:tcPr>
                <w:p w:rsidR="00446C2F" w:rsidRPr="005F7D89" w:rsidRDefault="00446C2F" w:rsidP="00446C2F">
                  <w:pPr>
                    <w:autoSpaceDE w:val="0"/>
                    <w:autoSpaceDN w:val="0"/>
                    <w:adjustRightInd w:val="0"/>
                    <w:rPr>
                      <w:rFonts w:ascii="Arial Armenian" w:hAnsi="Arial Armenian" w:cs="Arial Armenian"/>
                      <w:color w:val="000000"/>
                      <w:sz w:val="16"/>
                      <w:szCs w:val="16"/>
                      <w:lang w:eastAsia="ru-RU"/>
                    </w:rPr>
                  </w:pPr>
                </w:p>
              </w:tc>
            </w:tr>
          </w:tbl>
          <w:p w:rsidR="00675BC2" w:rsidRPr="008A3469" w:rsidRDefault="00675BC2" w:rsidP="00675BC2">
            <w:pPr>
              <w:jc w:val="both"/>
              <w:rPr>
                <w:rFonts w:ascii="GHEA Grapalat" w:hAnsi="GHEA Grapalat" w:cs="Calibri"/>
                <w:b/>
                <w:color w:val="000000"/>
                <w:sz w:val="20"/>
                <w:szCs w:val="20"/>
                <w:lang w:val="hy-AM"/>
              </w:rPr>
            </w:pPr>
            <w:r w:rsidRPr="008A3469">
              <w:rPr>
                <w:rFonts w:ascii="GHEA Grapalat" w:hAnsi="GHEA Grapalat" w:cs="Calibri"/>
                <w:b/>
                <w:color w:val="000000"/>
                <w:sz w:val="20"/>
                <w:szCs w:val="20"/>
                <w:lang w:val="hy-AM"/>
              </w:rPr>
              <w:t>Ծառայության մատուցման ընդհանուր պահանջների տեխնիկական հսկողությունը</w:t>
            </w:r>
          </w:p>
          <w:p w:rsidR="00675BC2" w:rsidRPr="008A65F6" w:rsidRDefault="00675BC2" w:rsidP="00675BC2">
            <w:pPr>
              <w:jc w:val="both"/>
              <w:rPr>
                <w:rFonts w:ascii="GHEA Grapalat" w:hAnsi="GHEA Grapalat" w:cs="Calibri"/>
                <w:color w:val="000000"/>
                <w:sz w:val="20"/>
                <w:szCs w:val="20"/>
                <w:lang w:val="hy-AM"/>
              </w:rPr>
            </w:pPr>
            <w:r w:rsidRPr="008A65F6">
              <w:rPr>
                <w:rFonts w:ascii="GHEA Grapalat" w:hAnsi="GHEA Grapalat" w:cs="Calibri"/>
                <w:color w:val="000000"/>
                <w:sz w:val="20"/>
                <w:szCs w:val="20"/>
                <w:lang w:val="hy-AM"/>
              </w:rPr>
              <w:t xml:space="preserve">1. պետք է իրականացվի պատվիրատուի կողմից տրամադրվող պատվեր առաջադրանքի (որի կազմմանը մասնակցում  են  տեխհսկողություն իրականացնող և կապալառու կազմակերպությունների ներկայացուցիչները)  ծավալաթերթ նախահաշվի  հիման վրա և պետք է ապահովի </w:t>
            </w:r>
            <w:r w:rsidRPr="00675BC2">
              <w:rPr>
                <w:rFonts w:ascii="GHEA Grapalat" w:hAnsi="GHEA Grapalat" w:cs="Calibri"/>
                <w:color w:val="000000"/>
                <w:sz w:val="20"/>
                <w:szCs w:val="20"/>
                <w:lang w:val="hy-AM"/>
              </w:rPr>
              <w:t xml:space="preserve"> գազաֆիկացման </w:t>
            </w:r>
            <w:r w:rsidRPr="008A65F6">
              <w:rPr>
                <w:rFonts w:ascii="GHEA Grapalat" w:hAnsi="GHEA Grapalat" w:cs="Calibri"/>
                <w:color w:val="000000"/>
                <w:sz w:val="20"/>
                <w:szCs w:val="20"/>
                <w:lang w:val="hy-AM"/>
              </w:rPr>
              <w:t xml:space="preserve"> աշխատանքների իրականացումը անհրաժեշտ որակով, տեխնիկական առանձնահատկություններին և այլ պայմանագրային փաստաթղթերին համապատասխան:                                                                                                                                                                                                                                                                                                                   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                                                                                                                                                                                                                                                                                                                                                                                                                                                           3.Տեխնիկական հսկողություն իրականացնողի հիմնական պարտականություններն են՝</w:t>
            </w:r>
            <w:r w:rsidRPr="008A65F6">
              <w:rPr>
                <w:rFonts w:ascii="Calibri" w:hAnsi="Calibri" w:cs="Calibri"/>
                <w:color w:val="000000"/>
                <w:sz w:val="20"/>
                <w:szCs w:val="20"/>
                <w:lang w:val="hy-AM"/>
              </w:rPr>
              <w:t>  </w:t>
            </w:r>
            <w:r w:rsidRPr="008A65F6">
              <w:rPr>
                <w:rFonts w:ascii="GHEA Grapalat" w:hAnsi="GHEA Grapalat" w:cs="Calibri"/>
                <w:color w:val="000000"/>
                <w:sz w:val="20"/>
                <w:szCs w:val="20"/>
                <w:lang w:val="hy-AM"/>
              </w:rPr>
              <w:t xml:space="preserve">                                                                                                                                                                                                                                                                                                                                                                                  </w:t>
            </w:r>
            <w:r w:rsidRPr="008A65F6">
              <w:rPr>
                <w:rFonts w:ascii="Calibri" w:hAnsi="Calibri" w:cs="Calibri"/>
                <w:color w:val="000000"/>
                <w:sz w:val="20"/>
                <w:szCs w:val="20"/>
                <w:lang w:val="hy-AM"/>
              </w:rPr>
              <w:t> </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շինարարության</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սկզբից</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մինչև</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ավարտը</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ընկած</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ժամանակահատվածում</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պարբերաբար</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լուսանկարահանել</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շինարարության</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օբյեկտի</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վիճակը</w:t>
            </w:r>
            <w:r w:rsidRPr="008A65F6">
              <w:rPr>
                <w:rFonts w:ascii="GHEA Grapalat" w:hAnsi="GHEA Grapalat" w:cs="Calibri"/>
                <w:color w:val="000000"/>
                <w:sz w:val="20"/>
                <w:szCs w:val="20"/>
                <w:lang w:val="hy-AM"/>
              </w:rPr>
              <w:t>,</w:t>
            </w:r>
            <w:r w:rsidRPr="008A65F6">
              <w:rPr>
                <w:rFonts w:ascii="Calibri" w:hAnsi="Calibri" w:cs="Calibri"/>
                <w:color w:val="000000"/>
                <w:sz w:val="20"/>
                <w:szCs w:val="20"/>
                <w:lang w:val="hy-AM"/>
              </w:rPr>
              <w:t> </w:t>
            </w:r>
            <w:r w:rsidRPr="008A65F6">
              <w:rPr>
                <w:rFonts w:ascii="GHEA Grapalat" w:hAnsi="GHEA Grapalat" w:cs="Calibri"/>
                <w:color w:val="000000"/>
                <w:sz w:val="20"/>
                <w:szCs w:val="20"/>
                <w:lang w:val="hy-AM"/>
              </w:rPr>
              <w:t xml:space="preserve">                                                                                                                                                                                                                                       </w:t>
            </w:r>
            <w:r w:rsidRPr="008A65F6">
              <w:rPr>
                <w:rFonts w:ascii="Calibri" w:hAnsi="Calibri" w:cs="Calibri"/>
                <w:color w:val="000000"/>
                <w:sz w:val="20"/>
                <w:szCs w:val="20"/>
                <w:lang w:val="hy-AM"/>
              </w:rPr>
              <w:t> </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ապահովել</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կատարվող</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աշխատանքների</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համապատասխանությունը</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կապալի</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պայմանագրի</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պայմաններին</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շինարարական</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նորմերին</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և</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կանոններին</w:t>
            </w:r>
            <w:r w:rsidRPr="008A65F6">
              <w:rPr>
                <w:rFonts w:ascii="GHEA Grapalat" w:hAnsi="GHEA Grapalat" w:cs="Calibri"/>
                <w:color w:val="000000"/>
                <w:sz w:val="20"/>
                <w:szCs w:val="20"/>
                <w:lang w:val="hy-AM"/>
              </w:rPr>
              <w:t>,</w:t>
            </w:r>
            <w:r w:rsidRPr="008A65F6">
              <w:rPr>
                <w:rFonts w:ascii="Calibri" w:hAnsi="Calibri" w:cs="Calibri"/>
                <w:color w:val="000000"/>
                <w:sz w:val="20"/>
                <w:szCs w:val="20"/>
                <w:lang w:val="hy-AM"/>
              </w:rPr>
              <w:t> </w:t>
            </w:r>
            <w:r w:rsidRPr="008A65F6">
              <w:rPr>
                <w:rFonts w:ascii="GHEA Grapalat" w:hAnsi="GHEA Grapalat" w:cs="Calibri"/>
                <w:color w:val="000000"/>
                <w:sz w:val="20"/>
                <w:szCs w:val="20"/>
                <w:lang w:val="hy-AM"/>
              </w:rPr>
              <w:t xml:space="preserve">                                                                                                                                                                                       </w:t>
            </w:r>
            <w:r w:rsidRPr="008A65F6">
              <w:rPr>
                <w:rFonts w:ascii="Calibri" w:hAnsi="Calibri" w:cs="Calibri"/>
                <w:color w:val="000000"/>
                <w:sz w:val="20"/>
                <w:szCs w:val="20"/>
                <w:lang w:val="hy-AM"/>
              </w:rPr>
              <w:t> </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կապալառուի</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կողմից</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պայմանագրային</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պարտավորությունների</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կատարման</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շեղում</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հայտնաբերելուց</w:t>
            </w:r>
            <w:r w:rsidRPr="008A65F6">
              <w:rPr>
                <w:rFonts w:ascii="GHEA Grapalat" w:hAnsi="GHEA Grapalat" w:cs="Calibri"/>
                <w:color w:val="000000"/>
                <w:sz w:val="20"/>
                <w:szCs w:val="20"/>
                <w:lang w:val="hy-AM"/>
              </w:rPr>
              <w:t xml:space="preserve"> անհապաղ տեղեկացնել Պատվիրատուին` կցելով համապատասխան հիմնավորումը,                                                                                                                                                                                                                            -  ստուգել և հաստատել աշխատանքային և կատարողական փաստաթղթերը՝ նախապատրաստված Կապալառուի կողմից,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                                                                                                                                                                                                                                                                                                                                                                                                                                                                                                                       </w:t>
            </w:r>
            <w:r w:rsidRPr="008A65F6">
              <w:rPr>
                <w:rFonts w:ascii="GHEA Grapalat" w:hAnsi="GHEA Grapalat" w:cs="Calibri"/>
                <w:color w:val="000000"/>
                <w:sz w:val="20"/>
                <w:szCs w:val="20"/>
                <w:lang w:val="hy-AM"/>
              </w:rPr>
              <w:lastRenderedPageBreak/>
              <w:t>-վերահսկել և գնահատել շինաշխատանքների գործընթացը, որպեսզի ապահովվի շինաշխատանքների ավարտը՝ համաձայն պայմանագրի մեջ նշված ժամանակացույցի,                                                                                                                                                                                               -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 Անհրաժեշտության դեպքում ներկայացնել նոր լաբորատոր փորձարկման արդյունքները,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                                                                                                                                                                                                                                                                                                                            ·</w:t>
            </w:r>
            <w:r w:rsidRPr="00675BC2">
              <w:rPr>
                <w:rFonts w:ascii="GHEA Grapalat" w:hAnsi="GHEA Grapalat" w:cs="Calibri"/>
                <w:color w:val="000000"/>
                <w:sz w:val="20"/>
                <w:szCs w:val="20"/>
                <w:lang w:val="hy-AM"/>
              </w:rPr>
              <w:t xml:space="preserve">աշխատանքների </w:t>
            </w:r>
            <w:r w:rsidRPr="008A65F6">
              <w:rPr>
                <w:rFonts w:ascii="GHEA Grapalat" w:hAnsi="GHEA Grapalat" w:cs="Calibri"/>
                <w:color w:val="000000"/>
                <w:sz w:val="20"/>
                <w:szCs w:val="20"/>
                <w:lang w:val="hy-AM"/>
              </w:rPr>
              <w:t xml:space="preserve"> ժամանակ առաջացող խնդիրների դեպքում առաջարկել այն գործողությունները, որոնք անհրաժեշտ կլինեն աշխատանքային ժամանակացույցը պահպանելու համար,                                                                                                                                                                                       ·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 և իրականացնել այլ համապատասխան միջոցառումներ,                                                                                                                                                                                                                                                                                                                                                                                                                                                                                                                                                                                                                                   · կատարել աշխատանքների ծավալների չափագրումներ և մասնակցել կատարողական փաստաթղթերի կազմմանը և հաստատմանը,                                                                                                                                                                                                                                                                                     ·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                                                                                                                             -շինարարության ավարտից հետո 5 աշխատանքային օրվա ընթացքում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                                                                                                                                                                                                                                                                                                                                                                                                                                                      ·Պատվիրատուի ցուցումով չափագրել կատարման ենթակա աշխատանքները,                                                                                                                                                                                                                                                                                                                                                                                                        ·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                                                                                                                                                                                                                                                                                                                                                                                                                                                                                                                                                </w:t>
            </w:r>
            <w:r w:rsidRPr="008A65F6">
              <w:rPr>
                <w:rFonts w:ascii="GHEA Grapalat" w:hAnsi="GHEA Grapalat" w:cs="Calibri"/>
                <w:b/>
                <w:color w:val="000000"/>
                <w:sz w:val="20"/>
                <w:szCs w:val="20"/>
                <w:lang w:val="hy-AM"/>
              </w:rPr>
              <w:t>Հաշվետվության ներկայացման պահանջներ</w:t>
            </w:r>
          </w:p>
          <w:p w:rsidR="00675BC2" w:rsidRPr="008A65F6" w:rsidRDefault="00675BC2" w:rsidP="00675BC2">
            <w:pPr>
              <w:jc w:val="both"/>
              <w:rPr>
                <w:rFonts w:ascii="GHEA Grapalat" w:hAnsi="GHEA Grapalat" w:cs="Calibri"/>
                <w:color w:val="000000"/>
                <w:sz w:val="20"/>
                <w:szCs w:val="20"/>
                <w:lang w:val="hy-AM"/>
              </w:rPr>
            </w:pPr>
            <w:r w:rsidRPr="008A65F6">
              <w:rPr>
                <w:rFonts w:ascii="GHEA Grapalat" w:hAnsi="GHEA Grapalat" w:cs="Calibri"/>
                <w:color w:val="000000"/>
                <w:sz w:val="20"/>
                <w:szCs w:val="20"/>
                <w:lang w:val="hy-AM"/>
              </w:rPr>
              <w:t xml:space="preserve">- Կատարողը  պարտավոր է ներկայացնել Պատվիրատուին ծառայությունների վերաբերյալ </w:t>
            </w:r>
            <w:r w:rsidRPr="008A65F6">
              <w:rPr>
                <w:rFonts w:ascii="GHEA Grapalat" w:hAnsi="GHEA Grapalat" w:cs="Calibri"/>
                <w:b/>
                <w:color w:val="000000"/>
                <w:sz w:val="20"/>
                <w:szCs w:val="20"/>
                <w:lang w:val="hy-AM"/>
              </w:rPr>
              <w:t>ընթացիկ և ավարտական հաշվետվություններ</w:t>
            </w:r>
            <w:r w:rsidRPr="008A65F6">
              <w:rPr>
                <w:rFonts w:ascii="GHEA Grapalat" w:hAnsi="GHEA Grapalat" w:cs="Calibri"/>
                <w:color w:val="000000"/>
                <w:sz w:val="20"/>
                <w:szCs w:val="20"/>
                <w:lang w:val="hy-AM"/>
              </w:rPr>
              <w:t>, որոնք հանդիսանում են ծառայություննների հանձնման-ընդունման արձանագրությունները հիմնավորող փաստաթղթեր:</w:t>
            </w:r>
          </w:p>
          <w:p w:rsidR="00675BC2" w:rsidRPr="00DA1257" w:rsidRDefault="00675BC2" w:rsidP="00675BC2">
            <w:pPr>
              <w:jc w:val="both"/>
              <w:rPr>
                <w:rFonts w:ascii="GHEA Grapalat" w:hAnsi="GHEA Grapalat" w:cs="Calibri"/>
                <w:color w:val="000000"/>
                <w:sz w:val="20"/>
                <w:szCs w:val="20"/>
                <w:lang w:val="hy-AM"/>
              </w:rPr>
            </w:pPr>
            <w:r w:rsidRPr="00DA1257">
              <w:rPr>
                <w:rFonts w:ascii="GHEA Grapalat" w:hAnsi="GHEA Grapalat" w:cs="Calibri"/>
                <w:color w:val="000000"/>
                <w:sz w:val="20"/>
                <w:szCs w:val="20"/>
                <w:lang w:val="hy-AM"/>
              </w:rPr>
              <w:t xml:space="preserve">- </w:t>
            </w:r>
            <w:r w:rsidRPr="00DA1257">
              <w:rPr>
                <w:rFonts w:ascii="GHEA Grapalat" w:hAnsi="GHEA Grapalat" w:cs="Calibri"/>
                <w:b/>
                <w:color w:val="000000"/>
                <w:sz w:val="20"/>
                <w:szCs w:val="20"/>
                <w:lang w:val="hy-AM"/>
              </w:rPr>
              <w:t>Ընթացիկ հաշվետվությունները</w:t>
            </w:r>
            <w:r w:rsidRPr="00DA1257">
              <w:rPr>
                <w:rFonts w:ascii="GHEA Grapalat" w:hAnsi="GHEA Grapalat" w:cs="Calibri"/>
                <w:color w:val="000000"/>
                <w:sz w:val="20"/>
                <w:szCs w:val="20"/>
                <w:lang w:val="hy-AM"/>
              </w:rPr>
              <w:t xml:space="preserve"> ներկայացվում են շինարարական աշխատանքների ժամանակ ամսական կտրվածքով, ընդգրկելով իրականացված ծառայությունները և կատարված աշխատանքները հավաստող ու հիմնավորող տեխնիկական փաստաթղթերի պատճենները (համառոտ նկարագրություն տվյալ ժամանակահատվածում իրականացված շինարարական </w:t>
            </w:r>
            <w:r w:rsidRPr="00DA1257">
              <w:rPr>
                <w:rFonts w:ascii="GHEA Grapalat" w:hAnsi="GHEA Grapalat" w:cs="Calibri"/>
                <w:color w:val="000000"/>
                <w:sz w:val="20"/>
                <w:szCs w:val="20"/>
                <w:lang w:val="hy-AM"/>
              </w:rPr>
              <w:lastRenderedPageBreak/>
              <w:t>աշխատանքների  և տեխ.հսկողության ծառայություննների վերաբերյալ, լաբորատոր փորձարկումների արդյունքներ, նյութերի, կոնստրուկցիաների որակի համապատասխանության հավաստագրեր, ծածկված (միջանկյալ) աշխատանքների ընդունման ակտեր, ծածկված (միջանկյալ) աշխատանքների լուսանկարներ (տպագրված և էլեկտրոնային կրիչով) և տեսանկարներ (էլեկտրոնային կրիչով), սխեմաներ, թույլտվություններ և այլ անհրաժեշտ փաստաթղթեր):</w:t>
            </w:r>
          </w:p>
          <w:p w:rsidR="00675BC2" w:rsidRPr="00675BC2" w:rsidRDefault="00675BC2" w:rsidP="00675BC2">
            <w:pPr>
              <w:jc w:val="both"/>
              <w:rPr>
                <w:rFonts w:ascii="GHEA Grapalat" w:hAnsi="GHEA Grapalat" w:cs="Calibri"/>
                <w:color w:val="000000"/>
                <w:sz w:val="20"/>
                <w:szCs w:val="20"/>
                <w:lang w:val="hy-AM"/>
              </w:rPr>
            </w:pPr>
            <w:r w:rsidRPr="00675BC2">
              <w:rPr>
                <w:rFonts w:ascii="GHEA Grapalat" w:hAnsi="GHEA Grapalat" w:cs="Calibri"/>
                <w:color w:val="000000"/>
                <w:sz w:val="20"/>
                <w:szCs w:val="20"/>
                <w:lang w:val="hy-AM"/>
              </w:rPr>
              <w:t xml:space="preserve">- </w:t>
            </w:r>
            <w:r w:rsidRPr="00675BC2">
              <w:rPr>
                <w:rFonts w:ascii="GHEA Grapalat" w:hAnsi="GHEA Grapalat" w:cs="Calibri"/>
                <w:b/>
                <w:color w:val="000000"/>
                <w:sz w:val="20"/>
                <w:szCs w:val="20"/>
                <w:lang w:val="hy-AM"/>
              </w:rPr>
              <w:t>Ավարտական հաշվետվությունը</w:t>
            </w:r>
            <w:r w:rsidRPr="00675BC2">
              <w:rPr>
                <w:rFonts w:ascii="GHEA Grapalat" w:hAnsi="GHEA Grapalat" w:cs="Calibri"/>
                <w:color w:val="000000"/>
                <w:sz w:val="20"/>
                <w:szCs w:val="20"/>
                <w:lang w:val="hy-AM"/>
              </w:rPr>
              <w:t xml:space="preserve"> պետք է ընդգրկի հետևյալ փաստաթղթերի պատճենները՝ ավարտական կատարողական գծագրեր, ավարտական կատարողական արձանագրություն, ամփոփ նկարագրական տեղեկանք իրականացված շինարարական աշխատանքների ամբողջ ժամանակահատվածի համար, ավարտված շինարարական օբյեկտի  լուսանկարներ (տպագրված և էլեկտրոնային կրիչով) և տեսանկարներ (էլեկտրոնային կրիչով)</w:t>
            </w:r>
          </w:p>
          <w:p w:rsidR="00675BC2" w:rsidRPr="00675BC2" w:rsidRDefault="00675BC2" w:rsidP="00675BC2">
            <w:pPr>
              <w:jc w:val="both"/>
              <w:rPr>
                <w:rFonts w:ascii="GHEA Grapalat" w:hAnsi="GHEA Grapalat" w:cs="Calibri"/>
                <w:color w:val="000000"/>
                <w:sz w:val="20"/>
                <w:szCs w:val="20"/>
                <w:lang w:val="hy-AM"/>
              </w:rPr>
            </w:pPr>
            <w:r w:rsidRPr="00675BC2">
              <w:rPr>
                <w:rFonts w:ascii="GHEA Grapalat" w:hAnsi="GHEA Grapalat" w:cs="Calibri"/>
                <w:color w:val="000000"/>
                <w:sz w:val="20"/>
                <w:szCs w:val="20"/>
                <w:lang w:val="hy-AM"/>
              </w:rPr>
              <w:t>-</w:t>
            </w:r>
            <w:r w:rsidRPr="00675BC2">
              <w:rPr>
                <w:rFonts w:ascii="GHEA Grapalat" w:hAnsi="GHEA Grapalat" w:cs="Calibri"/>
                <w:b/>
                <w:color w:val="000000"/>
                <w:sz w:val="20"/>
                <w:szCs w:val="20"/>
                <w:lang w:val="hy-AM"/>
              </w:rPr>
              <w:t>Ընթացիկ հաշվետվությունները</w:t>
            </w:r>
            <w:r w:rsidRPr="00675BC2">
              <w:rPr>
                <w:rFonts w:ascii="GHEA Grapalat" w:hAnsi="GHEA Grapalat" w:cs="Calibri"/>
                <w:color w:val="000000"/>
                <w:sz w:val="20"/>
                <w:szCs w:val="20"/>
                <w:lang w:val="hy-AM"/>
              </w:rPr>
              <w:t xml:space="preserve"> նաև ներկայացվում են շինարարական աշխատանքների յուրաքանչյուր կատարողական արձանագրությունը Ծառայություն մատուցողի կողմից ստորագրելուց հետո երկօրյա ժամկետում` Ծառայություննների հանձնման-ընդունման արձանագրությունների հետ մեկտեղ:</w:t>
            </w:r>
          </w:p>
          <w:p w:rsidR="007678FA" w:rsidRPr="005F7D89" w:rsidRDefault="00675BC2" w:rsidP="00675BC2">
            <w:pPr>
              <w:jc w:val="center"/>
              <w:rPr>
                <w:rFonts w:ascii="GHEA Grapalat" w:hAnsi="GHEA Grapalat"/>
                <w:sz w:val="20"/>
                <w:lang w:val="hy-AM"/>
              </w:rPr>
            </w:pPr>
            <w:r w:rsidRPr="005F7D89">
              <w:rPr>
                <w:rFonts w:ascii="GHEA Grapalat" w:hAnsi="GHEA Grapalat" w:cs="Calibri"/>
                <w:color w:val="000000"/>
                <w:sz w:val="20"/>
                <w:szCs w:val="20"/>
                <w:lang w:val="hy-AM"/>
              </w:rPr>
              <w:t>- 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երկօրյա ժամկետում:</w:t>
            </w:r>
          </w:p>
        </w:tc>
        <w:tc>
          <w:tcPr>
            <w:tcW w:w="855" w:type="dxa"/>
          </w:tcPr>
          <w:p w:rsidR="007678FA" w:rsidRPr="00712340" w:rsidRDefault="005B46E7" w:rsidP="00E53C12">
            <w:pPr>
              <w:jc w:val="center"/>
              <w:rPr>
                <w:rFonts w:ascii="GHEA Grapalat" w:hAnsi="GHEA Grapalat"/>
                <w:sz w:val="20"/>
              </w:rPr>
            </w:pPr>
            <w:r>
              <w:rPr>
                <w:rFonts w:ascii="GHEA Grapalat" w:hAnsi="GHEA Grapalat"/>
                <w:sz w:val="20"/>
              </w:rPr>
              <w:lastRenderedPageBreak/>
              <w:t>դրամ</w:t>
            </w:r>
          </w:p>
        </w:tc>
        <w:tc>
          <w:tcPr>
            <w:tcW w:w="987" w:type="dxa"/>
          </w:tcPr>
          <w:p w:rsidR="007678FA" w:rsidRPr="00712340" w:rsidRDefault="00316E1F" w:rsidP="00E53C12">
            <w:pPr>
              <w:jc w:val="center"/>
              <w:rPr>
                <w:rFonts w:ascii="GHEA Grapalat" w:hAnsi="GHEA Grapalat"/>
                <w:sz w:val="20"/>
              </w:rPr>
            </w:pPr>
            <w:r>
              <w:rPr>
                <w:rFonts w:ascii="GHEA Grapalat" w:hAnsi="GHEA Grapalat"/>
                <w:sz w:val="20"/>
              </w:rPr>
              <w:t xml:space="preserve"> </w:t>
            </w:r>
          </w:p>
        </w:tc>
        <w:tc>
          <w:tcPr>
            <w:tcW w:w="629" w:type="dxa"/>
          </w:tcPr>
          <w:p w:rsidR="007678FA" w:rsidRPr="00712340" w:rsidRDefault="005B46E7" w:rsidP="00E53C12">
            <w:pPr>
              <w:jc w:val="center"/>
              <w:rPr>
                <w:rFonts w:ascii="GHEA Grapalat" w:hAnsi="GHEA Grapalat"/>
                <w:sz w:val="20"/>
              </w:rPr>
            </w:pPr>
            <w:r>
              <w:rPr>
                <w:rFonts w:ascii="GHEA Grapalat" w:hAnsi="GHEA Grapalat"/>
                <w:sz w:val="20"/>
              </w:rPr>
              <w:t>1</w:t>
            </w:r>
          </w:p>
        </w:tc>
        <w:tc>
          <w:tcPr>
            <w:tcW w:w="1126" w:type="dxa"/>
          </w:tcPr>
          <w:p w:rsidR="007678FA" w:rsidRPr="00712340" w:rsidRDefault="005B46E7" w:rsidP="00316E1F">
            <w:pPr>
              <w:jc w:val="center"/>
              <w:rPr>
                <w:rFonts w:ascii="GHEA Grapalat" w:hAnsi="GHEA Grapalat"/>
                <w:sz w:val="20"/>
              </w:rPr>
            </w:pPr>
            <w:r w:rsidRPr="005B46E7">
              <w:rPr>
                <w:rFonts w:ascii="GHEA Grapalat" w:hAnsi="GHEA Grapalat"/>
                <w:sz w:val="18"/>
              </w:rPr>
              <w:t xml:space="preserve">գ. </w:t>
            </w:r>
            <w:r w:rsidR="00316E1F">
              <w:rPr>
                <w:rFonts w:ascii="GHEA Grapalat" w:hAnsi="GHEA Grapalat"/>
                <w:sz w:val="18"/>
              </w:rPr>
              <w:t xml:space="preserve">Արարատ </w:t>
            </w:r>
          </w:p>
        </w:tc>
        <w:tc>
          <w:tcPr>
            <w:tcW w:w="1533" w:type="dxa"/>
          </w:tcPr>
          <w:p w:rsidR="005B46E7" w:rsidRPr="00EF6676" w:rsidRDefault="005B46E7" w:rsidP="005B46E7">
            <w:pPr>
              <w:jc w:val="center"/>
              <w:rPr>
                <w:rFonts w:ascii="GHEA Grapalat" w:hAnsi="GHEA Grapalat" w:cs="Calibri"/>
                <w:b/>
                <w:color w:val="000000"/>
                <w:sz w:val="16"/>
                <w:szCs w:val="16"/>
              </w:rPr>
            </w:pPr>
            <w:r w:rsidRPr="00EF6676">
              <w:rPr>
                <w:rFonts w:ascii="GHEA Grapalat" w:hAnsi="GHEA Grapalat" w:cs="Calibri"/>
                <w:b/>
                <w:color w:val="000000"/>
                <w:sz w:val="16"/>
                <w:szCs w:val="16"/>
              </w:rPr>
              <w:t>Շինարարական աշխատանքների կատարման ավարտ</w:t>
            </w:r>
          </w:p>
          <w:p w:rsidR="007678FA" w:rsidRPr="00712340" w:rsidRDefault="007678FA" w:rsidP="00E53C12">
            <w:pPr>
              <w:jc w:val="center"/>
              <w:rPr>
                <w:rFonts w:ascii="GHEA Grapalat" w:hAnsi="GHEA Grapalat"/>
                <w:sz w:val="20"/>
              </w:rPr>
            </w:pPr>
          </w:p>
        </w:tc>
      </w:tr>
    </w:tbl>
    <w:p w:rsidR="007678FA" w:rsidRPr="00712340" w:rsidRDefault="007678FA" w:rsidP="007678FA">
      <w:pPr>
        <w:jc w:val="center"/>
        <w:rPr>
          <w:rFonts w:ascii="GHEA Grapalat" w:hAnsi="GHEA Grapalat"/>
          <w:sz w:val="20"/>
        </w:rPr>
      </w:pPr>
    </w:p>
    <w:p w:rsidR="007678FA" w:rsidRPr="00712340" w:rsidRDefault="007678FA" w:rsidP="007678FA">
      <w:pPr>
        <w:jc w:val="both"/>
        <w:rPr>
          <w:rFonts w:ascii="GHEA Grapalat" w:hAnsi="GHEA Grapalat"/>
          <w:sz w:val="20"/>
        </w:rPr>
      </w:pPr>
      <w:r w:rsidRPr="00712340">
        <w:rPr>
          <w:rFonts w:ascii="GHEA Grapalat" w:hAnsi="GHEA Grapalat"/>
          <w:sz w:val="20"/>
        </w:rPr>
        <w:t xml:space="preserve"> </w:t>
      </w:r>
      <w:r w:rsidRPr="00712340">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7678FA" w:rsidRPr="00712340" w:rsidRDefault="007678FA" w:rsidP="007678FA">
      <w:pPr>
        <w:jc w:val="center"/>
        <w:rPr>
          <w:rFonts w:ascii="GHEA Grapalat" w:hAnsi="GHEA Grapalat"/>
          <w:sz w:val="20"/>
        </w:rPr>
      </w:pPr>
    </w:p>
    <w:tbl>
      <w:tblPr>
        <w:tblW w:w="0" w:type="auto"/>
        <w:jc w:val="center"/>
        <w:tblInd w:w="931" w:type="dxa"/>
        <w:tblLayout w:type="fixed"/>
        <w:tblLook w:val="0000"/>
      </w:tblPr>
      <w:tblGrid>
        <w:gridCol w:w="4536"/>
        <w:gridCol w:w="4111"/>
      </w:tblGrid>
      <w:tr w:rsidR="001B2D6D" w:rsidRPr="00712340" w:rsidTr="005B46E7">
        <w:trPr>
          <w:jc w:val="center"/>
        </w:trPr>
        <w:tc>
          <w:tcPr>
            <w:tcW w:w="4536" w:type="dxa"/>
          </w:tcPr>
          <w:p w:rsidR="001B2D6D" w:rsidRPr="00712340" w:rsidRDefault="001B2D6D" w:rsidP="00C07C0C">
            <w:pPr>
              <w:jc w:val="center"/>
              <w:rPr>
                <w:rFonts w:ascii="GHEA Grapalat" w:hAnsi="GHEA Grapalat"/>
                <w:b/>
                <w:sz w:val="20"/>
                <w:lang w:val="hy-AM"/>
              </w:rPr>
            </w:pPr>
            <w:r w:rsidRPr="00712340">
              <w:rPr>
                <w:rFonts w:ascii="GHEA Grapalat" w:hAnsi="GHEA Grapalat"/>
                <w:b/>
                <w:sz w:val="20"/>
                <w:lang w:val="hy-AM"/>
              </w:rPr>
              <w:t>Պ Ա Տ Վ Ի Ր Ա Տ ՈՒ</w:t>
            </w:r>
          </w:p>
          <w:p w:rsidR="001B2D6D" w:rsidRPr="00316E1F" w:rsidRDefault="00316E1F" w:rsidP="00C07C0C">
            <w:pPr>
              <w:ind w:firstLine="284"/>
              <w:rPr>
                <w:rFonts w:ascii="GHEA Grapalat" w:hAnsi="GHEA Grapalat" w:cs="Times Armenian"/>
                <w:b/>
                <w:sz w:val="20"/>
                <w:szCs w:val="20"/>
              </w:rPr>
            </w:pPr>
            <w:r>
              <w:rPr>
                <w:rFonts w:ascii="GHEA Grapalat" w:hAnsi="GHEA Grapalat" w:cs="Sylfaen"/>
                <w:b/>
                <w:sz w:val="20"/>
                <w:szCs w:val="20"/>
              </w:rPr>
              <w:t xml:space="preserve"> </w:t>
            </w:r>
          </w:p>
          <w:p w:rsidR="001B2D6D" w:rsidRPr="002305DE" w:rsidRDefault="001B2D6D" w:rsidP="00C07C0C">
            <w:pPr>
              <w:ind w:firstLine="284"/>
              <w:jc w:val="center"/>
              <w:rPr>
                <w:rFonts w:ascii="GHEA Grapalat" w:hAnsi="GHEA Grapalat"/>
                <w:b/>
                <w:sz w:val="20"/>
                <w:szCs w:val="20"/>
                <w:lang w:val="hy-AM"/>
              </w:rPr>
            </w:pPr>
          </w:p>
          <w:p w:rsidR="001B2D6D" w:rsidRPr="00316E1F" w:rsidRDefault="001B2D6D" w:rsidP="00C07C0C">
            <w:pPr>
              <w:rPr>
                <w:rFonts w:ascii="GHEA Grapalat" w:hAnsi="GHEA Grapalat"/>
                <w:sz w:val="20"/>
                <w:szCs w:val="20"/>
              </w:rPr>
            </w:pPr>
            <w:r w:rsidRPr="00931EDA">
              <w:rPr>
                <w:rFonts w:ascii="GHEA Grapalat" w:hAnsi="GHEA Grapalat"/>
                <w:sz w:val="20"/>
                <w:szCs w:val="20"/>
                <w:lang w:val="hy-AM"/>
              </w:rPr>
              <w:t>------------------------------------</w:t>
            </w:r>
            <w:r w:rsidR="00316E1F">
              <w:rPr>
                <w:rFonts w:ascii="GHEA Grapalat" w:hAnsi="GHEA Grapalat"/>
                <w:sz w:val="20"/>
                <w:szCs w:val="20"/>
              </w:rPr>
              <w:t xml:space="preserve"> </w:t>
            </w:r>
          </w:p>
          <w:p w:rsidR="001B2D6D" w:rsidRPr="00931EDA" w:rsidRDefault="001B2D6D" w:rsidP="00C07C0C">
            <w:pPr>
              <w:ind w:firstLine="284"/>
              <w:rPr>
                <w:rFonts w:ascii="GHEA Grapalat" w:hAnsi="GHEA Grapalat"/>
                <w:b/>
                <w:sz w:val="20"/>
                <w:szCs w:val="20"/>
                <w:lang w:val="pt-BR"/>
              </w:rPr>
            </w:pPr>
            <w:r w:rsidRPr="00931EDA">
              <w:rPr>
                <w:rFonts w:ascii="GHEA Grapalat" w:hAnsi="GHEA Grapalat"/>
                <w:b/>
                <w:sz w:val="20"/>
                <w:szCs w:val="20"/>
                <w:lang w:val="hy-AM"/>
              </w:rPr>
              <w:t xml:space="preserve"> </w:t>
            </w:r>
            <w:r w:rsidRPr="00931EDA">
              <w:rPr>
                <w:rFonts w:ascii="GHEA Grapalat" w:hAnsi="GHEA Grapalat"/>
                <w:b/>
                <w:sz w:val="20"/>
                <w:szCs w:val="20"/>
                <w:lang w:val="pt-BR"/>
              </w:rPr>
              <w:t>(ստորագրություն)</w:t>
            </w:r>
          </w:p>
          <w:p w:rsidR="001B2D6D" w:rsidRPr="00712340" w:rsidRDefault="001B2D6D" w:rsidP="00C07C0C">
            <w:pPr>
              <w:rPr>
                <w:rFonts w:ascii="GHEA Grapalat" w:hAnsi="GHEA Grapalat"/>
                <w:sz w:val="20"/>
                <w:lang w:val="pt-BR"/>
              </w:rPr>
            </w:pPr>
            <w:r w:rsidRPr="00931EDA">
              <w:rPr>
                <w:rFonts w:ascii="GHEA Grapalat" w:hAnsi="GHEA Grapalat"/>
                <w:b/>
                <w:sz w:val="20"/>
                <w:szCs w:val="20"/>
                <w:lang w:val="hy-AM"/>
              </w:rPr>
              <w:t xml:space="preserve">                   </w:t>
            </w:r>
            <w:r w:rsidRPr="00931EDA">
              <w:rPr>
                <w:rFonts w:ascii="GHEA Grapalat" w:hAnsi="GHEA Grapalat"/>
                <w:b/>
                <w:sz w:val="20"/>
                <w:szCs w:val="20"/>
                <w:lang w:val="pt-BR"/>
              </w:rPr>
              <w:t>Կ.Տ.</w:t>
            </w:r>
          </w:p>
        </w:tc>
        <w:tc>
          <w:tcPr>
            <w:tcW w:w="4111" w:type="dxa"/>
          </w:tcPr>
          <w:p w:rsidR="001B2D6D" w:rsidRPr="00712340" w:rsidRDefault="001B2D6D" w:rsidP="00C07C0C">
            <w:pPr>
              <w:spacing w:line="360" w:lineRule="auto"/>
              <w:jc w:val="center"/>
              <w:rPr>
                <w:rFonts w:ascii="GHEA Grapalat" w:hAnsi="GHEA Grapalat"/>
                <w:b/>
                <w:sz w:val="20"/>
                <w:lang w:val="nb-NO"/>
              </w:rPr>
            </w:pPr>
            <w:r w:rsidRPr="00712340">
              <w:rPr>
                <w:rFonts w:ascii="GHEA Grapalat" w:hAnsi="GHEA Grapalat"/>
                <w:b/>
                <w:sz w:val="20"/>
                <w:lang w:val="nb-NO"/>
              </w:rPr>
              <w:t>Կ Ա Տ Ա Ր Ո Ղ</w:t>
            </w:r>
          </w:p>
          <w:p w:rsidR="001B2D6D" w:rsidRPr="00712340" w:rsidRDefault="001B2D6D" w:rsidP="00C07C0C">
            <w:pPr>
              <w:spacing w:line="360" w:lineRule="auto"/>
              <w:jc w:val="center"/>
              <w:rPr>
                <w:rFonts w:ascii="GHEA Grapalat" w:hAnsi="GHEA Grapalat"/>
                <w:b/>
                <w:sz w:val="20"/>
                <w:lang w:val="nb-NO"/>
              </w:rPr>
            </w:pPr>
          </w:p>
          <w:p w:rsidR="001B2D6D" w:rsidRPr="00712340" w:rsidRDefault="001B2D6D" w:rsidP="00C07C0C">
            <w:pPr>
              <w:rPr>
                <w:rFonts w:ascii="GHEA Grapalat" w:hAnsi="GHEA Grapalat"/>
                <w:sz w:val="20"/>
                <w:lang w:val="pt-BR"/>
              </w:rPr>
            </w:pPr>
            <w:r w:rsidRPr="00712340">
              <w:rPr>
                <w:rFonts w:ascii="GHEA Grapalat" w:hAnsi="GHEA Grapalat"/>
                <w:sz w:val="20"/>
                <w:lang w:val="pt-BR"/>
              </w:rPr>
              <w:t xml:space="preserve">       </w:t>
            </w:r>
          </w:p>
          <w:p w:rsidR="001B2D6D" w:rsidRPr="00712340" w:rsidRDefault="001B2D6D" w:rsidP="00C07C0C">
            <w:pPr>
              <w:rPr>
                <w:rFonts w:ascii="GHEA Grapalat" w:hAnsi="GHEA Grapalat"/>
                <w:sz w:val="20"/>
                <w:lang w:val="pt-BR"/>
              </w:rPr>
            </w:pPr>
            <w:r w:rsidRPr="00712340">
              <w:rPr>
                <w:rFonts w:ascii="GHEA Grapalat" w:hAnsi="GHEA Grapalat"/>
                <w:sz w:val="20"/>
                <w:lang w:val="pt-BR"/>
              </w:rPr>
              <w:t xml:space="preserve">         --------------------------------------------</w:t>
            </w:r>
          </w:p>
          <w:p w:rsidR="001B2D6D" w:rsidRPr="00712340" w:rsidRDefault="001B2D6D" w:rsidP="00C07C0C">
            <w:pPr>
              <w:rPr>
                <w:rFonts w:ascii="GHEA Grapalat" w:hAnsi="GHEA Grapalat"/>
                <w:sz w:val="16"/>
                <w:szCs w:val="16"/>
                <w:lang w:val="pt-BR"/>
              </w:rPr>
            </w:pPr>
            <w:r w:rsidRPr="00712340">
              <w:rPr>
                <w:rFonts w:ascii="GHEA Grapalat" w:hAnsi="GHEA Grapalat"/>
                <w:sz w:val="20"/>
                <w:lang w:val="pt-BR"/>
              </w:rPr>
              <w:t xml:space="preserve">                       </w:t>
            </w:r>
            <w:r w:rsidRPr="00712340">
              <w:rPr>
                <w:rFonts w:ascii="GHEA Grapalat" w:hAnsi="GHEA Grapalat"/>
                <w:sz w:val="16"/>
                <w:szCs w:val="16"/>
                <w:lang w:val="pt-BR"/>
              </w:rPr>
              <w:t>(ստորագրություն)</w:t>
            </w:r>
          </w:p>
          <w:p w:rsidR="001B2D6D" w:rsidRPr="00712340" w:rsidRDefault="001B2D6D" w:rsidP="00C07C0C">
            <w:pPr>
              <w:rPr>
                <w:rFonts w:ascii="GHEA Grapalat" w:hAnsi="GHEA Grapalat"/>
                <w:sz w:val="16"/>
                <w:szCs w:val="16"/>
                <w:lang w:val="pt-BR"/>
              </w:rPr>
            </w:pPr>
            <w:r w:rsidRPr="00712340">
              <w:rPr>
                <w:rFonts w:ascii="GHEA Grapalat" w:hAnsi="GHEA Grapalat"/>
                <w:sz w:val="16"/>
                <w:szCs w:val="16"/>
                <w:lang w:val="pt-BR"/>
              </w:rPr>
              <w:t xml:space="preserve">                                  </w:t>
            </w:r>
          </w:p>
          <w:p w:rsidR="001B2D6D" w:rsidRPr="00712340" w:rsidRDefault="001B2D6D" w:rsidP="00C07C0C">
            <w:pPr>
              <w:rPr>
                <w:rFonts w:ascii="GHEA Grapalat" w:hAnsi="GHEA Grapalat"/>
                <w:sz w:val="16"/>
                <w:szCs w:val="16"/>
                <w:lang w:val="pt-BR"/>
              </w:rPr>
            </w:pPr>
            <w:r w:rsidRPr="00712340">
              <w:rPr>
                <w:rFonts w:ascii="GHEA Grapalat" w:hAnsi="GHEA Grapalat"/>
                <w:sz w:val="16"/>
                <w:szCs w:val="16"/>
                <w:lang w:val="pt-BR"/>
              </w:rPr>
              <w:t xml:space="preserve">                                        Կ.Տ.</w:t>
            </w:r>
          </w:p>
          <w:p w:rsidR="001B2D6D" w:rsidRPr="00712340" w:rsidRDefault="001B2D6D" w:rsidP="00C07C0C">
            <w:pPr>
              <w:rPr>
                <w:rFonts w:ascii="GHEA Grapalat" w:hAnsi="GHEA Grapalat"/>
                <w:sz w:val="20"/>
                <w:lang w:val="pt-BR"/>
              </w:rPr>
            </w:pPr>
          </w:p>
          <w:p w:rsidR="001B2D6D" w:rsidRPr="00712340" w:rsidRDefault="001B2D6D" w:rsidP="00C07C0C">
            <w:pPr>
              <w:spacing w:line="360" w:lineRule="auto"/>
              <w:jc w:val="center"/>
              <w:rPr>
                <w:rFonts w:ascii="GHEA Grapalat" w:hAnsi="GHEA Grapalat"/>
                <w:b/>
                <w:sz w:val="20"/>
                <w:lang w:val="nb-NO"/>
              </w:rPr>
            </w:pPr>
          </w:p>
        </w:tc>
      </w:tr>
    </w:tbl>
    <w:p w:rsidR="007678FA" w:rsidRPr="00712340" w:rsidRDefault="007678FA" w:rsidP="005B46E7">
      <w:pPr>
        <w:jc w:val="right"/>
        <w:rPr>
          <w:rFonts w:ascii="GHEA Grapalat" w:hAnsi="GHEA Grapalat"/>
          <w:i/>
          <w:sz w:val="18"/>
          <w:lang w:val="hy-AM"/>
        </w:rPr>
      </w:pPr>
      <w:r w:rsidRPr="00712340">
        <w:rPr>
          <w:rFonts w:ascii="GHEA Grapalat" w:hAnsi="GHEA Grapalat"/>
          <w:sz w:val="20"/>
        </w:rPr>
        <w:br w:type="page"/>
      </w:r>
      <w:r w:rsidRPr="00712340">
        <w:rPr>
          <w:rFonts w:ascii="GHEA Grapalat" w:hAnsi="GHEA Grapalat"/>
          <w:i/>
          <w:sz w:val="18"/>
          <w:lang w:val="hy-AM"/>
        </w:rPr>
        <w:lastRenderedPageBreak/>
        <w:t>Հավելված N 2</w:t>
      </w:r>
    </w:p>
    <w:p w:rsidR="007678FA" w:rsidRPr="00712340" w:rsidRDefault="007678FA" w:rsidP="007678FA">
      <w:pPr>
        <w:jc w:val="right"/>
        <w:rPr>
          <w:rFonts w:ascii="GHEA Grapalat" w:hAnsi="GHEA Grapalat"/>
          <w:i/>
          <w:sz w:val="18"/>
          <w:lang w:val="hy-AM"/>
        </w:rPr>
      </w:pPr>
      <w:r w:rsidRPr="00712340">
        <w:rPr>
          <w:rFonts w:ascii="GHEA Grapalat" w:hAnsi="GHEA Grapalat"/>
          <w:i/>
          <w:sz w:val="18"/>
          <w:lang w:val="hy-AM"/>
        </w:rPr>
        <w:t xml:space="preserve">«   </w:t>
      </w:r>
      <w:r w:rsidR="00C8637E" w:rsidRPr="008200D5">
        <w:rPr>
          <w:rFonts w:ascii="GHEA Grapalat" w:hAnsi="GHEA Grapalat"/>
          <w:b/>
          <w:i/>
          <w:lang w:val="af-ZA"/>
        </w:rPr>
        <w:t xml:space="preserve">ՀՀ </w:t>
      </w:r>
      <w:r w:rsidR="00C8637E">
        <w:rPr>
          <w:rFonts w:ascii="GHEA Grapalat" w:hAnsi="GHEA Grapalat"/>
          <w:b/>
          <w:i/>
          <w:lang w:val="af-ZA"/>
        </w:rPr>
        <w:t>ԱՄԱ</w:t>
      </w:r>
      <w:r w:rsidR="00C8637E" w:rsidRPr="008200D5">
        <w:rPr>
          <w:rFonts w:ascii="GHEA Grapalat" w:hAnsi="GHEA Grapalat"/>
          <w:b/>
          <w:i/>
          <w:lang w:val="af-ZA"/>
        </w:rPr>
        <w:t>Հ-ԳՀԾՁԲ-20/0</w:t>
      </w:r>
      <w:r w:rsidR="00C8637E">
        <w:rPr>
          <w:rFonts w:ascii="GHEA Grapalat" w:hAnsi="GHEA Grapalat"/>
          <w:b/>
          <w:i/>
          <w:lang w:val="af-ZA"/>
        </w:rPr>
        <w:t xml:space="preserve">1 </w:t>
      </w:r>
      <w:r w:rsidR="00C8637E" w:rsidRPr="008200D5">
        <w:rPr>
          <w:rFonts w:ascii="GHEA Grapalat" w:hAnsi="GHEA Grapalat"/>
          <w:b/>
          <w:i/>
          <w:u w:val="single"/>
          <w:lang w:val="af-ZA"/>
        </w:rPr>
        <w:t xml:space="preserve">       </w:t>
      </w:r>
      <w:r w:rsidR="00C8637E">
        <w:rPr>
          <w:rFonts w:ascii="GHEA Grapalat" w:hAnsi="GHEA Grapalat"/>
          <w:sz w:val="20"/>
          <w:lang w:val="es-ES"/>
        </w:rPr>
        <w:t xml:space="preserve"> </w:t>
      </w:r>
      <w:r w:rsidRPr="00712340">
        <w:rPr>
          <w:rFonts w:ascii="GHEA Grapalat" w:hAnsi="GHEA Grapalat"/>
          <w:i/>
          <w:sz w:val="18"/>
          <w:lang w:val="hy-AM"/>
        </w:rPr>
        <w:t xml:space="preserve">      »              20  թ. կնքված </w:t>
      </w:r>
    </w:p>
    <w:p w:rsidR="007678FA" w:rsidRPr="00712340" w:rsidRDefault="007678FA" w:rsidP="007678FA">
      <w:pPr>
        <w:jc w:val="right"/>
        <w:rPr>
          <w:rFonts w:ascii="GHEA Grapalat" w:hAnsi="GHEA Grapalat"/>
          <w:i/>
          <w:sz w:val="18"/>
          <w:lang w:val="hy-AM"/>
        </w:rPr>
      </w:pPr>
      <w:r w:rsidRPr="00712340">
        <w:rPr>
          <w:rFonts w:ascii="GHEA Grapalat" w:hAnsi="GHEA Grapalat"/>
          <w:i/>
          <w:sz w:val="18"/>
          <w:lang w:val="hy-AM"/>
        </w:rPr>
        <w:t xml:space="preserve">                      ծածկագրով պայմանագրի</w:t>
      </w:r>
    </w:p>
    <w:p w:rsidR="007678FA" w:rsidRPr="00712340" w:rsidRDefault="007678FA" w:rsidP="007678FA">
      <w:pPr>
        <w:tabs>
          <w:tab w:val="left" w:pos="9540"/>
        </w:tabs>
        <w:rPr>
          <w:rFonts w:ascii="GHEA Grapalat" w:hAnsi="GHEA Grapalat"/>
          <w:sz w:val="20"/>
        </w:rPr>
      </w:pPr>
    </w:p>
    <w:p w:rsidR="007678FA" w:rsidRPr="00712340" w:rsidRDefault="007678FA" w:rsidP="007678FA">
      <w:pPr>
        <w:tabs>
          <w:tab w:val="left" w:pos="9540"/>
        </w:tabs>
        <w:rPr>
          <w:rFonts w:ascii="GHEA Grapalat" w:hAnsi="GHEA Grapalat"/>
          <w:sz w:val="20"/>
        </w:rPr>
      </w:pPr>
    </w:p>
    <w:p w:rsidR="007678FA" w:rsidRPr="00712340" w:rsidRDefault="007678FA" w:rsidP="007678FA">
      <w:pPr>
        <w:jc w:val="center"/>
        <w:rPr>
          <w:rFonts w:ascii="GHEA Grapalat" w:hAnsi="GHEA Grapalat"/>
          <w:sz w:val="20"/>
        </w:rPr>
      </w:pP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sz w:val="20"/>
        </w:rPr>
        <w:t>ՎՃԱՐՄԱՆ ԺԱՄԱՆԱԿԱՑՈՒՅՑ*</w:t>
      </w:r>
    </w:p>
    <w:p w:rsidR="007678FA" w:rsidRPr="00712340" w:rsidRDefault="007678FA" w:rsidP="007678FA">
      <w:pPr>
        <w:jc w:val="right"/>
        <w:rPr>
          <w:rFonts w:ascii="GHEA Grapalat" w:hAnsi="GHEA Grapalat"/>
          <w:sz w:val="20"/>
        </w:rPr>
      </w:pPr>
      <w:r w:rsidRPr="00712340">
        <w:rPr>
          <w:rFonts w:ascii="GHEA Grapalat" w:hAnsi="GHEA Grapalat"/>
          <w:sz w:val="20"/>
        </w:rPr>
        <w:t xml:space="preserve">                                                                                                                                                                                                            </w:t>
      </w:r>
      <w:r w:rsidRPr="00712340">
        <w:rPr>
          <w:rFonts w:ascii="GHEA Grapalat" w:hAnsi="GHEA Grapalat" w:cs="Sylfaen"/>
          <w:sz w:val="18"/>
        </w:rPr>
        <w:t>ՀՀ</w:t>
      </w:r>
      <w:r w:rsidRPr="00712340">
        <w:rPr>
          <w:rFonts w:ascii="GHEA Grapalat" w:hAnsi="GHEA Grapalat" w:cs="Sylfaen"/>
          <w:sz w:val="18"/>
          <w:lang w:val="es-ES"/>
        </w:rPr>
        <w:t xml:space="preserve"> </w:t>
      </w:r>
      <w:r w:rsidRPr="00712340">
        <w:rPr>
          <w:rFonts w:ascii="GHEA Grapalat" w:hAnsi="GHEA Grapalat" w:cs="Sylfaen"/>
          <w:sz w:val="18"/>
        </w:rPr>
        <w:t>դրամ</w:t>
      </w:r>
    </w:p>
    <w:tbl>
      <w:tblPr>
        <w:tblW w:w="1513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58"/>
        <w:gridCol w:w="2850"/>
        <w:gridCol w:w="2191"/>
        <w:gridCol w:w="562"/>
        <w:gridCol w:w="562"/>
        <w:gridCol w:w="562"/>
        <w:gridCol w:w="562"/>
        <w:gridCol w:w="562"/>
        <w:gridCol w:w="562"/>
        <w:gridCol w:w="562"/>
        <w:gridCol w:w="562"/>
        <w:gridCol w:w="596"/>
        <w:gridCol w:w="596"/>
        <w:gridCol w:w="659"/>
        <w:gridCol w:w="659"/>
        <w:gridCol w:w="1328"/>
      </w:tblGrid>
      <w:tr w:rsidR="007678FA" w:rsidRPr="00712340" w:rsidTr="005B46E7">
        <w:trPr>
          <w:trHeight w:val="244"/>
        </w:trPr>
        <w:tc>
          <w:tcPr>
            <w:tcW w:w="15133" w:type="dxa"/>
            <w:gridSpan w:val="16"/>
          </w:tcPr>
          <w:p w:rsidR="007678FA" w:rsidRPr="00712340" w:rsidRDefault="007678FA" w:rsidP="00E53C12">
            <w:pPr>
              <w:jc w:val="center"/>
              <w:rPr>
                <w:rFonts w:ascii="GHEA Grapalat" w:hAnsi="GHEA Grapalat"/>
                <w:sz w:val="18"/>
                <w:lang w:val="es-ES"/>
              </w:rPr>
            </w:pPr>
            <w:r w:rsidRPr="00712340">
              <w:rPr>
                <w:rFonts w:ascii="GHEA Grapalat" w:hAnsi="GHEA Grapalat"/>
                <w:sz w:val="18"/>
                <w:lang w:val="es-ES"/>
              </w:rPr>
              <w:t>Ծառայության</w:t>
            </w:r>
          </w:p>
        </w:tc>
      </w:tr>
      <w:tr w:rsidR="007678FA" w:rsidRPr="005F7D89" w:rsidTr="005B46E7">
        <w:trPr>
          <w:trHeight w:val="976"/>
        </w:trPr>
        <w:tc>
          <w:tcPr>
            <w:tcW w:w="1836" w:type="dxa"/>
            <w:vAlign w:val="center"/>
          </w:tcPr>
          <w:p w:rsidR="007678FA" w:rsidRPr="00712340" w:rsidRDefault="007678FA" w:rsidP="00E53C12">
            <w:pPr>
              <w:jc w:val="center"/>
              <w:rPr>
                <w:rFonts w:ascii="GHEA Grapalat" w:hAnsi="GHEA Grapalat"/>
                <w:sz w:val="18"/>
                <w:lang w:val="es-ES"/>
              </w:rPr>
            </w:pPr>
            <w:r w:rsidRPr="00712340">
              <w:rPr>
                <w:rFonts w:ascii="GHEA Grapalat" w:hAnsi="GHEA Grapalat"/>
                <w:sz w:val="18"/>
              </w:rPr>
              <w:t>հրավերով նախատեսված չափաբաժնի համարը</w:t>
            </w:r>
          </w:p>
        </w:tc>
        <w:tc>
          <w:tcPr>
            <w:tcW w:w="3185" w:type="dxa"/>
            <w:vAlign w:val="center"/>
          </w:tcPr>
          <w:p w:rsidR="007678FA" w:rsidRPr="00712340" w:rsidRDefault="007678FA" w:rsidP="00E53C12">
            <w:pPr>
              <w:jc w:val="center"/>
              <w:rPr>
                <w:rFonts w:ascii="GHEA Grapalat" w:hAnsi="GHEA Grapalat"/>
                <w:sz w:val="18"/>
                <w:lang w:val="es-ES"/>
              </w:rPr>
            </w:pPr>
            <w:r w:rsidRPr="00712340">
              <w:rPr>
                <w:rFonts w:ascii="GHEA Grapalat" w:hAnsi="GHEA Grapalat"/>
                <w:sz w:val="18"/>
              </w:rPr>
              <w:t>գնումների</w:t>
            </w:r>
            <w:r w:rsidRPr="00712340">
              <w:rPr>
                <w:rFonts w:ascii="GHEA Grapalat" w:hAnsi="GHEA Grapalat"/>
                <w:sz w:val="18"/>
                <w:lang w:val="es-ES"/>
              </w:rPr>
              <w:t xml:space="preserve"> </w:t>
            </w:r>
            <w:r w:rsidRPr="00712340">
              <w:rPr>
                <w:rFonts w:ascii="GHEA Grapalat" w:hAnsi="GHEA Grapalat"/>
                <w:sz w:val="18"/>
              </w:rPr>
              <w:t>պլանով</w:t>
            </w:r>
            <w:r w:rsidRPr="00712340">
              <w:rPr>
                <w:rFonts w:ascii="GHEA Grapalat" w:hAnsi="GHEA Grapalat"/>
                <w:sz w:val="18"/>
                <w:lang w:val="es-ES"/>
              </w:rPr>
              <w:t xml:space="preserve"> </w:t>
            </w:r>
            <w:r w:rsidRPr="00712340">
              <w:rPr>
                <w:rFonts w:ascii="GHEA Grapalat" w:hAnsi="GHEA Grapalat"/>
                <w:sz w:val="18"/>
              </w:rPr>
              <w:t>նախատեսված</w:t>
            </w:r>
            <w:r w:rsidRPr="00712340">
              <w:rPr>
                <w:rFonts w:ascii="GHEA Grapalat" w:hAnsi="GHEA Grapalat"/>
                <w:sz w:val="18"/>
                <w:lang w:val="es-ES"/>
              </w:rPr>
              <w:t xml:space="preserve"> </w:t>
            </w:r>
            <w:r w:rsidRPr="00712340">
              <w:rPr>
                <w:rFonts w:ascii="GHEA Grapalat" w:hAnsi="GHEA Grapalat"/>
                <w:sz w:val="18"/>
              </w:rPr>
              <w:t>միջանցիկ</w:t>
            </w:r>
            <w:r w:rsidRPr="00712340">
              <w:rPr>
                <w:rFonts w:ascii="GHEA Grapalat" w:hAnsi="GHEA Grapalat"/>
                <w:sz w:val="18"/>
                <w:lang w:val="es-ES"/>
              </w:rPr>
              <w:t xml:space="preserve"> </w:t>
            </w:r>
            <w:r w:rsidRPr="00712340">
              <w:rPr>
                <w:rFonts w:ascii="GHEA Grapalat" w:hAnsi="GHEA Grapalat"/>
                <w:sz w:val="18"/>
              </w:rPr>
              <w:t>ծածկագիրը</w:t>
            </w:r>
            <w:r w:rsidRPr="00712340">
              <w:rPr>
                <w:rFonts w:ascii="GHEA Grapalat" w:hAnsi="GHEA Grapalat"/>
                <w:sz w:val="18"/>
                <w:lang w:val="es-ES"/>
              </w:rPr>
              <w:t xml:space="preserve">` </w:t>
            </w:r>
            <w:r w:rsidRPr="00712340">
              <w:rPr>
                <w:rFonts w:ascii="GHEA Grapalat" w:hAnsi="GHEA Grapalat"/>
                <w:sz w:val="18"/>
              </w:rPr>
              <w:t>ըստ</w:t>
            </w:r>
            <w:r w:rsidRPr="00712340">
              <w:rPr>
                <w:rFonts w:ascii="GHEA Grapalat" w:hAnsi="GHEA Grapalat"/>
                <w:sz w:val="18"/>
                <w:lang w:val="es-ES"/>
              </w:rPr>
              <w:t xml:space="preserve"> </w:t>
            </w:r>
            <w:r w:rsidRPr="00712340">
              <w:rPr>
                <w:rFonts w:ascii="GHEA Grapalat" w:hAnsi="GHEA Grapalat"/>
                <w:sz w:val="18"/>
              </w:rPr>
              <w:t>ԳՄԱ</w:t>
            </w:r>
            <w:r w:rsidRPr="00712340">
              <w:rPr>
                <w:rFonts w:ascii="GHEA Grapalat" w:hAnsi="GHEA Grapalat"/>
                <w:sz w:val="18"/>
                <w:lang w:val="es-ES"/>
              </w:rPr>
              <w:t xml:space="preserve"> </w:t>
            </w:r>
            <w:r w:rsidRPr="00712340">
              <w:rPr>
                <w:rFonts w:ascii="GHEA Grapalat" w:hAnsi="GHEA Grapalat"/>
                <w:sz w:val="18"/>
              </w:rPr>
              <w:t>դասակարգման</w:t>
            </w:r>
            <w:r w:rsidRPr="00712340">
              <w:rPr>
                <w:rFonts w:ascii="GHEA Grapalat" w:hAnsi="GHEA Grapalat"/>
                <w:sz w:val="18"/>
                <w:lang w:val="es-ES"/>
              </w:rPr>
              <w:t xml:space="preserve"> (CPV)</w:t>
            </w:r>
          </w:p>
        </w:tc>
        <w:tc>
          <w:tcPr>
            <w:tcW w:w="1479" w:type="dxa"/>
            <w:vAlign w:val="center"/>
          </w:tcPr>
          <w:p w:rsidR="007678FA" w:rsidRPr="00712340" w:rsidRDefault="007678FA" w:rsidP="00E53C12">
            <w:pPr>
              <w:jc w:val="center"/>
              <w:rPr>
                <w:rFonts w:ascii="GHEA Grapalat" w:hAnsi="GHEA Grapalat"/>
                <w:sz w:val="18"/>
                <w:lang w:val="es-ES"/>
              </w:rPr>
            </w:pPr>
            <w:r w:rsidRPr="00712340">
              <w:rPr>
                <w:rFonts w:ascii="GHEA Grapalat" w:hAnsi="GHEA Grapalat"/>
                <w:sz w:val="18"/>
              </w:rPr>
              <w:t>անվանումը</w:t>
            </w:r>
          </w:p>
        </w:tc>
        <w:tc>
          <w:tcPr>
            <w:tcW w:w="8633" w:type="dxa"/>
            <w:gridSpan w:val="13"/>
            <w:vAlign w:val="center"/>
          </w:tcPr>
          <w:p w:rsidR="007678FA" w:rsidRPr="00712340" w:rsidRDefault="007678FA" w:rsidP="00B800D6">
            <w:pPr>
              <w:jc w:val="both"/>
              <w:rPr>
                <w:rFonts w:ascii="GHEA Grapalat" w:hAnsi="GHEA Grapalat"/>
                <w:sz w:val="18"/>
                <w:lang w:val="es-ES"/>
              </w:rPr>
            </w:pPr>
            <w:r w:rsidRPr="00712340">
              <w:rPr>
                <w:rFonts w:ascii="GHEA Grapalat" w:hAnsi="GHEA Grapalat"/>
                <w:sz w:val="18"/>
                <w:lang w:val="es-ES"/>
              </w:rPr>
              <w:t>դիմաց վճարումները նախատեսվում է իրականացնել 20</w:t>
            </w:r>
            <w:r w:rsidR="00B800D6">
              <w:rPr>
                <w:rFonts w:ascii="GHEA Grapalat" w:hAnsi="GHEA Grapalat"/>
                <w:sz w:val="18"/>
                <w:lang w:val="es-ES"/>
              </w:rPr>
              <w:t>20</w:t>
            </w:r>
            <w:r w:rsidRPr="00712340">
              <w:rPr>
                <w:rFonts w:ascii="GHEA Grapalat" w:hAnsi="GHEA Grapalat"/>
                <w:sz w:val="18"/>
                <w:lang w:val="es-ES"/>
              </w:rPr>
              <w:t>թ-ին` ըստ ամիսների, այդ թվում**</w:t>
            </w:r>
          </w:p>
        </w:tc>
      </w:tr>
      <w:tr w:rsidR="007678FA" w:rsidRPr="00712340" w:rsidTr="005B46E7">
        <w:trPr>
          <w:trHeight w:val="1396"/>
        </w:trPr>
        <w:tc>
          <w:tcPr>
            <w:tcW w:w="1836" w:type="dxa"/>
          </w:tcPr>
          <w:p w:rsidR="007678FA" w:rsidRPr="00712340" w:rsidRDefault="00C8637E" w:rsidP="00E53C12">
            <w:pPr>
              <w:jc w:val="center"/>
              <w:rPr>
                <w:rFonts w:ascii="GHEA Grapalat" w:hAnsi="GHEA Grapalat"/>
                <w:sz w:val="20"/>
                <w:lang w:val="es-ES"/>
              </w:rPr>
            </w:pPr>
            <w:r>
              <w:rPr>
                <w:rFonts w:ascii="GHEA Grapalat" w:hAnsi="GHEA Grapalat"/>
                <w:sz w:val="20"/>
                <w:lang w:val="es-ES"/>
              </w:rPr>
              <w:t>1</w:t>
            </w:r>
          </w:p>
        </w:tc>
        <w:tc>
          <w:tcPr>
            <w:tcW w:w="3185" w:type="dxa"/>
          </w:tcPr>
          <w:p w:rsidR="007678FA" w:rsidRPr="00712340" w:rsidRDefault="00C8637E" w:rsidP="00E53C12">
            <w:pPr>
              <w:jc w:val="center"/>
              <w:rPr>
                <w:rFonts w:ascii="GHEA Grapalat" w:hAnsi="GHEA Grapalat"/>
                <w:sz w:val="20"/>
                <w:lang w:val="es-ES"/>
              </w:rPr>
            </w:pPr>
            <w:r>
              <w:rPr>
                <w:rFonts w:ascii="GHEA Grapalat" w:hAnsi="GHEA Grapalat"/>
                <w:sz w:val="20"/>
                <w:lang w:val="es-ES"/>
              </w:rPr>
              <w:t>79711130</w:t>
            </w:r>
          </w:p>
        </w:tc>
        <w:tc>
          <w:tcPr>
            <w:tcW w:w="1479" w:type="dxa"/>
          </w:tcPr>
          <w:p w:rsidR="007678FA" w:rsidRPr="00712340" w:rsidRDefault="00C8637E" w:rsidP="00E53C12">
            <w:pPr>
              <w:jc w:val="center"/>
              <w:rPr>
                <w:rFonts w:ascii="GHEA Grapalat" w:hAnsi="GHEA Grapalat"/>
                <w:sz w:val="20"/>
                <w:lang w:val="es-ES"/>
              </w:rPr>
            </w:pPr>
            <w:r>
              <w:rPr>
                <w:rFonts w:ascii="GHEA Grapalat" w:hAnsi="GHEA Grapalat"/>
                <w:b/>
                <w:i/>
                <w:lang w:val="af-ZA"/>
              </w:rPr>
              <w:t xml:space="preserve">Արարատ </w:t>
            </w:r>
            <w:r w:rsidRPr="004A6071">
              <w:rPr>
                <w:rFonts w:ascii="GHEA Grapalat" w:hAnsi="GHEA Grapalat"/>
                <w:b/>
                <w:i/>
                <w:lang w:val="af-ZA"/>
              </w:rPr>
              <w:t xml:space="preserve"> համայնքի </w:t>
            </w:r>
            <w:r>
              <w:rPr>
                <w:rFonts w:ascii="Sylfaen" w:hAnsi="Sylfaen"/>
                <w:b/>
                <w:i/>
                <w:sz w:val="20"/>
                <w:lang w:val="af-ZA"/>
              </w:rPr>
              <w:t>Գեորգիսյան,  Ս Շահումյան , Դեմիրճյան, Մարզպետունի, ՇԳրիգորյան, Վ Սարգսյան , Միյասնիկյան , Գրիբոեդով /1և 2 հատվածները</w:t>
            </w:r>
            <w:r>
              <w:rPr>
                <w:rFonts w:ascii="Sylfaen" w:hAnsi="Sylfaen" w:cs="Sylfaen"/>
                <w:b/>
                <w:i/>
                <w:sz w:val="20"/>
                <w:lang w:val="af-ZA"/>
              </w:rPr>
              <w:t xml:space="preserve"> /,  Օրբելի եղբայրներ, Նարեկացի, Րաֆֆի, Կ Փանոսյան , Տերյան, Չարենց,  Մ Մելքոնյան , Վ Սարգսյան փակուղի, Սահմանապահներ,  </w:t>
            </w:r>
            <w:r>
              <w:rPr>
                <w:b/>
                <w:i/>
                <w:sz w:val="20"/>
                <w:lang w:val="af-ZA"/>
              </w:rPr>
              <w:t xml:space="preserve"> </w:t>
            </w:r>
            <w:r>
              <w:rPr>
                <w:rFonts w:ascii="Sylfaen" w:hAnsi="Sylfaen" w:cs="Sylfaen"/>
                <w:b/>
                <w:i/>
                <w:sz w:val="20"/>
                <w:lang w:val="en-AU"/>
              </w:rPr>
              <w:t>փողոցների</w:t>
            </w:r>
            <w:r>
              <w:rPr>
                <w:rFonts w:ascii="Sylfaen" w:hAnsi="Sylfaen" w:cs="Sylfaen"/>
                <w:b/>
                <w:i/>
                <w:sz w:val="20"/>
                <w:lang w:val="af-ZA"/>
              </w:rPr>
              <w:t xml:space="preserve"> </w:t>
            </w:r>
            <w:r>
              <w:rPr>
                <w:b/>
                <w:i/>
                <w:sz w:val="20"/>
                <w:lang w:val="af-ZA"/>
              </w:rPr>
              <w:t xml:space="preserve"> </w:t>
            </w:r>
            <w:r>
              <w:rPr>
                <w:rFonts w:ascii="Sylfaen" w:hAnsi="Sylfaen" w:cs="Sylfaen"/>
                <w:b/>
                <w:i/>
                <w:sz w:val="20"/>
                <w:lang w:val="en-AU"/>
              </w:rPr>
              <w:t>գազիֆիկացման</w:t>
            </w:r>
            <w:r>
              <w:rPr>
                <w:rFonts w:ascii="Sylfaen" w:hAnsi="Sylfaen" w:cs="Sylfaen"/>
                <w:i/>
                <w:sz w:val="20"/>
                <w:lang w:val="af-ZA"/>
              </w:rPr>
              <w:t xml:space="preserve"> </w:t>
            </w:r>
            <w:r>
              <w:rPr>
                <w:rFonts w:ascii="GHEA Grapalat" w:hAnsi="GHEA Grapalat"/>
                <w:b/>
                <w:i/>
                <w:lang w:val="af-ZA"/>
              </w:rPr>
              <w:t xml:space="preserve">աշխատանքների   </w:t>
            </w:r>
            <w:r w:rsidRPr="002305DE">
              <w:rPr>
                <w:rFonts w:ascii="GHEA Grapalat" w:hAnsi="GHEA Grapalat"/>
                <w:b/>
                <w:i/>
                <w:lang w:val="af-ZA"/>
              </w:rPr>
              <w:t xml:space="preserve"> </w:t>
            </w:r>
            <w:r w:rsidRPr="0058487F">
              <w:rPr>
                <w:rFonts w:ascii="GHEA Grapalat" w:hAnsi="GHEA Grapalat"/>
                <w:b/>
                <w:i/>
                <w:lang w:val="ru-RU"/>
              </w:rPr>
              <w:t>որակի</w:t>
            </w:r>
            <w:r w:rsidRPr="002305DE">
              <w:rPr>
                <w:rFonts w:ascii="GHEA Grapalat" w:hAnsi="GHEA Grapalat"/>
                <w:b/>
                <w:i/>
                <w:lang w:val="af-ZA"/>
              </w:rPr>
              <w:t xml:space="preserve"> </w:t>
            </w:r>
            <w:r w:rsidRPr="0058487F">
              <w:rPr>
                <w:rFonts w:ascii="GHEA Grapalat" w:hAnsi="GHEA Grapalat"/>
                <w:b/>
                <w:i/>
                <w:lang w:val="ru-RU"/>
              </w:rPr>
              <w:t>տեխնիկական</w:t>
            </w:r>
            <w:r w:rsidRPr="002305DE">
              <w:rPr>
                <w:rFonts w:ascii="GHEA Grapalat" w:hAnsi="GHEA Grapalat"/>
                <w:b/>
                <w:i/>
                <w:lang w:val="af-ZA"/>
              </w:rPr>
              <w:t xml:space="preserve"> </w:t>
            </w:r>
            <w:r w:rsidRPr="0058487F">
              <w:rPr>
                <w:rFonts w:ascii="GHEA Grapalat" w:hAnsi="GHEA Grapalat"/>
                <w:b/>
                <w:i/>
                <w:lang w:val="ru-RU"/>
              </w:rPr>
              <w:t>հսկողության</w:t>
            </w:r>
            <w:r w:rsidRPr="00712340">
              <w:rPr>
                <w:rFonts w:ascii="GHEA Grapalat" w:hAnsi="GHEA Grapalat"/>
                <w:i/>
                <w:lang w:val="af-ZA"/>
              </w:rPr>
              <w:t xml:space="preserve">   մատուցման </w:t>
            </w:r>
            <w:r w:rsidRPr="00712340">
              <w:rPr>
                <w:rFonts w:ascii="GHEA Grapalat" w:hAnsi="GHEA Grapalat"/>
                <w:i/>
                <w:lang w:val="af-ZA"/>
              </w:rPr>
              <w:lastRenderedPageBreak/>
              <w:t>պայմանագիր (այսուհետ` պայմանագիր</w:t>
            </w:r>
          </w:p>
        </w:tc>
        <w:tc>
          <w:tcPr>
            <w:tcW w:w="587" w:type="dxa"/>
            <w:textDirection w:val="btLr"/>
            <w:vAlign w:val="center"/>
          </w:tcPr>
          <w:p w:rsidR="007678FA" w:rsidRPr="00712340" w:rsidRDefault="007678FA" w:rsidP="00E53C12">
            <w:pPr>
              <w:ind w:left="113" w:right="-7"/>
              <w:jc w:val="center"/>
              <w:rPr>
                <w:rFonts w:ascii="GHEA Grapalat" w:hAnsi="GHEA Grapalat"/>
                <w:sz w:val="18"/>
                <w:szCs w:val="22"/>
                <w:lang w:val="pt-BR"/>
              </w:rPr>
            </w:pPr>
            <w:r w:rsidRPr="00712340">
              <w:rPr>
                <w:rFonts w:ascii="GHEA Grapalat" w:hAnsi="GHEA Grapalat" w:cs="Sylfaen"/>
                <w:sz w:val="18"/>
                <w:szCs w:val="22"/>
                <w:lang w:val="pt-BR"/>
              </w:rPr>
              <w:lastRenderedPageBreak/>
              <w:t>հուն</w:t>
            </w:r>
            <w:r w:rsidR="001053E2">
              <w:rPr>
                <w:rFonts w:ascii="GHEA Grapalat" w:hAnsi="GHEA Grapalat" w:cs="Sylfaen"/>
                <w:sz w:val="18"/>
                <w:szCs w:val="22"/>
                <w:lang w:val="pt-BR"/>
              </w:rPr>
              <w:t xml:space="preserve"> </w:t>
            </w:r>
            <w:r w:rsidRPr="00712340">
              <w:rPr>
                <w:rFonts w:ascii="GHEA Grapalat" w:hAnsi="GHEA Grapalat" w:cs="Sylfaen"/>
                <w:sz w:val="18"/>
                <w:szCs w:val="22"/>
                <w:lang w:val="pt-BR"/>
              </w:rPr>
              <w:t>վար</w:t>
            </w:r>
          </w:p>
        </w:tc>
        <w:tc>
          <w:tcPr>
            <w:tcW w:w="587" w:type="dxa"/>
            <w:textDirection w:val="btLr"/>
            <w:vAlign w:val="center"/>
          </w:tcPr>
          <w:p w:rsidR="007678FA" w:rsidRPr="00712340" w:rsidRDefault="007678FA" w:rsidP="00E53C12">
            <w:pPr>
              <w:ind w:left="113" w:right="-7"/>
              <w:jc w:val="center"/>
              <w:rPr>
                <w:rFonts w:ascii="GHEA Grapalat" w:hAnsi="GHEA Grapalat" w:cs="Sylfaen"/>
                <w:sz w:val="18"/>
                <w:szCs w:val="22"/>
                <w:lang w:val="pt-BR"/>
              </w:rPr>
            </w:pPr>
            <w:r w:rsidRPr="00712340">
              <w:rPr>
                <w:rFonts w:ascii="GHEA Grapalat" w:hAnsi="GHEA Grapalat" w:cs="Sylfaen"/>
                <w:sz w:val="18"/>
                <w:szCs w:val="22"/>
                <w:lang w:val="pt-BR"/>
              </w:rPr>
              <w:t>փետրվար</w:t>
            </w:r>
          </w:p>
        </w:tc>
        <w:tc>
          <w:tcPr>
            <w:tcW w:w="587" w:type="dxa"/>
            <w:textDirection w:val="btLr"/>
            <w:vAlign w:val="center"/>
          </w:tcPr>
          <w:p w:rsidR="007678FA" w:rsidRPr="00712340" w:rsidRDefault="007678FA" w:rsidP="00E53C12">
            <w:pPr>
              <w:ind w:left="113" w:right="-7"/>
              <w:jc w:val="center"/>
              <w:rPr>
                <w:rFonts w:ascii="GHEA Grapalat" w:hAnsi="GHEA Grapalat"/>
                <w:sz w:val="18"/>
                <w:szCs w:val="22"/>
                <w:lang w:val="pt-BR"/>
              </w:rPr>
            </w:pPr>
            <w:r w:rsidRPr="00712340">
              <w:rPr>
                <w:rFonts w:ascii="GHEA Grapalat" w:hAnsi="GHEA Grapalat" w:cs="Sylfaen"/>
                <w:sz w:val="18"/>
                <w:szCs w:val="22"/>
                <w:lang w:val="pt-BR"/>
              </w:rPr>
              <w:t>մարտ</w:t>
            </w:r>
          </w:p>
        </w:tc>
        <w:tc>
          <w:tcPr>
            <w:tcW w:w="587" w:type="dxa"/>
            <w:textDirection w:val="btLr"/>
            <w:vAlign w:val="center"/>
          </w:tcPr>
          <w:p w:rsidR="007678FA" w:rsidRPr="00712340" w:rsidRDefault="007678FA" w:rsidP="00E53C12">
            <w:pPr>
              <w:ind w:left="113" w:right="-7"/>
              <w:jc w:val="center"/>
              <w:rPr>
                <w:rFonts w:ascii="GHEA Grapalat" w:hAnsi="GHEA Grapalat" w:cs="Sylfaen"/>
                <w:sz w:val="18"/>
                <w:szCs w:val="22"/>
                <w:lang w:val="pt-BR"/>
              </w:rPr>
            </w:pPr>
            <w:r w:rsidRPr="00712340">
              <w:rPr>
                <w:rFonts w:ascii="GHEA Grapalat" w:hAnsi="GHEA Grapalat" w:cs="Sylfaen"/>
                <w:sz w:val="18"/>
                <w:szCs w:val="22"/>
                <w:lang w:val="pt-BR"/>
              </w:rPr>
              <w:t>ապրիլ</w:t>
            </w:r>
          </w:p>
        </w:tc>
        <w:tc>
          <w:tcPr>
            <w:tcW w:w="587" w:type="dxa"/>
            <w:textDirection w:val="btLr"/>
            <w:vAlign w:val="center"/>
          </w:tcPr>
          <w:p w:rsidR="007678FA" w:rsidRPr="00712340" w:rsidRDefault="007678FA" w:rsidP="00E53C12">
            <w:pPr>
              <w:ind w:left="113" w:right="-7"/>
              <w:jc w:val="center"/>
              <w:rPr>
                <w:rFonts w:ascii="GHEA Grapalat" w:hAnsi="GHEA Grapalat"/>
                <w:sz w:val="18"/>
                <w:szCs w:val="22"/>
                <w:lang w:val="pt-BR"/>
              </w:rPr>
            </w:pPr>
            <w:r w:rsidRPr="00712340">
              <w:rPr>
                <w:rFonts w:ascii="GHEA Grapalat" w:hAnsi="GHEA Grapalat" w:cs="Sylfaen"/>
                <w:sz w:val="18"/>
                <w:szCs w:val="22"/>
                <w:lang w:val="pt-BR"/>
              </w:rPr>
              <w:t>մայիս</w:t>
            </w:r>
          </w:p>
        </w:tc>
        <w:tc>
          <w:tcPr>
            <w:tcW w:w="587" w:type="dxa"/>
            <w:textDirection w:val="btLr"/>
            <w:vAlign w:val="center"/>
          </w:tcPr>
          <w:p w:rsidR="007678FA" w:rsidRPr="00712340" w:rsidRDefault="007678FA" w:rsidP="00E53C12">
            <w:pPr>
              <w:ind w:left="113" w:right="-7"/>
              <w:jc w:val="center"/>
              <w:rPr>
                <w:rFonts w:ascii="GHEA Grapalat" w:hAnsi="GHEA Grapalat"/>
                <w:sz w:val="18"/>
                <w:szCs w:val="22"/>
                <w:lang w:val="pt-BR"/>
              </w:rPr>
            </w:pPr>
            <w:r w:rsidRPr="00712340">
              <w:rPr>
                <w:rFonts w:ascii="GHEA Grapalat" w:hAnsi="GHEA Grapalat" w:cs="Sylfaen"/>
                <w:sz w:val="18"/>
                <w:szCs w:val="22"/>
                <w:lang w:val="pt-BR"/>
              </w:rPr>
              <w:t>հունիս</w:t>
            </w:r>
          </w:p>
        </w:tc>
        <w:tc>
          <w:tcPr>
            <w:tcW w:w="587" w:type="dxa"/>
            <w:textDirection w:val="btLr"/>
            <w:vAlign w:val="center"/>
          </w:tcPr>
          <w:p w:rsidR="007678FA" w:rsidRPr="00712340" w:rsidRDefault="007678FA" w:rsidP="00E53C12">
            <w:pPr>
              <w:ind w:left="113" w:right="-7"/>
              <w:jc w:val="center"/>
              <w:rPr>
                <w:rFonts w:ascii="GHEA Grapalat" w:hAnsi="GHEA Grapalat"/>
                <w:sz w:val="18"/>
                <w:szCs w:val="22"/>
                <w:lang w:val="pt-BR"/>
              </w:rPr>
            </w:pPr>
            <w:r w:rsidRPr="00712340">
              <w:rPr>
                <w:rFonts w:ascii="GHEA Grapalat" w:hAnsi="GHEA Grapalat" w:cs="Sylfaen"/>
                <w:sz w:val="18"/>
                <w:szCs w:val="22"/>
                <w:lang w:val="pt-BR"/>
              </w:rPr>
              <w:t>հուլիս</w:t>
            </w:r>
            <w:r w:rsidRPr="00712340">
              <w:rPr>
                <w:rFonts w:ascii="GHEA Grapalat" w:hAnsi="GHEA Grapalat" w:cs="Times Armenian"/>
                <w:sz w:val="18"/>
                <w:szCs w:val="22"/>
                <w:lang w:val="pt-BR"/>
              </w:rPr>
              <w:t xml:space="preserve"> </w:t>
            </w:r>
          </w:p>
        </w:tc>
        <w:tc>
          <w:tcPr>
            <w:tcW w:w="587" w:type="dxa"/>
            <w:textDirection w:val="btLr"/>
            <w:vAlign w:val="center"/>
          </w:tcPr>
          <w:p w:rsidR="007678FA" w:rsidRPr="00712340" w:rsidRDefault="007678FA" w:rsidP="00E53C12">
            <w:pPr>
              <w:ind w:left="113" w:right="-7"/>
              <w:jc w:val="center"/>
              <w:rPr>
                <w:rFonts w:ascii="GHEA Grapalat" w:hAnsi="GHEA Grapalat"/>
                <w:sz w:val="18"/>
                <w:szCs w:val="22"/>
                <w:lang w:val="pt-BR"/>
              </w:rPr>
            </w:pPr>
            <w:r w:rsidRPr="00712340">
              <w:rPr>
                <w:rFonts w:ascii="GHEA Grapalat" w:hAnsi="GHEA Grapalat" w:cs="Sylfaen"/>
                <w:sz w:val="18"/>
                <w:szCs w:val="22"/>
                <w:lang w:val="pt-BR"/>
              </w:rPr>
              <w:t>օգոստոս</w:t>
            </w:r>
          </w:p>
        </w:tc>
        <w:tc>
          <w:tcPr>
            <w:tcW w:w="587" w:type="dxa"/>
            <w:textDirection w:val="btLr"/>
            <w:vAlign w:val="center"/>
          </w:tcPr>
          <w:p w:rsidR="007678FA" w:rsidRPr="00712340" w:rsidRDefault="007678FA" w:rsidP="00E53C12">
            <w:pPr>
              <w:ind w:left="113" w:right="-7"/>
              <w:jc w:val="center"/>
              <w:rPr>
                <w:rFonts w:ascii="GHEA Grapalat" w:hAnsi="GHEA Grapalat"/>
                <w:sz w:val="18"/>
                <w:szCs w:val="22"/>
                <w:lang w:val="pt-BR"/>
              </w:rPr>
            </w:pPr>
            <w:r w:rsidRPr="00712340">
              <w:rPr>
                <w:rFonts w:ascii="GHEA Grapalat" w:hAnsi="GHEA Grapalat" w:cs="Sylfaen"/>
                <w:sz w:val="18"/>
                <w:szCs w:val="22"/>
                <w:lang w:val="pt-BR"/>
              </w:rPr>
              <w:t>սեպտեմբեր</w:t>
            </w:r>
            <w:r w:rsidRPr="00712340">
              <w:rPr>
                <w:rFonts w:ascii="GHEA Grapalat" w:hAnsi="GHEA Grapalat" w:cs="Times Armenian"/>
                <w:sz w:val="18"/>
                <w:szCs w:val="22"/>
                <w:lang w:val="pt-BR"/>
              </w:rPr>
              <w:t xml:space="preserve"> </w:t>
            </w:r>
          </w:p>
        </w:tc>
        <w:tc>
          <w:tcPr>
            <w:tcW w:w="587" w:type="dxa"/>
            <w:textDirection w:val="btLr"/>
            <w:vAlign w:val="center"/>
          </w:tcPr>
          <w:p w:rsidR="007678FA" w:rsidRPr="00712340" w:rsidRDefault="007678FA" w:rsidP="00E53C12">
            <w:pPr>
              <w:ind w:left="113" w:right="-7"/>
              <w:jc w:val="center"/>
              <w:rPr>
                <w:rFonts w:ascii="GHEA Grapalat" w:hAnsi="GHEA Grapalat"/>
                <w:sz w:val="18"/>
                <w:szCs w:val="22"/>
                <w:lang w:val="pt-BR"/>
              </w:rPr>
            </w:pPr>
            <w:r w:rsidRPr="00712340">
              <w:rPr>
                <w:rFonts w:ascii="GHEA Grapalat" w:hAnsi="GHEA Grapalat" w:cs="Sylfaen"/>
                <w:sz w:val="18"/>
                <w:szCs w:val="22"/>
                <w:lang w:val="pt-BR"/>
              </w:rPr>
              <w:t>հոկտեմբեր</w:t>
            </w:r>
          </w:p>
        </w:tc>
        <w:tc>
          <w:tcPr>
            <w:tcW w:w="688" w:type="dxa"/>
            <w:textDirection w:val="btLr"/>
            <w:vAlign w:val="center"/>
          </w:tcPr>
          <w:p w:rsidR="007678FA" w:rsidRPr="00712340" w:rsidRDefault="007678FA" w:rsidP="00E53C12">
            <w:pPr>
              <w:ind w:left="113" w:right="-7"/>
              <w:jc w:val="center"/>
              <w:rPr>
                <w:rFonts w:ascii="GHEA Grapalat" w:hAnsi="GHEA Grapalat"/>
                <w:sz w:val="18"/>
                <w:szCs w:val="22"/>
                <w:lang w:val="pt-BR"/>
              </w:rPr>
            </w:pPr>
            <w:r w:rsidRPr="00712340">
              <w:rPr>
                <w:rFonts w:ascii="GHEA Grapalat" w:hAnsi="GHEA Grapalat"/>
                <w:sz w:val="18"/>
              </w:rPr>
              <w:t xml:space="preserve"> </w:t>
            </w:r>
            <w:r w:rsidRPr="00712340">
              <w:rPr>
                <w:rFonts w:ascii="GHEA Grapalat" w:hAnsi="GHEA Grapalat" w:cs="Sylfaen"/>
                <w:sz w:val="18"/>
                <w:szCs w:val="22"/>
                <w:lang w:val="pt-BR"/>
              </w:rPr>
              <w:t>նոյեմբեր</w:t>
            </w:r>
          </w:p>
        </w:tc>
        <w:tc>
          <w:tcPr>
            <w:tcW w:w="688" w:type="dxa"/>
            <w:textDirection w:val="btLr"/>
            <w:vAlign w:val="center"/>
          </w:tcPr>
          <w:p w:rsidR="007678FA" w:rsidRPr="00712340" w:rsidRDefault="007678FA" w:rsidP="00E53C12">
            <w:pPr>
              <w:ind w:left="113" w:right="-7"/>
              <w:jc w:val="center"/>
              <w:rPr>
                <w:rFonts w:ascii="GHEA Grapalat" w:hAnsi="GHEA Grapalat"/>
                <w:sz w:val="18"/>
                <w:szCs w:val="22"/>
                <w:lang w:val="pt-BR"/>
              </w:rPr>
            </w:pPr>
            <w:r w:rsidRPr="00712340">
              <w:rPr>
                <w:rFonts w:ascii="GHEA Grapalat" w:hAnsi="GHEA Grapalat" w:cs="Sylfaen"/>
                <w:sz w:val="18"/>
                <w:szCs w:val="22"/>
                <w:lang w:val="pt-BR"/>
              </w:rPr>
              <w:t>դեկտեմբեր</w:t>
            </w:r>
          </w:p>
        </w:tc>
        <w:tc>
          <w:tcPr>
            <w:tcW w:w="1386" w:type="dxa"/>
            <w:vAlign w:val="center"/>
          </w:tcPr>
          <w:p w:rsidR="007678FA" w:rsidRPr="00712340" w:rsidRDefault="007678FA" w:rsidP="00E53C12">
            <w:pPr>
              <w:ind w:right="-1"/>
              <w:jc w:val="center"/>
              <w:rPr>
                <w:rFonts w:ascii="GHEA Grapalat" w:hAnsi="GHEA Grapalat"/>
                <w:sz w:val="18"/>
                <w:szCs w:val="22"/>
                <w:lang w:val="pt-BR"/>
              </w:rPr>
            </w:pPr>
            <w:r w:rsidRPr="00712340">
              <w:rPr>
                <w:rFonts w:ascii="GHEA Grapalat" w:hAnsi="GHEA Grapalat" w:cs="Sylfaen"/>
                <w:sz w:val="18"/>
                <w:szCs w:val="22"/>
                <w:lang w:val="pt-BR"/>
              </w:rPr>
              <w:t>Ընդամենը</w:t>
            </w:r>
          </w:p>
          <w:p w:rsidR="007678FA" w:rsidRPr="00712340" w:rsidRDefault="007678FA" w:rsidP="00E53C12">
            <w:pPr>
              <w:jc w:val="center"/>
              <w:rPr>
                <w:rFonts w:ascii="GHEA Grapalat" w:hAnsi="GHEA Grapalat"/>
                <w:sz w:val="18"/>
                <w:lang w:val="es-ES"/>
              </w:rPr>
            </w:pPr>
          </w:p>
        </w:tc>
      </w:tr>
      <w:tr w:rsidR="001B2D6D" w:rsidRPr="00712340" w:rsidTr="005B46E7">
        <w:trPr>
          <w:trHeight w:val="1563"/>
        </w:trPr>
        <w:tc>
          <w:tcPr>
            <w:tcW w:w="1836" w:type="dxa"/>
          </w:tcPr>
          <w:p w:rsidR="001B2D6D" w:rsidRPr="00712340" w:rsidRDefault="00520095" w:rsidP="00E53C12">
            <w:pPr>
              <w:jc w:val="center"/>
              <w:rPr>
                <w:rFonts w:ascii="GHEA Grapalat" w:hAnsi="GHEA Grapalat"/>
                <w:sz w:val="20"/>
                <w:lang w:val="es-ES"/>
              </w:rPr>
            </w:pPr>
            <w:r>
              <w:rPr>
                <w:rFonts w:ascii="GHEA Grapalat" w:hAnsi="GHEA Grapalat" w:cs="Calibri"/>
                <w:color w:val="000000"/>
                <w:sz w:val="20"/>
                <w:szCs w:val="20"/>
              </w:rPr>
              <w:lastRenderedPageBreak/>
              <w:t>79711130</w:t>
            </w:r>
          </w:p>
        </w:tc>
        <w:tc>
          <w:tcPr>
            <w:tcW w:w="3185" w:type="dxa"/>
          </w:tcPr>
          <w:p w:rsidR="001B2D6D" w:rsidRPr="00712340" w:rsidRDefault="001B2D6D" w:rsidP="001B2D6D">
            <w:pPr>
              <w:jc w:val="center"/>
              <w:rPr>
                <w:rFonts w:ascii="GHEA Grapalat" w:hAnsi="GHEA Grapalat"/>
                <w:sz w:val="20"/>
                <w:lang w:val="es-ES"/>
              </w:rPr>
            </w:pPr>
          </w:p>
        </w:tc>
        <w:tc>
          <w:tcPr>
            <w:tcW w:w="1479" w:type="dxa"/>
          </w:tcPr>
          <w:p w:rsidR="001B2D6D" w:rsidRPr="00712340" w:rsidRDefault="001B2D6D" w:rsidP="00E53C12">
            <w:pPr>
              <w:jc w:val="center"/>
              <w:rPr>
                <w:rFonts w:ascii="GHEA Grapalat" w:hAnsi="GHEA Grapalat"/>
                <w:sz w:val="20"/>
                <w:lang w:val="es-ES"/>
              </w:rPr>
            </w:pPr>
          </w:p>
        </w:tc>
        <w:tc>
          <w:tcPr>
            <w:tcW w:w="587" w:type="dxa"/>
          </w:tcPr>
          <w:p w:rsidR="001B2D6D" w:rsidRPr="00712340" w:rsidRDefault="001B2D6D" w:rsidP="00E53C12">
            <w:pPr>
              <w:jc w:val="center"/>
              <w:rPr>
                <w:rFonts w:ascii="GHEA Grapalat" w:hAnsi="GHEA Grapalat"/>
                <w:sz w:val="20"/>
                <w:lang w:val="pt-BR"/>
              </w:rPr>
            </w:pPr>
          </w:p>
          <w:p w:rsidR="001B2D6D" w:rsidRPr="00712340" w:rsidRDefault="001B2D6D" w:rsidP="00E53C12">
            <w:pPr>
              <w:jc w:val="center"/>
              <w:rPr>
                <w:rFonts w:ascii="GHEA Grapalat" w:hAnsi="GHEA Grapalat"/>
                <w:sz w:val="20"/>
                <w:lang w:val="pt-BR"/>
              </w:rPr>
            </w:pPr>
          </w:p>
          <w:p w:rsidR="001B2D6D" w:rsidRPr="00712340" w:rsidRDefault="001B2D6D" w:rsidP="00E53C12">
            <w:pPr>
              <w:jc w:val="center"/>
              <w:rPr>
                <w:rFonts w:ascii="GHEA Grapalat" w:hAnsi="GHEA Grapalat"/>
                <w:lang w:val="pt-BR"/>
              </w:rPr>
            </w:pPr>
            <w:r w:rsidRPr="00712340">
              <w:rPr>
                <w:rFonts w:ascii="GHEA Grapalat" w:hAnsi="GHEA Grapalat"/>
                <w:sz w:val="20"/>
                <w:lang w:val="pt-BR"/>
              </w:rPr>
              <w:t>... %</w:t>
            </w:r>
          </w:p>
        </w:tc>
        <w:tc>
          <w:tcPr>
            <w:tcW w:w="587" w:type="dxa"/>
          </w:tcPr>
          <w:p w:rsidR="001B2D6D" w:rsidRPr="00712340" w:rsidRDefault="001B2D6D" w:rsidP="00E53C12">
            <w:pPr>
              <w:jc w:val="center"/>
              <w:rPr>
                <w:rFonts w:ascii="GHEA Grapalat" w:hAnsi="GHEA Grapalat"/>
                <w:sz w:val="20"/>
                <w:lang w:val="pt-BR"/>
              </w:rPr>
            </w:pPr>
          </w:p>
          <w:p w:rsidR="001B2D6D" w:rsidRPr="00712340" w:rsidRDefault="001B2D6D" w:rsidP="00E53C12">
            <w:pPr>
              <w:jc w:val="center"/>
              <w:rPr>
                <w:rFonts w:ascii="GHEA Grapalat" w:hAnsi="GHEA Grapalat"/>
                <w:sz w:val="20"/>
                <w:lang w:val="pt-BR"/>
              </w:rPr>
            </w:pPr>
          </w:p>
          <w:p w:rsidR="001B2D6D" w:rsidRPr="00712340" w:rsidRDefault="001B2D6D" w:rsidP="00E53C12">
            <w:pPr>
              <w:jc w:val="center"/>
              <w:rPr>
                <w:rFonts w:ascii="GHEA Grapalat" w:hAnsi="GHEA Grapalat"/>
                <w:lang w:val="pt-BR"/>
              </w:rPr>
            </w:pPr>
            <w:r w:rsidRPr="00712340">
              <w:rPr>
                <w:rFonts w:ascii="GHEA Grapalat" w:hAnsi="GHEA Grapalat"/>
                <w:sz w:val="20"/>
                <w:lang w:val="pt-BR"/>
              </w:rPr>
              <w:t>... %</w:t>
            </w:r>
          </w:p>
        </w:tc>
        <w:tc>
          <w:tcPr>
            <w:tcW w:w="587" w:type="dxa"/>
          </w:tcPr>
          <w:p w:rsidR="001B2D6D" w:rsidRPr="00712340" w:rsidRDefault="001B2D6D" w:rsidP="00E53C12">
            <w:pPr>
              <w:jc w:val="center"/>
              <w:rPr>
                <w:rFonts w:ascii="GHEA Grapalat" w:hAnsi="GHEA Grapalat"/>
                <w:sz w:val="20"/>
                <w:lang w:val="pt-BR"/>
              </w:rPr>
            </w:pPr>
          </w:p>
          <w:p w:rsidR="001B2D6D" w:rsidRPr="00712340" w:rsidRDefault="001B2D6D" w:rsidP="00E53C12">
            <w:pPr>
              <w:jc w:val="center"/>
              <w:rPr>
                <w:rFonts w:ascii="GHEA Grapalat" w:hAnsi="GHEA Grapalat"/>
                <w:sz w:val="20"/>
                <w:lang w:val="pt-BR"/>
              </w:rPr>
            </w:pPr>
          </w:p>
          <w:p w:rsidR="001B2D6D" w:rsidRPr="00712340" w:rsidRDefault="001B2D6D" w:rsidP="00E53C12">
            <w:pPr>
              <w:jc w:val="center"/>
              <w:rPr>
                <w:rFonts w:ascii="GHEA Grapalat" w:hAnsi="GHEA Grapalat" w:cs="Arial"/>
                <w:sz w:val="18"/>
                <w:szCs w:val="18"/>
                <w:lang w:val="pt-BR"/>
              </w:rPr>
            </w:pPr>
            <w:r w:rsidRPr="00712340">
              <w:rPr>
                <w:rFonts w:ascii="GHEA Grapalat" w:hAnsi="GHEA Grapalat"/>
                <w:sz w:val="20"/>
                <w:lang w:val="pt-BR"/>
              </w:rPr>
              <w:t>... %</w:t>
            </w:r>
          </w:p>
        </w:tc>
        <w:tc>
          <w:tcPr>
            <w:tcW w:w="587" w:type="dxa"/>
          </w:tcPr>
          <w:p w:rsidR="001B2D6D" w:rsidRPr="00712340" w:rsidRDefault="001B2D6D" w:rsidP="00E53C12">
            <w:pPr>
              <w:jc w:val="center"/>
              <w:rPr>
                <w:rFonts w:ascii="GHEA Grapalat" w:hAnsi="GHEA Grapalat"/>
                <w:sz w:val="20"/>
                <w:lang w:val="pt-BR"/>
              </w:rPr>
            </w:pPr>
          </w:p>
          <w:p w:rsidR="001B2D6D" w:rsidRPr="00712340" w:rsidRDefault="001B2D6D" w:rsidP="00E53C12">
            <w:pPr>
              <w:jc w:val="center"/>
              <w:rPr>
                <w:rFonts w:ascii="GHEA Grapalat" w:hAnsi="GHEA Grapalat"/>
                <w:sz w:val="20"/>
                <w:lang w:val="pt-BR"/>
              </w:rPr>
            </w:pPr>
          </w:p>
          <w:p w:rsidR="001B2D6D" w:rsidRPr="00712340" w:rsidRDefault="001B2D6D" w:rsidP="00E53C12">
            <w:pPr>
              <w:jc w:val="center"/>
              <w:rPr>
                <w:rFonts w:ascii="GHEA Grapalat" w:hAnsi="GHEA Grapalat" w:cs="Arial"/>
                <w:sz w:val="18"/>
                <w:szCs w:val="18"/>
                <w:lang w:val="pt-BR"/>
              </w:rPr>
            </w:pPr>
            <w:r w:rsidRPr="00712340">
              <w:rPr>
                <w:rFonts w:ascii="GHEA Grapalat" w:hAnsi="GHEA Grapalat"/>
                <w:sz w:val="20"/>
                <w:lang w:val="pt-BR"/>
              </w:rPr>
              <w:t>... %</w:t>
            </w:r>
          </w:p>
        </w:tc>
        <w:tc>
          <w:tcPr>
            <w:tcW w:w="587" w:type="dxa"/>
          </w:tcPr>
          <w:p w:rsidR="001B2D6D" w:rsidRPr="00712340" w:rsidRDefault="001B2D6D" w:rsidP="00E53C12">
            <w:pPr>
              <w:jc w:val="center"/>
              <w:rPr>
                <w:rFonts w:ascii="GHEA Grapalat" w:hAnsi="GHEA Grapalat"/>
                <w:sz w:val="20"/>
                <w:lang w:val="pt-BR"/>
              </w:rPr>
            </w:pPr>
          </w:p>
          <w:p w:rsidR="001B2D6D" w:rsidRPr="00712340" w:rsidRDefault="001B2D6D" w:rsidP="00E53C12">
            <w:pPr>
              <w:jc w:val="center"/>
              <w:rPr>
                <w:rFonts w:ascii="GHEA Grapalat" w:hAnsi="GHEA Grapalat"/>
                <w:sz w:val="20"/>
                <w:lang w:val="pt-BR"/>
              </w:rPr>
            </w:pPr>
          </w:p>
          <w:p w:rsidR="001B2D6D" w:rsidRPr="00712340" w:rsidRDefault="001B2D6D" w:rsidP="00E53C12">
            <w:pPr>
              <w:jc w:val="center"/>
              <w:rPr>
                <w:rFonts w:ascii="GHEA Grapalat" w:hAnsi="GHEA Grapalat" w:cs="Arial"/>
                <w:sz w:val="18"/>
                <w:szCs w:val="18"/>
                <w:lang w:val="pt-BR"/>
              </w:rPr>
            </w:pPr>
            <w:r w:rsidRPr="00712340">
              <w:rPr>
                <w:rFonts w:ascii="GHEA Grapalat" w:hAnsi="GHEA Grapalat"/>
                <w:sz w:val="20"/>
                <w:lang w:val="pt-BR"/>
              </w:rPr>
              <w:t>... %</w:t>
            </w:r>
          </w:p>
        </w:tc>
        <w:tc>
          <w:tcPr>
            <w:tcW w:w="587" w:type="dxa"/>
          </w:tcPr>
          <w:p w:rsidR="001B2D6D" w:rsidRPr="00712340" w:rsidRDefault="001B2D6D" w:rsidP="00E53C12">
            <w:pPr>
              <w:jc w:val="center"/>
              <w:rPr>
                <w:rFonts w:ascii="GHEA Grapalat" w:hAnsi="GHEA Grapalat"/>
                <w:sz w:val="20"/>
                <w:lang w:val="pt-BR"/>
              </w:rPr>
            </w:pPr>
          </w:p>
          <w:p w:rsidR="001B2D6D" w:rsidRPr="00712340" w:rsidRDefault="001B2D6D" w:rsidP="00E53C12">
            <w:pPr>
              <w:jc w:val="center"/>
              <w:rPr>
                <w:rFonts w:ascii="GHEA Grapalat" w:hAnsi="GHEA Grapalat"/>
                <w:sz w:val="20"/>
                <w:lang w:val="pt-BR"/>
              </w:rPr>
            </w:pPr>
          </w:p>
          <w:p w:rsidR="001B2D6D" w:rsidRPr="00712340" w:rsidRDefault="001B2D6D" w:rsidP="00E53C12">
            <w:pPr>
              <w:jc w:val="center"/>
              <w:rPr>
                <w:rFonts w:ascii="GHEA Grapalat" w:hAnsi="GHEA Grapalat" w:cs="Arial"/>
                <w:sz w:val="18"/>
                <w:szCs w:val="18"/>
                <w:lang w:val="pt-BR"/>
              </w:rPr>
            </w:pPr>
            <w:r w:rsidRPr="00712340">
              <w:rPr>
                <w:rFonts w:ascii="GHEA Grapalat" w:hAnsi="GHEA Grapalat"/>
                <w:sz w:val="20"/>
                <w:lang w:val="pt-BR"/>
              </w:rPr>
              <w:t>... %</w:t>
            </w:r>
          </w:p>
        </w:tc>
        <w:tc>
          <w:tcPr>
            <w:tcW w:w="587" w:type="dxa"/>
          </w:tcPr>
          <w:p w:rsidR="001B2D6D" w:rsidRPr="00712340" w:rsidRDefault="001B2D6D" w:rsidP="00E53C12">
            <w:pPr>
              <w:jc w:val="center"/>
              <w:rPr>
                <w:rFonts w:ascii="GHEA Grapalat" w:hAnsi="GHEA Grapalat"/>
                <w:sz w:val="20"/>
                <w:lang w:val="pt-BR"/>
              </w:rPr>
            </w:pPr>
          </w:p>
          <w:p w:rsidR="001B2D6D" w:rsidRPr="00712340" w:rsidRDefault="001B2D6D" w:rsidP="00E53C12">
            <w:pPr>
              <w:jc w:val="center"/>
              <w:rPr>
                <w:rFonts w:ascii="GHEA Grapalat" w:hAnsi="GHEA Grapalat"/>
                <w:sz w:val="20"/>
                <w:lang w:val="pt-BR"/>
              </w:rPr>
            </w:pPr>
          </w:p>
          <w:p w:rsidR="001B2D6D" w:rsidRPr="00712340" w:rsidRDefault="001B2D6D" w:rsidP="00E53C12">
            <w:pPr>
              <w:jc w:val="center"/>
              <w:rPr>
                <w:rFonts w:ascii="GHEA Grapalat" w:hAnsi="GHEA Grapalat" w:cs="Arial"/>
                <w:sz w:val="18"/>
                <w:szCs w:val="18"/>
                <w:lang w:val="pt-BR"/>
              </w:rPr>
            </w:pPr>
            <w:r w:rsidRPr="00712340">
              <w:rPr>
                <w:rFonts w:ascii="GHEA Grapalat" w:hAnsi="GHEA Grapalat"/>
                <w:sz w:val="20"/>
                <w:lang w:val="pt-BR"/>
              </w:rPr>
              <w:t>... %</w:t>
            </w:r>
          </w:p>
        </w:tc>
        <w:tc>
          <w:tcPr>
            <w:tcW w:w="587" w:type="dxa"/>
          </w:tcPr>
          <w:p w:rsidR="001B2D6D" w:rsidRPr="00712340" w:rsidRDefault="001B2D6D" w:rsidP="00672771">
            <w:pPr>
              <w:jc w:val="center"/>
              <w:rPr>
                <w:rFonts w:ascii="GHEA Grapalat" w:hAnsi="GHEA Grapalat"/>
                <w:sz w:val="20"/>
                <w:lang w:val="pt-BR"/>
              </w:rPr>
            </w:pPr>
          </w:p>
          <w:p w:rsidR="001B2D6D" w:rsidRPr="00712340" w:rsidRDefault="001B2D6D" w:rsidP="00672771">
            <w:pPr>
              <w:jc w:val="center"/>
              <w:rPr>
                <w:rFonts w:ascii="GHEA Grapalat" w:hAnsi="GHEA Grapalat"/>
                <w:sz w:val="20"/>
                <w:lang w:val="pt-BR"/>
              </w:rPr>
            </w:pPr>
          </w:p>
          <w:p w:rsidR="001B2D6D" w:rsidRPr="00712340" w:rsidRDefault="00C8637E" w:rsidP="00672771">
            <w:pPr>
              <w:jc w:val="center"/>
              <w:rPr>
                <w:rFonts w:ascii="GHEA Grapalat" w:hAnsi="GHEA Grapalat" w:cs="Arial"/>
                <w:sz w:val="18"/>
                <w:szCs w:val="18"/>
                <w:lang w:val="pt-BR"/>
              </w:rPr>
            </w:pPr>
            <w:r>
              <w:rPr>
                <w:rFonts w:ascii="GHEA Grapalat" w:hAnsi="GHEA Grapalat"/>
                <w:sz w:val="20"/>
                <w:lang w:val="pt-BR"/>
              </w:rPr>
              <w:t xml:space="preserve"> </w:t>
            </w:r>
            <w:r w:rsidR="001B2D6D" w:rsidRPr="00712340">
              <w:rPr>
                <w:rFonts w:ascii="GHEA Grapalat" w:hAnsi="GHEA Grapalat"/>
                <w:sz w:val="20"/>
                <w:lang w:val="pt-BR"/>
              </w:rPr>
              <w:t xml:space="preserve"> %</w:t>
            </w:r>
          </w:p>
        </w:tc>
        <w:tc>
          <w:tcPr>
            <w:tcW w:w="587" w:type="dxa"/>
          </w:tcPr>
          <w:p w:rsidR="001B2D6D" w:rsidRPr="00712340" w:rsidRDefault="001B2D6D" w:rsidP="00672771">
            <w:pPr>
              <w:jc w:val="center"/>
              <w:rPr>
                <w:rFonts w:ascii="GHEA Grapalat" w:hAnsi="GHEA Grapalat"/>
                <w:sz w:val="20"/>
                <w:lang w:val="pt-BR"/>
              </w:rPr>
            </w:pPr>
          </w:p>
          <w:p w:rsidR="001B2D6D" w:rsidRPr="00712340" w:rsidRDefault="001B2D6D" w:rsidP="00672771">
            <w:pPr>
              <w:jc w:val="center"/>
              <w:rPr>
                <w:rFonts w:ascii="GHEA Grapalat" w:hAnsi="GHEA Grapalat"/>
                <w:sz w:val="20"/>
                <w:lang w:val="pt-BR"/>
              </w:rPr>
            </w:pPr>
          </w:p>
          <w:p w:rsidR="001B2D6D" w:rsidRPr="00712340" w:rsidRDefault="00C8637E" w:rsidP="00672771">
            <w:pPr>
              <w:jc w:val="center"/>
              <w:rPr>
                <w:rFonts w:ascii="GHEA Grapalat" w:hAnsi="GHEA Grapalat" w:cs="Arial"/>
                <w:sz w:val="18"/>
                <w:szCs w:val="18"/>
                <w:lang w:val="pt-BR"/>
              </w:rPr>
            </w:pPr>
            <w:r>
              <w:rPr>
                <w:rFonts w:ascii="GHEA Grapalat" w:hAnsi="GHEA Grapalat"/>
                <w:sz w:val="20"/>
                <w:lang w:val="pt-BR"/>
              </w:rPr>
              <w:t>50</w:t>
            </w:r>
            <w:r w:rsidR="001B2D6D" w:rsidRPr="00712340">
              <w:rPr>
                <w:rFonts w:ascii="GHEA Grapalat" w:hAnsi="GHEA Grapalat"/>
                <w:sz w:val="20"/>
                <w:lang w:val="pt-BR"/>
              </w:rPr>
              <w:t>%</w:t>
            </w:r>
          </w:p>
        </w:tc>
        <w:tc>
          <w:tcPr>
            <w:tcW w:w="587" w:type="dxa"/>
          </w:tcPr>
          <w:p w:rsidR="001B2D6D" w:rsidRPr="00712340" w:rsidRDefault="001B2D6D" w:rsidP="00672771">
            <w:pPr>
              <w:jc w:val="center"/>
              <w:rPr>
                <w:rFonts w:ascii="GHEA Grapalat" w:hAnsi="GHEA Grapalat"/>
                <w:sz w:val="20"/>
                <w:lang w:val="pt-BR"/>
              </w:rPr>
            </w:pPr>
          </w:p>
          <w:p w:rsidR="001B2D6D" w:rsidRPr="00712340" w:rsidRDefault="001B2D6D" w:rsidP="00672771">
            <w:pPr>
              <w:jc w:val="center"/>
              <w:rPr>
                <w:rFonts w:ascii="GHEA Grapalat" w:hAnsi="GHEA Grapalat"/>
                <w:sz w:val="20"/>
                <w:lang w:val="pt-BR"/>
              </w:rPr>
            </w:pPr>
          </w:p>
          <w:p w:rsidR="001B2D6D" w:rsidRPr="00712340" w:rsidRDefault="00C8637E" w:rsidP="00672771">
            <w:pPr>
              <w:jc w:val="center"/>
              <w:rPr>
                <w:rFonts w:ascii="GHEA Grapalat" w:hAnsi="GHEA Grapalat" w:cs="Arial"/>
                <w:sz w:val="18"/>
                <w:szCs w:val="18"/>
                <w:lang w:val="pt-BR"/>
              </w:rPr>
            </w:pPr>
            <w:r>
              <w:rPr>
                <w:rFonts w:ascii="GHEA Grapalat" w:hAnsi="GHEA Grapalat"/>
                <w:sz w:val="20"/>
                <w:lang w:val="pt-BR"/>
              </w:rPr>
              <w:t>50</w:t>
            </w:r>
            <w:r w:rsidR="001B2D6D" w:rsidRPr="00712340">
              <w:rPr>
                <w:rFonts w:ascii="GHEA Grapalat" w:hAnsi="GHEA Grapalat"/>
                <w:sz w:val="20"/>
                <w:lang w:val="pt-BR"/>
              </w:rPr>
              <w:t>%</w:t>
            </w:r>
          </w:p>
        </w:tc>
        <w:tc>
          <w:tcPr>
            <w:tcW w:w="688" w:type="dxa"/>
          </w:tcPr>
          <w:p w:rsidR="001B2D6D" w:rsidRPr="00712340" w:rsidRDefault="001B2D6D" w:rsidP="00672771">
            <w:pPr>
              <w:jc w:val="center"/>
              <w:rPr>
                <w:rFonts w:ascii="GHEA Grapalat" w:hAnsi="GHEA Grapalat"/>
                <w:sz w:val="20"/>
                <w:lang w:val="pt-BR"/>
              </w:rPr>
            </w:pPr>
          </w:p>
          <w:p w:rsidR="001B2D6D" w:rsidRPr="00712340" w:rsidRDefault="001B2D6D" w:rsidP="00672771">
            <w:pPr>
              <w:jc w:val="center"/>
              <w:rPr>
                <w:rFonts w:ascii="GHEA Grapalat" w:hAnsi="GHEA Grapalat"/>
                <w:sz w:val="20"/>
                <w:lang w:val="pt-BR"/>
              </w:rPr>
            </w:pPr>
          </w:p>
          <w:p w:rsidR="001B2D6D" w:rsidRPr="00712340" w:rsidRDefault="001B2D6D" w:rsidP="00672771">
            <w:pPr>
              <w:jc w:val="center"/>
              <w:rPr>
                <w:rFonts w:ascii="GHEA Grapalat" w:hAnsi="GHEA Grapalat" w:cs="Arial"/>
                <w:sz w:val="18"/>
                <w:szCs w:val="18"/>
                <w:lang w:val="pt-BR"/>
              </w:rPr>
            </w:pPr>
            <w:r>
              <w:rPr>
                <w:rFonts w:ascii="GHEA Grapalat" w:hAnsi="GHEA Grapalat"/>
                <w:sz w:val="20"/>
                <w:lang w:val="pt-BR"/>
              </w:rPr>
              <w:t>100</w:t>
            </w:r>
            <w:r w:rsidRPr="00712340">
              <w:rPr>
                <w:rFonts w:ascii="GHEA Grapalat" w:hAnsi="GHEA Grapalat"/>
                <w:sz w:val="20"/>
                <w:lang w:val="pt-BR"/>
              </w:rPr>
              <w:t xml:space="preserve"> %</w:t>
            </w:r>
          </w:p>
        </w:tc>
        <w:tc>
          <w:tcPr>
            <w:tcW w:w="688" w:type="dxa"/>
          </w:tcPr>
          <w:p w:rsidR="001B2D6D" w:rsidRDefault="001B2D6D" w:rsidP="00672771">
            <w:pPr>
              <w:jc w:val="center"/>
              <w:rPr>
                <w:rFonts w:ascii="GHEA Grapalat" w:hAnsi="GHEA Grapalat"/>
                <w:sz w:val="20"/>
                <w:lang w:val="pt-BR"/>
              </w:rPr>
            </w:pPr>
          </w:p>
          <w:p w:rsidR="001B2D6D" w:rsidRDefault="001B2D6D" w:rsidP="00672771">
            <w:pPr>
              <w:jc w:val="center"/>
              <w:rPr>
                <w:rFonts w:ascii="GHEA Grapalat" w:hAnsi="GHEA Grapalat"/>
                <w:sz w:val="20"/>
                <w:lang w:val="pt-BR"/>
              </w:rPr>
            </w:pPr>
          </w:p>
          <w:p w:rsidR="001B2D6D" w:rsidRDefault="001B2D6D" w:rsidP="00672771">
            <w:pPr>
              <w:jc w:val="center"/>
            </w:pPr>
            <w:r w:rsidRPr="00B02340">
              <w:rPr>
                <w:rFonts w:ascii="GHEA Grapalat" w:hAnsi="GHEA Grapalat"/>
                <w:sz w:val="20"/>
                <w:lang w:val="pt-BR"/>
              </w:rPr>
              <w:t>100 %</w:t>
            </w:r>
          </w:p>
        </w:tc>
        <w:tc>
          <w:tcPr>
            <w:tcW w:w="1386" w:type="dxa"/>
          </w:tcPr>
          <w:p w:rsidR="001B2D6D" w:rsidRDefault="001B2D6D" w:rsidP="00672771">
            <w:pPr>
              <w:jc w:val="center"/>
              <w:rPr>
                <w:rFonts w:ascii="GHEA Grapalat" w:hAnsi="GHEA Grapalat"/>
                <w:sz w:val="20"/>
                <w:lang w:val="pt-BR"/>
              </w:rPr>
            </w:pPr>
          </w:p>
          <w:p w:rsidR="001B2D6D" w:rsidRDefault="001B2D6D" w:rsidP="00672771">
            <w:pPr>
              <w:jc w:val="center"/>
              <w:rPr>
                <w:rFonts w:ascii="GHEA Grapalat" w:hAnsi="GHEA Grapalat"/>
                <w:sz w:val="20"/>
                <w:lang w:val="pt-BR"/>
              </w:rPr>
            </w:pPr>
          </w:p>
          <w:p w:rsidR="001B2D6D" w:rsidRDefault="001B2D6D" w:rsidP="00672771">
            <w:pPr>
              <w:jc w:val="center"/>
              <w:rPr>
                <w:rFonts w:ascii="GHEA Grapalat" w:hAnsi="GHEA Grapalat"/>
                <w:sz w:val="20"/>
                <w:lang w:val="pt-BR"/>
              </w:rPr>
            </w:pPr>
            <w:r w:rsidRPr="00B02340">
              <w:rPr>
                <w:rFonts w:ascii="GHEA Grapalat" w:hAnsi="GHEA Grapalat"/>
                <w:sz w:val="20"/>
                <w:lang w:val="pt-BR"/>
              </w:rPr>
              <w:t>100</w:t>
            </w:r>
          </w:p>
          <w:p w:rsidR="001B2D6D" w:rsidRDefault="001B2D6D" w:rsidP="00672771">
            <w:pPr>
              <w:jc w:val="center"/>
            </w:pPr>
            <w:r w:rsidRPr="00B02340">
              <w:rPr>
                <w:rFonts w:ascii="GHEA Grapalat" w:hAnsi="GHEA Grapalat"/>
                <w:sz w:val="20"/>
                <w:lang w:val="pt-BR"/>
              </w:rPr>
              <w:t>%</w:t>
            </w:r>
          </w:p>
        </w:tc>
      </w:tr>
    </w:tbl>
    <w:p w:rsidR="007678FA" w:rsidRPr="00712340" w:rsidRDefault="007678FA" w:rsidP="007678FA">
      <w:pPr>
        <w:rPr>
          <w:rFonts w:ascii="GHEA Grapalat" w:hAnsi="GHEA Grapalat"/>
          <w:i/>
          <w:sz w:val="18"/>
          <w:szCs w:val="18"/>
        </w:rPr>
      </w:pPr>
    </w:p>
    <w:p w:rsidR="007678FA" w:rsidRPr="00712340" w:rsidRDefault="007678FA" w:rsidP="007678FA">
      <w:pPr>
        <w:jc w:val="both"/>
        <w:rPr>
          <w:rFonts w:ascii="GHEA Grapalat" w:hAnsi="GHEA Grapalat" w:cs="Sylfaen"/>
          <w:i/>
          <w:sz w:val="18"/>
          <w:szCs w:val="18"/>
          <w:lang w:val="pt-BR"/>
        </w:rPr>
      </w:pPr>
      <w:r w:rsidRPr="00712340">
        <w:rPr>
          <w:rFonts w:ascii="GHEA Grapalat" w:hAnsi="GHEA Grapalat"/>
          <w:i/>
          <w:sz w:val="18"/>
          <w:szCs w:val="18"/>
        </w:rPr>
        <w:t xml:space="preserve">* </w:t>
      </w:r>
      <w:r w:rsidRPr="00712340">
        <w:rPr>
          <w:rFonts w:ascii="GHEA Grapalat" w:hAnsi="GHEA Grapalat" w:cs="Sylfaen"/>
          <w:i/>
          <w:sz w:val="18"/>
          <w:szCs w:val="18"/>
          <w:lang w:val="pt-BR"/>
        </w:rPr>
        <w:t>Վճարման</w:t>
      </w:r>
      <w:r w:rsidRPr="00712340">
        <w:rPr>
          <w:rFonts w:ascii="GHEA Grapalat" w:hAnsi="GHEA Grapalat" w:cs="Times Armenian"/>
          <w:i/>
          <w:sz w:val="18"/>
          <w:szCs w:val="18"/>
        </w:rPr>
        <w:t xml:space="preserve"> </w:t>
      </w:r>
      <w:r w:rsidRPr="00712340">
        <w:rPr>
          <w:rFonts w:ascii="GHEA Grapalat" w:hAnsi="GHEA Grapalat" w:cs="Sylfaen"/>
          <w:i/>
          <w:sz w:val="18"/>
          <w:szCs w:val="18"/>
          <w:lang w:val="pt-BR"/>
        </w:rPr>
        <w:t>ենթակա</w:t>
      </w:r>
      <w:r w:rsidRPr="00712340">
        <w:rPr>
          <w:rFonts w:ascii="GHEA Grapalat" w:hAnsi="GHEA Grapalat" w:cs="Times Armenian"/>
          <w:i/>
          <w:sz w:val="18"/>
          <w:szCs w:val="18"/>
        </w:rPr>
        <w:t xml:space="preserve"> </w:t>
      </w:r>
      <w:r w:rsidRPr="00712340">
        <w:rPr>
          <w:rFonts w:ascii="GHEA Grapalat" w:hAnsi="GHEA Grapalat" w:cs="Sylfaen"/>
          <w:i/>
          <w:sz w:val="18"/>
          <w:szCs w:val="18"/>
          <w:lang w:val="pt-BR"/>
        </w:rPr>
        <w:t>գումարները</w:t>
      </w:r>
      <w:r w:rsidRPr="00712340">
        <w:rPr>
          <w:rFonts w:ascii="GHEA Grapalat" w:hAnsi="GHEA Grapalat" w:cs="Times Armenian"/>
          <w:i/>
          <w:sz w:val="18"/>
          <w:szCs w:val="18"/>
        </w:rPr>
        <w:t xml:space="preserve"> </w:t>
      </w:r>
      <w:r w:rsidRPr="00712340">
        <w:rPr>
          <w:rFonts w:ascii="GHEA Grapalat" w:hAnsi="GHEA Grapalat" w:cs="Sylfaen"/>
          <w:i/>
          <w:sz w:val="18"/>
          <w:szCs w:val="18"/>
          <w:lang w:val="pt-BR"/>
        </w:rPr>
        <w:t>ներկայացվում են աճողական</w:t>
      </w:r>
      <w:r w:rsidRPr="00712340">
        <w:rPr>
          <w:rFonts w:ascii="GHEA Grapalat" w:hAnsi="GHEA Grapalat" w:cs="Times Armenian"/>
          <w:i/>
          <w:sz w:val="18"/>
          <w:szCs w:val="18"/>
        </w:rPr>
        <w:t xml:space="preserve"> </w:t>
      </w:r>
      <w:r w:rsidRPr="00712340">
        <w:rPr>
          <w:rFonts w:ascii="GHEA Grapalat" w:hAnsi="GHEA Grapalat" w:cs="Sylfaen"/>
          <w:i/>
          <w:sz w:val="18"/>
          <w:szCs w:val="18"/>
          <w:lang w:val="pt-BR"/>
        </w:rPr>
        <w:t xml:space="preserve">կարգով: </w:t>
      </w:r>
    </w:p>
    <w:p w:rsidR="007678FA" w:rsidRPr="00712340" w:rsidRDefault="007678FA" w:rsidP="007678FA">
      <w:pPr>
        <w:jc w:val="both"/>
        <w:rPr>
          <w:rFonts w:ascii="GHEA Grapalat" w:hAnsi="GHEA Grapalat"/>
          <w:i/>
          <w:sz w:val="18"/>
          <w:szCs w:val="18"/>
          <w:lang w:val="pt-BR"/>
        </w:rPr>
      </w:pPr>
      <w:r w:rsidRPr="0071234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7678FA" w:rsidRPr="00712340" w:rsidRDefault="007678FA" w:rsidP="007678FA">
      <w:pPr>
        <w:jc w:val="right"/>
        <w:rPr>
          <w:rFonts w:ascii="GHEA Grapalat" w:hAnsi="GHEA Grapalat"/>
          <w:sz w:val="20"/>
          <w:lang w:val="es-ES"/>
        </w:rPr>
      </w:pPr>
    </w:p>
    <w:tbl>
      <w:tblPr>
        <w:tblW w:w="0" w:type="auto"/>
        <w:jc w:val="center"/>
        <w:tblInd w:w="931" w:type="dxa"/>
        <w:tblLayout w:type="fixed"/>
        <w:tblLook w:val="0000"/>
      </w:tblPr>
      <w:tblGrid>
        <w:gridCol w:w="4536"/>
        <w:gridCol w:w="4111"/>
      </w:tblGrid>
      <w:tr w:rsidR="001B2D6D" w:rsidRPr="00712340" w:rsidTr="005B46E7">
        <w:trPr>
          <w:jc w:val="center"/>
        </w:trPr>
        <w:tc>
          <w:tcPr>
            <w:tcW w:w="4536" w:type="dxa"/>
          </w:tcPr>
          <w:p w:rsidR="001B2D6D" w:rsidRPr="00712340" w:rsidRDefault="001B2D6D" w:rsidP="00C07C0C">
            <w:pPr>
              <w:jc w:val="center"/>
              <w:rPr>
                <w:rFonts w:ascii="GHEA Grapalat" w:hAnsi="GHEA Grapalat"/>
                <w:b/>
                <w:sz w:val="20"/>
                <w:lang w:val="hy-AM"/>
              </w:rPr>
            </w:pPr>
            <w:r w:rsidRPr="00712340">
              <w:rPr>
                <w:rFonts w:ascii="GHEA Grapalat" w:hAnsi="GHEA Grapalat"/>
                <w:b/>
                <w:sz w:val="20"/>
                <w:lang w:val="hy-AM"/>
              </w:rPr>
              <w:t>Պ Ա Տ Վ Ի Ր Ա Տ ՈՒ</w:t>
            </w:r>
          </w:p>
          <w:p w:rsidR="001B2D6D" w:rsidRPr="005F7D89" w:rsidRDefault="00520095" w:rsidP="00C07C0C">
            <w:pPr>
              <w:ind w:firstLine="284"/>
              <w:rPr>
                <w:rFonts w:ascii="GHEA Grapalat" w:hAnsi="GHEA Grapalat"/>
                <w:b/>
                <w:sz w:val="20"/>
                <w:szCs w:val="20"/>
                <w:lang w:val="es-ES"/>
              </w:rPr>
            </w:pPr>
            <w:r w:rsidRPr="005F7D89">
              <w:rPr>
                <w:rFonts w:ascii="GHEA Grapalat" w:hAnsi="GHEA Grapalat" w:cs="Sylfaen"/>
                <w:b/>
                <w:sz w:val="20"/>
                <w:szCs w:val="20"/>
                <w:lang w:val="es-ES"/>
              </w:rPr>
              <w:t xml:space="preserve"> </w:t>
            </w:r>
          </w:p>
          <w:p w:rsidR="001B2D6D" w:rsidRPr="00712340" w:rsidRDefault="001B2D6D" w:rsidP="00C07C0C">
            <w:pPr>
              <w:rPr>
                <w:rFonts w:ascii="GHEA Grapalat" w:hAnsi="GHEA Grapalat"/>
                <w:sz w:val="20"/>
                <w:lang w:val="pt-BR"/>
              </w:rPr>
            </w:pPr>
            <w:r w:rsidRPr="00931EDA">
              <w:rPr>
                <w:rFonts w:ascii="GHEA Grapalat" w:hAnsi="GHEA Grapalat"/>
                <w:b/>
                <w:sz w:val="20"/>
                <w:szCs w:val="20"/>
                <w:lang w:val="hy-AM"/>
              </w:rPr>
              <w:t xml:space="preserve">                   </w:t>
            </w:r>
            <w:r w:rsidRPr="00931EDA">
              <w:rPr>
                <w:rFonts w:ascii="GHEA Grapalat" w:hAnsi="GHEA Grapalat"/>
                <w:b/>
                <w:sz w:val="20"/>
                <w:szCs w:val="20"/>
                <w:lang w:val="pt-BR"/>
              </w:rPr>
              <w:t>Կ.Տ.</w:t>
            </w:r>
          </w:p>
        </w:tc>
        <w:tc>
          <w:tcPr>
            <w:tcW w:w="4111" w:type="dxa"/>
          </w:tcPr>
          <w:p w:rsidR="001B2D6D" w:rsidRPr="00712340" w:rsidRDefault="001B2D6D" w:rsidP="00C07C0C">
            <w:pPr>
              <w:spacing w:line="360" w:lineRule="auto"/>
              <w:jc w:val="center"/>
              <w:rPr>
                <w:rFonts w:ascii="GHEA Grapalat" w:hAnsi="GHEA Grapalat"/>
                <w:b/>
                <w:sz w:val="20"/>
                <w:lang w:val="nb-NO"/>
              </w:rPr>
            </w:pPr>
            <w:r w:rsidRPr="00712340">
              <w:rPr>
                <w:rFonts w:ascii="GHEA Grapalat" w:hAnsi="GHEA Grapalat"/>
                <w:b/>
                <w:sz w:val="20"/>
                <w:lang w:val="nb-NO"/>
              </w:rPr>
              <w:t>Կ Ա Տ Ա Ր Ո Ղ</w:t>
            </w:r>
          </w:p>
          <w:p w:rsidR="001B2D6D" w:rsidRPr="00712340" w:rsidRDefault="001B2D6D" w:rsidP="00C07C0C">
            <w:pPr>
              <w:spacing w:line="360" w:lineRule="auto"/>
              <w:jc w:val="center"/>
              <w:rPr>
                <w:rFonts w:ascii="GHEA Grapalat" w:hAnsi="GHEA Grapalat"/>
                <w:b/>
                <w:sz w:val="20"/>
                <w:lang w:val="nb-NO"/>
              </w:rPr>
            </w:pPr>
          </w:p>
          <w:p w:rsidR="001B2D6D" w:rsidRPr="00712340" w:rsidRDefault="001B2D6D" w:rsidP="00C07C0C">
            <w:pPr>
              <w:rPr>
                <w:rFonts w:ascii="GHEA Grapalat" w:hAnsi="GHEA Grapalat"/>
                <w:sz w:val="20"/>
                <w:lang w:val="pt-BR"/>
              </w:rPr>
            </w:pPr>
            <w:r w:rsidRPr="00712340">
              <w:rPr>
                <w:rFonts w:ascii="GHEA Grapalat" w:hAnsi="GHEA Grapalat"/>
                <w:sz w:val="20"/>
                <w:lang w:val="pt-BR"/>
              </w:rPr>
              <w:t xml:space="preserve">       </w:t>
            </w:r>
          </w:p>
          <w:p w:rsidR="001B2D6D" w:rsidRPr="00712340" w:rsidRDefault="001B2D6D" w:rsidP="00C07C0C">
            <w:pPr>
              <w:rPr>
                <w:rFonts w:ascii="GHEA Grapalat" w:hAnsi="GHEA Grapalat"/>
                <w:sz w:val="20"/>
                <w:lang w:val="pt-BR"/>
              </w:rPr>
            </w:pPr>
            <w:r w:rsidRPr="00712340">
              <w:rPr>
                <w:rFonts w:ascii="GHEA Grapalat" w:hAnsi="GHEA Grapalat"/>
                <w:sz w:val="20"/>
                <w:lang w:val="pt-BR"/>
              </w:rPr>
              <w:t xml:space="preserve">         --------------------------------------------</w:t>
            </w:r>
          </w:p>
          <w:p w:rsidR="001B2D6D" w:rsidRPr="00712340" w:rsidRDefault="001B2D6D" w:rsidP="00C07C0C">
            <w:pPr>
              <w:rPr>
                <w:rFonts w:ascii="GHEA Grapalat" w:hAnsi="GHEA Grapalat"/>
                <w:sz w:val="16"/>
                <w:szCs w:val="16"/>
                <w:lang w:val="pt-BR"/>
              </w:rPr>
            </w:pPr>
            <w:r w:rsidRPr="00712340">
              <w:rPr>
                <w:rFonts w:ascii="GHEA Grapalat" w:hAnsi="GHEA Grapalat"/>
                <w:sz w:val="20"/>
                <w:lang w:val="pt-BR"/>
              </w:rPr>
              <w:t xml:space="preserve">                       </w:t>
            </w:r>
            <w:r w:rsidRPr="00712340">
              <w:rPr>
                <w:rFonts w:ascii="GHEA Grapalat" w:hAnsi="GHEA Grapalat"/>
                <w:sz w:val="16"/>
                <w:szCs w:val="16"/>
                <w:lang w:val="pt-BR"/>
              </w:rPr>
              <w:t>(ստորագրություն)</w:t>
            </w:r>
          </w:p>
          <w:p w:rsidR="001B2D6D" w:rsidRPr="00712340" w:rsidRDefault="001B2D6D" w:rsidP="00C07C0C">
            <w:pPr>
              <w:rPr>
                <w:rFonts w:ascii="GHEA Grapalat" w:hAnsi="GHEA Grapalat"/>
                <w:sz w:val="16"/>
                <w:szCs w:val="16"/>
                <w:lang w:val="pt-BR"/>
              </w:rPr>
            </w:pPr>
            <w:r w:rsidRPr="00712340">
              <w:rPr>
                <w:rFonts w:ascii="GHEA Grapalat" w:hAnsi="GHEA Grapalat"/>
                <w:sz w:val="16"/>
                <w:szCs w:val="16"/>
                <w:lang w:val="pt-BR"/>
              </w:rPr>
              <w:t xml:space="preserve">                                  </w:t>
            </w:r>
          </w:p>
          <w:p w:rsidR="001B2D6D" w:rsidRPr="00712340" w:rsidRDefault="001B2D6D" w:rsidP="00C07C0C">
            <w:pPr>
              <w:rPr>
                <w:rFonts w:ascii="GHEA Grapalat" w:hAnsi="GHEA Grapalat"/>
                <w:sz w:val="16"/>
                <w:szCs w:val="16"/>
                <w:lang w:val="pt-BR"/>
              </w:rPr>
            </w:pPr>
            <w:r w:rsidRPr="00712340">
              <w:rPr>
                <w:rFonts w:ascii="GHEA Grapalat" w:hAnsi="GHEA Grapalat"/>
                <w:sz w:val="16"/>
                <w:szCs w:val="16"/>
                <w:lang w:val="pt-BR"/>
              </w:rPr>
              <w:t xml:space="preserve">                                        Կ.Տ.</w:t>
            </w:r>
          </w:p>
          <w:p w:rsidR="001B2D6D" w:rsidRPr="00712340" w:rsidRDefault="001B2D6D" w:rsidP="00C07C0C">
            <w:pPr>
              <w:rPr>
                <w:rFonts w:ascii="GHEA Grapalat" w:hAnsi="GHEA Grapalat"/>
                <w:sz w:val="20"/>
                <w:lang w:val="pt-BR"/>
              </w:rPr>
            </w:pPr>
          </w:p>
          <w:p w:rsidR="001B2D6D" w:rsidRPr="00712340" w:rsidRDefault="001B2D6D" w:rsidP="00C07C0C">
            <w:pPr>
              <w:spacing w:line="360" w:lineRule="auto"/>
              <w:jc w:val="center"/>
              <w:rPr>
                <w:rFonts w:ascii="GHEA Grapalat" w:hAnsi="GHEA Grapalat"/>
                <w:b/>
                <w:sz w:val="20"/>
                <w:lang w:val="nb-NO"/>
              </w:rPr>
            </w:pPr>
          </w:p>
        </w:tc>
      </w:tr>
    </w:tbl>
    <w:p w:rsidR="007678FA" w:rsidRPr="00712340" w:rsidRDefault="007678FA" w:rsidP="007678FA">
      <w:pPr>
        <w:rPr>
          <w:rFonts w:ascii="GHEA Grapalat" w:hAnsi="GHEA Grapalat"/>
          <w:sz w:val="20"/>
          <w:lang w:val="ru-RU"/>
        </w:rPr>
        <w:sectPr w:rsidR="007678FA" w:rsidRPr="00712340" w:rsidSect="005B46E7">
          <w:footnotePr>
            <w:pos w:val="beneathText"/>
          </w:footnotePr>
          <w:pgSz w:w="16838" w:h="11906" w:orient="landscape" w:code="9"/>
          <w:pgMar w:top="663" w:right="533" w:bottom="851" w:left="425" w:header="561" w:footer="561" w:gutter="0"/>
          <w:cols w:space="720"/>
        </w:sectPr>
      </w:pPr>
    </w:p>
    <w:p w:rsidR="007678FA" w:rsidRPr="00712340" w:rsidRDefault="007678FA" w:rsidP="007678FA">
      <w:pPr>
        <w:autoSpaceDE w:val="0"/>
        <w:autoSpaceDN w:val="0"/>
        <w:adjustRightInd w:val="0"/>
        <w:jc w:val="right"/>
        <w:rPr>
          <w:rFonts w:ascii="GHEA Grapalat" w:hAnsi="GHEA Grapalat" w:cs="TimesArmenianPSMT"/>
          <w:i/>
          <w:sz w:val="20"/>
        </w:rPr>
      </w:pPr>
      <w:r w:rsidRPr="00712340">
        <w:rPr>
          <w:rFonts w:ascii="GHEA Grapalat" w:hAnsi="GHEA Grapalat" w:cs="TimesArmenianPSMT"/>
          <w:i/>
          <w:sz w:val="20"/>
          <w:lang w:val="ru-RU"/>
        </w:rPr>
        <w:lastRenderedPageBreak/>
        <w:t xml:space="preserve">Հավելված </w:t>
      </w:r>
      <w:r w:rsidRPr="00712340">
        <w:rPr>
          <w:rFonts w:ascii="GHEA Grapalat" w:hAnsi="GHEA Grapalat" w:cs="TimesArmenianPSMT"/>
          <w:i/>
          <w:sz w:val="20"/>
        </w:rPr>
        <w:t>3</w:t>
      </w:r>
    </w:p>
    <w:p w:rsidR="007678FA" w:rsidRPr="00712340" w:rsidRDefault="007678FA" w:rsidP="007678FA">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              20  թ. կնքված </w:t>
      </w:r>
    </w:p>
    <w:p w:rsidR="007678FA" w:rsidRPr="00712340" w:rsidRDefault="007678FA" w:rsidP="007678FA">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ծածկագրով պայմանագրի</w:t>
      </w:r>
    </w:p>
    <w:p w:rsidR="007678FA" w:rsidRPr="00712340"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712340" w:rsidDel="004B29A5" w:rsidTr="00E53C12">
        <w:trPr>
          <w:tblCellSpacing w:w="7" w:type="dxa"/>
          <w:jc w:val="center"/>
        </w:trPr>
        <w:tc>
          <w:tcPr>
            <w:tcW w:w="0" w:type="auto"/>
            <w:gridSpan w:val="2"/>
            <w:vAlign w:val="center"/>
          </w:tcPr>
          <w:p w:rsidR="007678FA" w:rsidRPr="00712340" w:rsidDel="004B29A5" w:rsidRDefault="007678FA" w:rsidP="00E53C12">
            <w:pPr>
              <w:rPr>
                <w:rFonts w:ascii="GHEA Grapalat" w:hAnsi="GHEA Grapalat"/>
                <w:iCs/>
                <w:color w:val="000000"/>
                <w:sz w:val="21"/>
                <w:szCs w:val="21"/>
              </w:rPr>
            </w:pPr>
          </w:p>
        </w:tc>
        <w:tc>
          <w:tcPr>
            <w:tcW w:w="0" w:type="auto"/>
            <w:vAlign w:val="center"/>
          </w:tcPr>
          <w:p w:rsidR="007678FA" w:rsidRPr="00712340" w:rsidDel="004B29A5" w:rsidRDefault="007678FA" w:rsidP="00E53C12">
            <w:pPr>
              <w:rPr>
                <w:rFonts w:ascii="Arial" w:hAnsi="Arial" w:cs="Arial"/>
                <w:iCs/>
                <w:color w:val="000000"/>
                <w:sz w:val="21"/>
                <w:szCs w:val="21"/>
              </w:rPr>
            </w:pPr>
          </w:p>
        </w:tc>
      </w:tr>
      <w:tr w:rsidR="007678FA" w:rsidRPr="005F7D89" w:rsidTr="00E53C12">
        <w:trPr>
          <w:tblCellSpacing w:w="7" w:type="dxa"/>
          <w:jc w:val="center"/>
        </w:trPr>
        <w:tc>
          <w:tcPr>
            <w:tcW w:w="0" w:type="auto"/>
            <w:vAlign w:val="center"/>
          </w:tcPr>
          <w:p w:rsidR="007678FA" w:rsidRPr="00712340" w:rsidRDefault="003B1BC8" w:rsidP="00E53C12">
            <w:pPr>
              <w:jc w:val="center"/>
              <w:rPr>
                <w:rFonts w:ascii="GHEA Grapalat" w:hAnsi="GHEA Grapalat"/>
                <w:iCs/>
                <w:color w:val="000000"/>
                <w:sz w:val="21"/>
                <w:szCs w:val="21"/>
                <w:lang w:val="pt-BR"/>
              </w:rPr>
            </w:pPr>
            <w:r w:rsidRPr="003B1BC8">
              <w:rPr>
                <w:noProof/>
              </w:rPr>
              <w:pict>
                <v:rect id="Rectangle 100" o:spid="_x0000_s1137"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7678FA" w:rsidRPr="00712340">
              <w:rPr>
                <w:rFonts w:ascii="GHEA Grapalat" w:hAnsi="GHEA Grapalat"/>
                <w:iCs/>
                <w:color w:val="000000"/>
                <w:sz w:val="21"/>
                <w:szCs w:val="21"/>
              </w:rPr>
              <w:t>Պայմանագրի</w:t>
            </w:r>
            <w:r w:rsidR="007678FA" w:rsidRPr="00712340">
              <w:rPr>
                <w:rFonts w:ascii="GHEA Grapalat" w:hAnsi="GHEA Grapalat"/>
                <w:iCs/>
                <w:color w:val="000000"/>
                <w:sz w:val="21"/>
                <w:szCs w:val="21"/>
                <w:lang w:val="pt-BR"/>
              </w:rPr>
              <w:t xml:space="preserve"> </w:t>
            </w:r>
            <w:r w:rsidR="007678FA" w:rsidRPr="00712340">
              <w:rPr>
                <w:rFonts w:ascii="GHEA Grapalat" w:hAnsi="GHEA Grapalat"/>
                <w:iCs/>
                <w:color w:val="000000"/>
                <w:sz w:val="21"/>
                <w:szCs w:val="21"/>
              </w:rPr>
              <w:t>կողմ</w:t>
            </w:r>
            <w:r w:rsidR="007678FA" w:rsidRPr="00712340">
              <w:rPr>
                <w:rFonts w:ascii="GHEA Grapalat" w:hAnsi="GHEA Grapalat"/>
                <w:iCs/>
                <w:color w:val="000000"/>
                <w:sz w:val="21"/>
                <w:szCs w:val="21"/>
                <w:lang w:val="pt-BR"/>
              </w:rPr>
              <w:t xml:space="preserve"> </w:t>
            </w:r>
          </w:p>
          <w:p w:rsidR="007678FA" w:rsidRPr="00712340" w:rsidRDefault="007678FA" w:rsidP="00E53C12">
            <w:pPr>
              <w:jc w:val="center"/>
              <w:rPr>
                <w:rFonts w:ascii="GHEA Grapalat" w:hAnsi="GHEA Grapalat"/>
                <w:iCs/>
                <w:color w:val="000000"/>
                <w:sz w:val="21"/>
                <w:szCs w:val="21"/>
                <w:lang w:val="pt-BR"/>
              </w:rPr>
            </w:pPr>
            <w:r w:rsidRPr="00712340">
              <w:rPr>
                <w:rFonts w:ascii="GHEA Grapalat" w:hAnsi="GHEA Grapalat"/>
                <w:iCs/>
                <w:color w:val="000000"/>
                <w:sz w:val="21"/>
                <w:szCs w:val="21"/>
                <w:lang w:val="pt-BR"/>
              </w:rPr>
              <w:t>___________________________</w:t>
            </w:r>
          </w:p>
          <w:p w:rsidR="007678FA" w:rsidRPr="00712340" w:rsidRDefault="007678FA" w:rsidP="00E53C12">
            <w:pPr>
              <w:jc w:val="center"/>
              <w:rPr>
                <w:rFonts w:ascii="GHEA Grapalat" w:hAnsi="GHEA Grapalat"/>
                <w:iCs/>
                <w:color w:val="000000"/>
                <w:sz w:val="21"/>
                <w:szCs w:val="21"/>
                <w:lang w:val="pt-BR"/>
              </w:rPr>
            </w:pPr>
            <w:r w:rsidRPr="00712340">
              <w:rPr>
                <w:rFonts w:ascii="GHEA Grapalat" w:hAnsi="GHEA Grapalat"/>
                <w:iCs/>
                <w:color w:val="000000"/>
                <w:sz w:val="21"/>
                <w:szCs w:val="21"/>
                <w:lang w:val="pt-BR"/>
              </w:rPr>
              <w:t>___________________________</w:t>
            </w:r>
          </w:p>
          <w:p w:rsidR="007678FA" w:rsidRPr="00712340" w:rsidRDefault="007678FA" w:rsidP="00E53C12">
            <w:pPr>
              <w:jc w:val="center"/>
              <w:rPr>
                <w:rFonts w:ascii="GHEA Grapalat" w:hAnsi="GHEA Grapalat"/>
                <w:iCs/>
                <w:color w:val="000000"/>
                <w:sz w:val="21"/>
                <w:szCs w:val="21"/>
                <w:lang w:val="pt-BR"/>
              </w:rPr>
            </w:pPr>
            <w:r w:rsidRPr="00712340">
              <w:rPr>
                <w:rFonts w:ascii="GHEA Grapalat" w:hAnsi="GHEA Grapalat"/>
                <w:iCs/>
                <w:color w:val="000000"/>
                <w:sz w:val="21"/>
                <w:szCs w:val="21"/>
              </w:rPr>
              <w:t>գտնվելու</w:t>
            </w:r>
            <w:r w:rsidRPr="00712340">
              <w:rPr>
                <w:rFonts w:ascii="GHEA Grapalat" w:hAnsi="GHEA Grapalat"/>
                <w:iCs/>
                <w:color w:val="000000"/>
                <w:sz w:val="21"/>
                <w:szCs w:val="21"/>
                <w:lang w:val="pt-BR"/>
              </w:rPr>
              <w:t xml:space="preserve"> </w:t>
            </w:r>
            <w:r w:rsidRPr="00712340">
              <w:rPr>
                <w:rFonts w:ascii="GHEA Grapalat" w:hAnsi="GHEA Grapalat"/>
                <w:iCs/>
                <w:color w:val="000000"/>
                <w:sz w:val="21"/>
                <w:szCs w:val="21"/>
              </w:rPr>
              <w:t>վայրը</w:t>
            </w:r>
            <w:r w:rsidRPr="00712340">
              <w:rPr>
                <w:rFonts w:ascii="GHEA Grapalat" w:hAnsi="GHEA Grapalat"/>
                <w:iCs/>
                <w:color w:val="000000"/>
                <w:sz w:val="21"/>
                <w:szCs w:val="21"/>
                <w:lang w:val="pt-BR"/>
              </w:rPr>
              <w:t xml:space="preserve"> ______________</w:t>
            </w:r>
          </w:p>
          <w:p w:rsidR="007678FA" w:rsidRPr="00712340" w:rsidRDefault="007678FA" w:rsidP="00E53C12">
            <w:pPr>
              <w:jc w:val="center"/>
              <w:rPr>
                <w:rFonts w:ascii="GHEA Grapalat" w:hAnsi="GHEA Grapalat"/>
                <w:iCs/>
                <w:color w:val="000000"/>
                <w:sz w:val="21"/>
                <w:szCs w:val="21"/>
                <w:lang w:val="pt-BR"/>
              </w:rPr>
            </w:pPr>
            <w:r w:rsidRPr="00712340">
              <w:rPr>
                <w:rFonts w:ascii="GHEA Grapalat" w:hAnsi="GHEA Grapalat"/>
                <w:iCs/>
                <w:color w:val="000000"/>
                <w:sz w:val="21"/>
                <w:szCs w:val="21"/>
              </w:rPr>
              <w:t>հհ</w:t>
            </w:r>
            <w:r w:rsidRPr="00712340">
              <w:rPr>
                <w:rFonts w:ascii="GHEA Grapalat" w:hAnsi="GHEA Grapalat"/>
                <w:iCs/>
                <w:color w:val="000000"/>
                <w:sz w:val="21"/>
                <w:szCs w:val="21"/>
                <w:lang w:val="pt-BR"/>
              </w:rPr>
              <w:t xml:space="preserve"> _________________________ </w:t>
            </w:r>
          </w:p>
          <w:p w:rsidR="007678FA" w:rsidRPr="00712340" w:rsidRDefault="007678FA" w:rsidP="00E53C12">
            <w:pPr>
              <w:jc w:val="center"/>
              <w:rPr>
                <w:rFonts w:ascii="GHEA Grapalat" w:hAnsi="GHEA Grapalat"/>
                <w:iCs/>
                <w:color w:val="000000"/>
                <w:sz w:val="21"/>
                <w:szCs w:val="21"/>
                <w:lang w:val="pt-BR"/>
              </w:rPr>
            </w:pPr>
            <w:r w:rsidRPr="00712340">
              <w:rPr>
                <w:rFonts w:ascii="GHEA Grapalat" w:hAnsi="GHEA Grapalat"/>
                <w:iCs/>
                <w:color w:val="000000"/>
                <w:sz w:val="21"/>
                <w:szCs w:val="21"/>
              </w:rPr>
              <w:t>հվհհ</w:t>
            </w:r>
            <w:r w:rsidRPr="00712340">
              <w:rPr>
                <w:rFonts w:ascii="GHEA Grapalat" w:hAnsi="GHEA Grapalat"/>
                <w:iCs/>
                <w:color w:val="000000"/>
                <w:sz w:val="21"/>
                <w:szCs w:val="21"/>
                <w:lang w:val="pt-BR"/>
              </w:rPr>
              <w:t xml:space="preserve"> _______________________ </w:t>
            </w:r>
          </w:p>
        </w:tc>
        <w:tc>
          <w:tcPr>
            <w:tcW w:w="0" w:type="auto"/>
            <w:gridSpan w:val="2"/>
            <w:vAlign w:val="center"/>
          </w:tcPr>
          <w:p w:rsidR="007678FA" w:rsidRPr="00712340" w:rsidRDefault="007678FA" w:rsidP="00E53C12">
            <w:pPr>
              <w:jc w:val="center"/>
              <w:rPr>
                <w:rFonts w:ascii="GHEA Grapalat" w:hAnsi="GHEA Grapalat"/>
                <w:iCs/>
                <w:color w:val="000000"/>
                <w:sz w:val="21"/>
                <w:szCs w:val="21"/>
                <w:lang w:val="pt-BR"/>
              </w:rPr>
            </w:pPr>
            <w:r w:rsidRPr="00712340">
              <w:rPr>
                <w:rFonts w:ascii="GHEA Grapalat" w:hAnsi="GHEA Grapalat"/>
                <w:iCs/>
                <w:color w:val="000000"/>
                <w:sz w:val="21"/>
                <w:szCs w:val="21"/>
              </w:rPr>
              <w:t>Պատվիրատու</w:t>
            </w:r>
          </w:p>
          <w:p w:rsidR="007678FA" w:rsidRPr="00712340" w:rsidRDefault="007678FA" w:rsidP="00E53C12">
            <w:pPr>
              <w:jc w:val="center"/>
              <w:rPr>
                <w:rFonts w:ascii="GHEA Grapalat" w:hAnsi="GHEA Grapalat"/>
                <w:iCs/>
                <w:color w:val="000000"/>
                <w:sz w:val="21"/>
                <w:szCs w:val="21"/>
                <w:lang w:val="pt-BR"/>
              </w:rPr>
            </w:pPr>
            <w:r w:rsidRPr="00712340">
              <w:rPr>
                <w:rFonts w:ascii="GHEA Grapalat" w:hAnsi="GHEA Grapalat"/>
                <w:iCs/>
                <w:color w:val="000000"/>
                <w:sz w:val="21"/>
                <w:szCs w:val="21"/>
                <w:lang w:val="pt-BR"/>
              </w:rPr>
              <w:t>_____________________________</w:t>
            </w:r>
          </w:p>
          <w:p w:rsidR="007678FA" w:rsidRPr="00712340" w:rsidRDefault="007678FA" w:rsidP="00E53C12">
            <w:pPr>
              <w:jc w:val="center"/>
              <w:rPr>
                <w:rFonts w:ascii="GHEA Grapalat" w:hAnsi="GHEA Grapalat"/>
                <w:iCs/>
                <w:color w:val="000000"/>
                <w:sz w:val="21"/>
                <w:szCs w:val="21"/>
                <w:lang w:val="pt-BR"/>
              </w:rPr>
            </w:pPr>
            <w:r w:rsidRPr="00712340">
              <w:rPr>
                <w:rFonts w:ascii="GHEA Grapalat" w:hAnsi="GHEA Grapalat"/>
                <w:iCs/>
                <w:color w:val="000000"/>
                <w:sz w:val="21"/>
                <w:szCs w:val="21"/>
                <w:lang w:val="pt-BR"/>
              </w:rPr>
              <w:t>_____________________________</w:t>
            </w:r>
          </w:p>
          <w:p w:rsidR="007678FA" w:rsidRPr="00712340" w:rsidRDefault="007678FA" w:rsidP="00E53C12">
            <w:pPr>
              <w:jc w:val="center"/>
              <w:rPr>
                <w:rFonts w:ascii="GHEA Grapalat" w:hAnsi="GHEA Grapalat"/>
                <w:iCs/>
                <w:color w:val="000000"/>
                <w:sz w:val="21"/>
                <w:szCs w:val="21"/>
                <w:lang w:val="pt-BR"/>
              </w:rPr>
            </w:pPr>
            <w:r w:rsidRPr="00712340">
              <w:rPr>
                <w:rFonts w:ascii="GHEA Grapalat" w:hAnsi="GHEA Grapalat"/>
                <w:iCs/>
                <w:color w:val="000000"/>
                <w:sz w:val="21"/>
                <w:szCs w:val="21"/>
              </w:rPr>
              <w:t>գտնվելու</w:t>
            </w:r>
            <w:r w:rsidRPr="00712340">
              <w:rPr>
                <w:rFonts w:ascii="GHEA Grapalat" w:hAnsi="GHEA Grapalat"/>
                <w:iCs/>
                <w:color w:val="000000"/>
                <w:sz w:val="21"/>
                <w:szCs w:val="21"/>
                <w:lang w:val="pt-BR"/>
              </w:rPr>
              <w:t xml:space="preserve"> </w:t>
            </w:r>
            <w:r w:rsidRPr="00712340">
              <w:rPr>
                <w:rFonts w:ascii="GHEA Grapalat" w:hAnsi="GHEA Grapalat"/>
                <w:iCs/>
                <w:color w:val="000000"/>
                <w:sz w:val="21"/>
                <w:szCs w:val="21"/>
              </w:rPr>
              <w:t>վայրը</w:t>
            </w:r>
            <w:r w:rsidRPr="00712340">
              <w:rPr>
                <w:rFonts w:ascii="GHEA Grapalat" w:hAnsi="GHEA Grapalat"/>
                <w:iCs/>
                <w:color w:val="000000"/>
                <w:sz w:val="21"/>
                <w:szCs w:val="21"/>
                <w:lang w:val="pt-BR"/>
              </w:rPr>
              <w:t xml:space="preserve"> _________________</w:t>
            </w:r>
          </w:p>
          <w:p w:rsidR="007678FA" w:rsidRPr="00712340" w:rsidRDefault="007678FA" w:rsidP="00E53C12">
            <w:pPr>
              <w:jc w:val="center"/>
              <w:rPr>
                <w:rFonts w:ascii="GHEA Grapalat" w:hAnsi="GHEA Grapalat"/>
                <w:iCs/>
                <w:color w:val="000000"/>
                <w:sz w:val="21"/>
                <w:szCs w:val="21"/>
                <w:lang w:val="pt-BR"/>
              </w:rPr>
            </w:pPr>
            <w:r w:rsidRPr="00712340">
              <w:rPr>
                <w:rFonts w:ascii="GHEA Grapalat" w:hAnsi="GHEA Grapalat"/>
                <w:iCs/>
                <w:color w:val="000000"/>
                <w:sz w:val="21"/>
                <w:szCs w:val="21"/>
              </w:rPr>
              <w:t>հհ</w:t>
            </w:r>
            <w:r w:rsidRPr="00712340">
              <w:rPr>
                <w:rFonts w:ascii="GHEA Grapalat" w:hAnsi="GHEA Grapalat"/>
                <w:iCs/>
                <w:color w:val="000000"/>
                <w:sz w:val="21"/>
                <w:szCs w:val="21"/>
                <w:lang w:val="pt-BR"/>
              </w:rPr>
              <w:t>____________________________</w:t>
            </w:r>
          </w:p>
          <w:p w:rsidR="007678FA" w:rsidRPr="00712340" w:rsidRDefault="007678FA" w:rsidP="00E53C12">
            <w:pPr>
              <w:jc w:val="center"/>
              <w:rPr>
                <w:rFonts w:ascii="GHEA Grapalat" w:hAnsi="GHEA Grapalat"/>
                <w:iCs/>
                <w:color w:val="000000"/>
                <w:sz w:val="21"/>
                <w:szCs w:val="21"/>
                <w:lang w:val="pt-BR"/>
              </w:rPr>
            </w:pPr>
            <w:r w:rsidRPr="00712340">
              <w:rPr>
                <w:rFonts w:ascii="GHEA Grapalat" w:hAnsi="GHEA Grapalat"/>
                <w:iCs/>
                <w:color w:val="000000"/>
                <w:sz w:val="21"/>
                <w:szCs w:val="21"/>
              </w:rPr>
              <w:t>հվհհ</w:t>
            </w:r>
            <w:r w:rsidRPr="00712340">
              <w:rPr>
                <w:rFonts w:ascii="GHEA Grapalat" w:hAnsi="GHEA Grapalat"/>
                <w:iCs/>
                <w:color w:val="000000"/>
                <w:sz w:val="21"/>
                <w:szCs w:val="21"/>
                <w:lang w:val="pt-BR"/>
              </w:rPr>
              <w:t>___________________________</w:t>
            </w:r>
          </w:p>
        </w:tc>
      </w:tr>
    </w:tbl>
    <w:p w:rsidR="007678FA" w:rsidRPr="00712340" w:rsidRDefault="007678FA" w:rsidP="007678FA">
      <w:pPr>
        <w:ind w:firstLine="375"/>
        <w:rPr>
          <w:rFonts w:ascii="Arial" w:hAnsi="Arial" w:cs="Arial"/>
          <w:iCs/>
          <w:color w:val="000000"/>
          <w:sz w:val="21"/>
          <w:szCs w:val="21"/>
          <w:lang w:val="pt-BR"/>
        </w:rPr>
      </w:pPr>
      <w:r w:rsidRPr="00712340">
        <w:rPr>
          <w:rFonts w:ascii="Arial" w:hAnsi="Arial" w:cs="Arial"/>
          <w:iCs/>
          <w:color w:val="000000"/>
          <w:sz w:val="21"/>
          <w:szCs w:val="21"/>
          <w:lang w:val="pt-BR"/>
        </w:rPr>
        <w:t>  </w:t>
      </w:r>
    </w:p>
    <w:p w:rsidR="007678FA" w:rsidRPr="00712340" w:rsidRDefault="007678FA" w:rsidP="007678FA">
      <w:pPr>
        <w:ind w:firstLine="375"/>
        <w:rPr>
          <w:rFonts w:ascii="GHEA Grapalat" w:hAnsi="GHEA Grapalat"/>
          <w:iCs/>
          <w:color w:val="000000"/>
          <w:sz w:val="15"/>
          <w:szCs w:val="21"/>
          <w:lang w:val="pt-BR"/>
        </w:rPr>
      </w:pPr>
    </w:p>
    <w:p w:rsidR="007678FA" w:rsidRPr="00712340" w:rsidRDefault="007678FA" w:rsidP="007678FA">
      <w:pPr>
        <w:ind w:firstLine="375"/>
        <w:jc w:val="center"/>
        <w:rPr>
          <w:rFonts w:ascii="GHEA Grapalat" w:hAnsi="GHEA Grapalat"/>
          <w:iCs/>
          <w:color w:val="000000"/>
          <w:sz w:val="22"/>
          <w:szCs w:val="22"/>
          <w:lang w:val="pt-BR"/>
        </w:rPr>
      </w:pPr>
      <w:r w:rsidRPr="00712340">
        <w:rPr>
          <w:rFonts w:ascii="GHEA Grapalat" w:hAnsi="GHEA Grapalat"/>
          <w:b/>
          <w:bCs/>
          <w:iCs/>
          <w:color w:val="000000"/>
          <w:sz w:val="22"/>
          <w:szCs w:val="22"/>
        </w:rPr>
        <w:t>ԱՐՁԱՆԱԳՐՈՒԹՅՈՒՆ</w:t>
      </w:r>
      <w:r w:rsidRPr="00712340">
        <w:rPr>
          <w:rFonts w:ascii="GHEA Grapalat" w:hAnsi="GHEA Grapalat"/>
          <w:b/>
          <w:bCs/>
          <w:iCs/>
          <w:color w:val="000000"/>
          <w:sz w:val="22"/>
          <w:szCs w:val="22"/>
          <w:lang w:val="pt-BR"/>
        </w:rPr>
        <w:t xml:space="preserve"> N</w:t>
      </w:r>
    </w:p>
    <w:p w:rsidR="007678FA" w:rsidRPr="00712340" w:rsidRDefault="007678FA" w:rsidP="007678FA">
      <w:pPr>
        <w:ind w:firstLine="375"/>
        <w:jc w:val="center"/>
        <w:rPr>
          <w:rFonts w:ascii="GHEA Grapalat" w:hAnsi="GHEA Grapalat"/>
          <w:b/>
          <w:bCs/>
          <w:iCs/>
          <w:color w:val="000000"/>
          <w:sz w:val="22"/>
          <w:szCs w:val="22"/>
          <w:lang w:val="pt-BR"/>
        </w:rPr>
      </w:pPr>
      <w:r w:rsidRPr="00712340">
        <w:rPr>
          <w:rFonts w:ascii="GHEA Grapalat" w:hAnsi="GHEA Grapalat"/>
          <w:b/>
          <w:bCs/>
          <w:iCs/>
          <w:color w:val="000000"/>
          <w:sz w:val="22"/>
          <w:szCs w:val="22"/>
        </w:rPr>
        <w:t>ՊԱՅՄԱՆԱԳՐԻ</w:t>
      </w:r>
      <w:r w:rsidRPr="00712340">
        <w:rPr>
          <w:rFonts w:ascii="GHEA Grapalat" w:hAnsi="GHEA Grapalat"/>
          <w:b/>
          <w:bCs/>
          <w:iCs/>
          <w:color w:val="000000"/>
          <w:sz w:val="22"/>
          <w:szCs w:val="22"/>
          <w:lang w:val="pt-BR"/>
        </w:rPr>
        <w:t xml:space="preserve"> </w:t>
      </w:r>
      <w:r w:rsidRPr="00712340">
        <w:rPr>
          <w:rFonts w:ascii="GHEA Grapalat" w:hAnsi="GHEA Grapalat"/>
          <w:b/>
          <w:bCs/>
          <w:iCs/>
          <w:color w:val="000000"/>
          <w:sz w:val="22"/>
          <w:szCs w:val="22"/>
        </w:rPr>
        <w:t>ԿԱՄ</w:t>
      </w:r>
      <w:r w:rsidRPr="00712340">
        <w:rPr>
          <w:rFonts w:ascii="GHEA Grapalat" w:hAnsi="GHEA Grapalat"/>
          <w:b/>
          <w:bCs/>
          <w:iCs/>
          <w:color w:val="000000"/>
          <w:sz w:val="22"/>
          <w:szCs w:val="22"/>
          <w:lang w:val="pt-BR"/>
        </w:rPr>
        <w:t xml:space="preserve"> </w:t>
      </w:r>
      <w:r w:rsidRPr="00712340">
        <w:rPr>
          <w:rFonts w:ascii="GHEA Grapalat" w:hAnsi="GHEA Grapalat"/>
          <w:b/>
          <w:bCs/>
          <w:iCs/>
          <w:color w:val="000000"/>
          <w:sz w:val="22"/>
          <w:szCs w:val="22"/>
        </w:rPr>
        <w:t>ԴՐԱ</w:t>
      </w:r>
      <w:r w:rsidRPr="00712340">
        <w:rPr>
          <w:rFonts w:ascii="GHEA Grapalat" w:hAnsi="GHEA Grapalat"/>
          <w:b/>
          <w:bCs/>
          <w:iCs/>
          <w:color w:val="000000"/>
          <w:sz w:val="22"/>
          <w:szCs w:val="22"/>
          <w:lang w:val="pt-BR"/>
        </w:rPr>
        <w:t xml:space="preserve"> </w:t>
      </w:r>
      <w:r w:rsidRPr="00712340">
        <w:rPr>
          <w:rFonts w:ascii="GHEA Grapalat" w:hAnsi="GHEA Grapalat"/>
          <w:b/>
          <w:bCs/>
          <w:iCs/>
          <w:color w:val="000000"/>
          <w:sz w:val="22"/>
          <w:szCs w:val="22"/>
        </w:rPr>
        <w:t>ՄԻ</w:t>
      </w:r>
      <w:r w:rsidRPr="00712340">
        <w:rPr>
          <w:rFonts w:ascii="GHEA Grapalat" w:hAnsi="GHEA Grapalat"/>
          <w:b/>
          <w:bCs/>
          <w:iCs/>
          <w:color w:val="000000"/>
          <w:sz w:val="22"/>
          <w:szCs w:val="22"/>
          <w:lang w:val="pt-BR"/>
        </w:rPr>
        <w:t xml:space="preserve"> </w:t>
      </w:r>
      <w:r w:rsidRPr="00712340">
        <w:rPr>
          <w:rFonts w:ascii="GHEA Grapalat" w:hAnsi="GHEA Grapalat"/>
          <w:b/>
          <w:bCs/>
          <w:iCs/>
          <w:color w:val="000000"/>
          <w:sz w:val="22"/>
          <w:szCs w:val="22"/>
        </w:rPr>
        <w:t>ՄԱՍԻ</w:t>
      </w:r>
      <w:r w:rsidRPr="00712340">
        <w:rPr>
          <w:rFonts w:ascii="GHEA Grapalat" w:hAnsi="GHEA Grapalat"/>
          <w:b/>
          <w:bCs/>
          <w:iCs/>
          <w:color w:val="000000"/>
          <w:sz w:val="22"/>
          <w:szCs w:val="22"/>
          <w:lang w:val="pt-BR"/>
        </w:rPr>
        <w:t xml:space="preserve"> ԿԱՏԱՐՄԱՆ ԱՐԴՅՈՒՆՔՆԵՐԻ </w:t>
      </w:r>
    </w:p>
    <w:p w:rsidR="007678FA" w:rsidRPr="00712340" w:rsidRDefault="007678FA" w:rsidP="007678FA">
      <w:pPr>
        <w:ind w:firstLine="375"/>
        <w:jc w:val="center"/>
        <w:rPr>
          <w:rFonts w:ascii="Arial Unicode" w:hAnsi="Arial Unicode"/>
          <w:iCs/>
          <w:color w:val="000000"/>
          <w:sz w:val="22"/>
          <w:szCs w:val="22"/>
          <w:lang w:val="pt-BR"/>
        </w:rPr>
      </w:pPr>
      <w:r w:rsidRPr="00712340">
        <w:rPr>
          <w:rFonts w:ascii="GHEA Grapalat" w:hAnsi="GHEA Grapalat"/>
          <w:b/>
          <w:bCs/>
          <w:iCs/>
          <w:color w:val="000000"/>
          <w:sz w:val="22"/>
          <w:szCs w:val="22"/>
        </w:rPr>
        <w:t>ՀԱՆՁՆՄԱՆ</w:t>
      </w:r>
      <w:r w:rsidRPr="00712340">
        <w:rPr>
          <w:rFonts w:ascii="GHEA Grapalat" w:hAnsi="GHEA Grapalat"/>
          <w:b/>
          <w:bCs/>
          <w:iCs/>
          <w:color w:val="000000"/>
          <w:sz w:val="22"/>
          <w:szCs w:val="22"/>
          <w:lang w:val="pt-BR"/>
        </w:rPr>
        <w:t>-</w:t>
      </w:r>
      <w:r w:rsidRPr="00712340">
        <w:rPr>
          <w:rFonts w:ascii="GHEA Grapalat" w:hAnsi="GHEA Grapalat"/>
          <w:b/>
          <w:bCs/>
          <w:iCs/>
          <w:color w:val="000000"/>
          <w:sz w:val="22"/>
          <w:szCs w:val="22"/>
        </w:rPr>
        <w:t>ԸՆԴՈՒՆՄԱՆ</w:t>
      </w:r>
    </w:p>
    <w:p w:rsidR="007678FA" w:rsidRPr="00712340" w:rsidRDefault="007678FA" w:rsidP="007678FA">
      <w:pPr>
        <w:pStyle w:val="BodyTextIndent"/>
        <w:spacing w:line="240" w:lineRule="auto"/>
        <w:ind w:firstLine="0"/>
        <w:jc w:val="center"/>
        <w:rPr>
          <w:b/>
          <w:bCs/>
          <w:iCs/>
          <w:lang w:val="es-ES"/>
        </w:rPr>
      </w:pPr>
    </w:p>
    <w:p w:rsidR="007678FA" w:rsidRPr="00712340" w:rsidRDefault="007678FA" w:rsidP="007678FA">
      <w:pPr>
        <w:pStyle w:val="BodyTextIndent"/>
        <w:spacing w:line="240" w:lineRule="auto"/>
        <w:ind w:firstLine="540"/>
        <w:rPr>
          <w:iCs/>
          <w:lang w:val="es-ES"/>
        </w:rPr>
      </w:pPr>
      <w:r w:rsidRPr="00712340">
        <w:rPr>
          <w:rFonts w:ascii="GHEA Grapalat" w:hAnsi="GHEA Grapalat"/>
          <w:color w:val="000000"/>
          <w:sz w:val="21"/>
          <w:szCs w:val="21"/>
          <w:lang w:val="es-ES" w:eastAsia="ru-RU"/>
        </w:rPr>
        <w:t>«      » «              »</w:t>
      </w:r>
      <w:r w:rsidRPr="00712340">
        <w:rPr>
          <w:iCs/>
          <w:lang w:val="es-ES"/>
        </w:rPr>
        <w:t xml:space="preserve">  </w:t>
      </w:r>
      <w:r w:rsidRPr="00712340">
        <w:rPr>
          <w:rFonts w:ascii="GHEA Grapalat" w:hAnsi="GHEA Grapalat"/>
          <w:color w:val="000000"/>
          <w:sz w:val="21"/>
          <w:szCs w:val="21"/>
          <w:lang w:val="es-ES" w:eastAsia="ru-RU"/>
        </w:rPr>
        <w:t xml:space="preserve">20    </w:t>
      </w:r>
      <w:r w:rsidRPr="00712340">
        <w:rPr>
          <w:rFonts w:ascii="GHEA Grapalat" w:hAnsi="GHEA Grapalat"/>
          <w:color w:val="000000"/>
          <w:sz w:val="21"/>
          <w:szCs w:val="21"/>
          <w:lang w:eastAsia="ru-RU"/>
        </w:rPr>
        <w:t>թ</w:t>
      </w:r>
      <w:r w:rsidRPr="00712340">
        <w:rPr>
          <w:rFonts w:ascii="GHEA Grapalat" w:hAnsi="GHEA Grapalat"/>
          <w:color w:val="000000"/>
          <w:sz w:val="21"/>
          <w:szCs w:val="21"/>
          <w:lang w:val="es-ES" w:eastAsia="ru-RU"/>
        </w:rPr>
        <w:t>.</w:t>
      </w:r>
    </w:p>
    <w:p w:rsidR="007678FA" w:rsidRPr="00712340" w:rsidRDefault="007678FA" w:rsidP="007678FA">
      <w:pPr>
        <w:pStyle w:val="BodyTextIndent"/>
        <w:spacing w:line="240" w:lineRule="auto"/>
        <w:ind w:firstLine="0"/>
        <w:rPr>
          <w:iCs/>
          <w:lang w:val="es-ES"/>
        </w:rPr>
      </w:pPr>
    </w:p>
    <w:p w:rsidR="007678FA" w:rsidRPr="00712340" w:rsidRDefault="007678FA" w:rsidP="007678FA">
      <w:pPr>
        <w:pStyle w:val="NormalWeb"/>
        <w:spacing w:before="0" w:beforeAutospacing="0" w:after="0" w:afterAutospacing="0"/>
        <w:rPr>
          <w:rFonts w:ascii="GHEA Grapalat" w:hAnsi="GHEA Grapalat"/>
          <w:color w:val="000000"/>
          <w:sz w:val="21"/>
          <w:szCs w:val="21"/>
          <w:lang w:val="es-ES"/>
        </w:rPr>
      </w:pPr>
      <w:r w:rsidRPr="00712340">
        <w:rPr>
          <w:rFonts w:ascii="GHEA Grapalat" w:hAnsi="GHEA Grapalat"/>
          <w:color w:val="000000"/>
          <w:sz w:val="21"/>
          <w:szCs w:val="21"/>
        </w:rPr>
        <w:t>Պայմանագրի</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rPr>
        <w:t>այսուհետ</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rPr>
        <w:t>Պայմանագիր</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rPr>
        <w:t>անվանումը</w:t>
      </w:r>
      <w:r w:rsidRPr="00712340">
        <w:rPr>
          <w:rFonts w:ascii="GHEA Grapalat" w:hAnsi="GHEA Grapalat"/>
          <w:color w:val="000000"/>
          <w:sz w:val="21"/>
          <w:szCs w:val="21"/>
          <w:lang w:val="es-ES"/>
        </w:rPr>
        <w:t>` ____________________________________________________________________________________________</w:t>
      </w:r>
    </w:p>
    <w:p w:rsidR="007678FA" w:rsidRPr="00712340" w:rsidRDefault="007678FA" w:rsidP="007678FA">
      <w:pPr>
        <w:pStyle w:val="NormalWeb"/>
        <w:spacing w:before="0" w:beforeAutospacing="0" w:after="0" w:afterAutospacing="0"/>
        <w:rPr>
          <w:rFonts w:ascii="GHEA Grapalat" w:hAnsi="GHEA Grapalat"/>
          <w:color w:val="000000"/>
          <w:sz w:val="21"/>
          <w:szCs w:val="21"/>
          <w:lang w:val="es-ES"/>
        </w:rPr>
      </w:pPr>
      <w:r w:rsidRPr="00712340">
        <w:rPr>
          <w:rFonts w:ascii="GHEA Grapalat" w:hAnsi="GHEA Grapalat"/>
          <w:color w:val="000000"/>
          <w:sz w:val="21"/>
          <w:szCs w:val="21"/>
        </w:rPr>
        <w:t>Պայմանագրի</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rPr>
        <w:t>կնքման</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rPr>
        <w:t>ամսաթիվը</w:t>
      </w:r>
      <w:r w:rsidRPr="00712340">
        <w:rPr>
          <w:rFonts w:ascii="GHEA Grapalat" w:hAnsi="GHEA Grapalat"/>
          <w:color w:val="000000"/>
          <w:sz w:val="21"/>
          <w:szCs w:val="21"/>
          <w:lang w:val="es-ES"/>
        </w:rPr>
        <w:t xml:space="preserve">` «____» «__________________» 20 </w:t>
      </w:r>
      <w:r w:rsidRPr="00712340">
        <w:rPr>
          <w:rFonts w:ascii="GHEA Grapalat" w:hAnsi="GHEA Grapalat"/>
          <w:color w:val="000000"/>
          <w:sz w:val="21"/>
          <w:szCs w:val="21"/>
        </w:rPr>
        <w:t>թ</w:t>
      </w:r>
      <w:r w:rsidRPr="00712340">
        <w:rPr>
          <w:rFonts w:ascii="GHEA Grapalat" w:hAnsi="GHEA Grapalat"/>
          <w:color w:val="000000"/>
          <w:sz w:val="21"/>
          <w:szCs w:val="21"/>
          <w:lang w:val="es-ES"/>
        </w:rPr>
        <w:t>.</w:t>
      </w:r>
    </w:p>
    <w:p w:rsidR="007678FA" w:rsidRPr="00712340" w:rsidRDefault="007678FA" w:rsidP="007678FA">
      <w:pPr>
        <w:pStyle w:val="NormalWeb"/>
        <w:spacing w:before="0" w:beforeAutospacing="0" w:after="0" w:afterAutospacing="0"/>
        <w:rPr>
          <w:rFonts w:ascii="GHEA Grapalat" w:hAnsi="GHEA Grapalat"/>
          <w:color w:val="000000"/>
          <w:sz w:val="21"/>
          <w:szCs w:val="21"/>
          <w:lang w:val="es-ES"/>
        </w:rPr>
      </w:pPr>
      <w:r w:rsidRPr="00712340">
        <w:rPr>
          <w:rFonts w:ascii="GHEA Grapalat" w:hAnsi="GHEA Grapalat"/>
          <w:color w:val="000000"/>
          <w:sz w:val="21"/>
          <w:szCs w:val="21"/>
        </w:rPr>
        <w:t>Պայմանագրի</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rPr>
        <w:t>համարը</w:t>
      </w:r>
      <w:r w:rsidRPr="00712340">
        <w:rPr>
          <w:rFonts w:ascii="GHEA Grapalat" w:hAnsi="GHEA Grapalat"/>
          <w:color w:val="000000"/>
          <w:sz w:val="21"/>
          <w:szCs w:val="21"/>
          <w:lang w:val="es-ES"/>
        </w:rPr>
        <w:t>`    __________</w:t>
      </w:r>
    </w:p>
    <w:p w:rsidR="007678FA" w:rsidRPr="00712340" w:rsidRDefault="007678FA" w:rsidP="007678FA">
      <w:pPr>
        <w:jc w:val="both"/>
        <w:rPr>
          <w:rFonts w:ascii="GHEA Grapalat" w:hAnsi="GHEA Grapalat" w:cs="Sylfaen"/>
          <w:iCs/>
          <w:lang w:val="es-ES"/>
        </w:rPr>
      </w:pPr>
      <w:r w:rsidRPr="00712340">
        <w:rPr>
          <w:rFonts w:ascii="GHEA Grapalat" w:hAnsi="GHEA Grapalat"/>
          <w:iCs/>
          <w:color w:val="000000"/>
          <w:sz w:val="21"/>
          <w:szCs w:val="21"/>
        </w:rPr>
        <w:t>Պատվիրատուն</w:t>
      </w:r>
      <w:r w:rsidRPr="00712340">
        <w:rPr>
          <w:rFonts w:ascii="GHEA Grapalat" w:hAnsi="GHEA Grapalat"/>
          <w:iCs/>
          <w:color w:val="000000"/>
          <w:sz w:val="21"/>
          <w:szCs w:val="21"/>
          <w:lang w:val="es-ES"/>
        </w:rPr>
        <w:t xml:space="preserve">  </w:t>
      </w:r>
      <w:r w:rsidRPr="00712340">
        <w:rPr>
          <w:rFonts w:ascii="GHEA Grapalat" w:hAnsi="GHEA Grapalat"/>
          <w:iCs/>
          <w:color w:val="000000"/>
          <w:sz w:val="21"/>
          <w:szCs w:val="21"/>
        </w:rPr>
        <w:t>և</w:t>
      </w:r>
      <w:r w:rsidRPr="00712340">
        <w:rPr>
          <w:rFonts w:ascii="GHEA Grapalat" w:hAnsi="GHEA Grapalat"/>
          <w:iCs/>
          <w:color w:val="000000"/>
          <w:sz w:val="21"/>
          <w:szCs w:val="21"/>
          <w:lang w:val="es-ES"/>
        </w:rPr>
        <w:t xml:space="preserve">  </w:t>
      </w:r>
      <w:r w:rsidRPr="00712340">
        <w:rPr>
          <w:rFonts w:ascii="GHEA Grapalat" w:hAnsi="GHEA Grapalat"/>
          <w:color w:val="000000"/>
          <w:sz w:val="21"/>
          <w:szCs w:val="21"/>
        </w:rPr>
        <w:t>Պայմանագրի</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rPr>
        <w:t>կողմը՝</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հիմք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ընդունելով</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պայմանագրի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կատարման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վերաբերյալ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 »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20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  թ. դուրս գրված </w:t>
      </w:r>
      <w:r w:rsidRPr="00712340">
        <w:rPr>
          <w:rFonts w:ascii="GHEA Grapalat" w:hAnsi="GHEA Grapalat"/>
          <w:color w:val="000000"/>
          <w:sz w:val="21"/>
          <w:szCs w:val="21"/>
          <w:lang w:val="es-ES"/>
        </w:rPr>
        <w:t xml:space="preserve">N ___   </w:t>
      </w:r>
      <w:r w:rsidRPr="00712340">
        <w:rPr>
          <w:rFonts w:ascii="GHEA Grapalat" w:hAnsi="GHEA Grapalat"/>
          <w:color w:val="000000"/>
          <w:sz w:val="21"/>
          <w:szCs w:val="21"/>
          <w:lang w:val="hy-AM"/>
        </w:rPr>
        <w:t xml:space="preserve">հաշիվ ապրանքագիրը, </w:t>
      </w:r>
      <w:r w:rsidRPr="00712340">
        <w:rPr>
          <w:rFonts w:ascii="GHEA Grapalat" w:hAnsi="GHEA Grapalat"/>
          <w:color w:val="000000"/>
          <w:sz w:val="21"/>
          <w:szCs w:val="21"/>
          <w:lang w:val="es-ES"/>
        </w:rPr>
        <w:t>կազմեցին սույն արձանագրությունը հետևյալի մասին.</w:t>
      </w:r>
    </w:p>
    <w:p w:rsidR="007678FA" w:rsidRPr="00712340" w:rsidRDefault="007678FA" w:rsidP="007678FA">
      <w:pPr>
        <w:jc w:val="both"/>
        <w:rPr>
          <w:rFonts w:ascii="GHEA Grapalat" w:hAnsi="GHEA Grapalat"/>
          <w:iCs/>
          <w:color w:val="000000"/>
          <w:sz w:val="21"/>
          <w:szCs w:val="21"/>
          <w:lang w:val="hy-AM"/>
        </w:rPr>
      </w:pPr>
      <w:r w:rsidRPr="00712340">
        <w:rPr>
          <w:rFonts w:ascii="GHEA Grapalat" w:hAnsi="GHEA Grapalat"/>
          <w:iCs/>
          <w:color w:val="000000"/>
          <w:sz w:val="21"/>
          <w:szCs w:val="21"/>
        </w:rPr>
        <w:t>Պայմանագրի</w:t>
      </w:r>
      <w:r w:rsidRPr="00712340">
        <w:rPr>
          <w:rFonts w:ascii="GHEA Grapalat" w:hAnsi="GHEA Grapalat"/>
          <w:iCs/>
          <w:color w:val="000000"/>
          <w:sz w:val="21"/>
          <w:szCs w:val="21"/>
          <w:lang w:val="es-ES"/>
        </w:rPr>
        <w:t xml:space="preserve"> </w:t>
      </w:r>
      <w:r w:rsidRPr="00712340">
        <w:rPr>
          <w:rFonts w:ascii="GHEA Grapalat" w:hAnsi="GHEA Grapalat"/>
          <w:iCs/>
          <w:color w:val="000000"/>
          <w:sz w:val="21"/>
          <w:szCs w:val="21"/>
        </w:rPr>
        <w:t>շրջանակներում</w:t>
      </w:r>
      <w:r w:rsidRPr="00712340">
        <w:rPr>
          <w:rFonts w:ascii="GHEA Grapalat" w:hAnsi="GHEA Grapalat"/>
          <w:iCs/>
          <w:color w:val="000000"/>
          <w:sz w:val="21"/>
          <w:szCs w:val="21"/>
          <w:lang w:val="es-ES"/>
        </w:rPr>
        <w:t xml:space="preserve"> </w:t>
      </w:r>
      <w:r w:rsidRPr="00712340">
        <w:rPr>
          <w:rFonts w:ascii="GHEA Grapalat" w:hAnsi="GHEA Grapalat"/>
          <w:iCs/>
          <w:snapToGrid w:val="0"/>
          <w:color w:val="000000"/>
          <w:sz w:val="21"/>
          <w:szCs w:val="21"/>
          <w:lang w:val="es-ES"/>
        </w:rPr>
        <w:t xml:space="preserve">Պայմանագրի կողմը </w:t>
      </w:r>
      <w:r w:rsidRPr="00712340">
        <w:rPr>
          <w:rFonts w:ascii="GHEA Grapalat" w:hAnsi="GHEA Grapalat"/>
          <w:iCs/>
          <w:color w:val="000000"/>
          <w:sz w:val="21"/>
          <w:szCs w:val="21"/>
          <w:lang w:val="es-ES"/>
        </w:rPr>
        <w:t>մատուցել է հետևյալ ծառայությունները</w:t>
      </w:r>
      <w:r w:rsidRPr="00712340">
        <w:rPr>
          <w:rFonts w:ascii="GHEA Grapalat" w:hAnsi="GHEA Grapalat"/>
          <w:iCs/>
          <w:color w:val="000000"/>
          <w:sz w:val="21"/>
          <w:szCs w:val="21"/>
        </w:rPr>
        <w:t>՝</w:t>
      </w:r>
    </w:p>
    <w:p w:rsidR="007678FA" w:rsidRPr="00712340"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712340" w:rsidTr="00E53C12">
        <w:trPr>
          <w:jc w:val="right"/>
        </w:trPr>
        <w:tc>
          <w:tcPr>
            <w:tcW w:w="357" w:type="dxa"/>
            <w:vMerge w:val="restart"/>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N</w:t>
            </w:r>
          </w:p>
        </w:tc>
        <w:tc>
          <w:tcPr>
            <w:tcW w:w="10348" w:type="dxa"/>
            <w:gridSpan w:val="8"/>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r w:rsidRPr="00712340">
              <w:rPr>
                <w:rFonts w:ascii="GHEA Grapalat" w:hAnsi="GHEA Grapalat" w:cs="Sylfaen"/>
                <w:sz w:val="18"/>
                <w:szCs w:val="18"/>
              </w:rPr>
              <w:t>Մատուցված</w:t>
            </w:r>
            <w:r w:rsidRPr="00712340">
              <w:rPr>
                <w:rFonts w:ascii="GHEA Grapalat" w:hAnsi="GHEA Grapalat" w:cs="Courier New"/>
                <w:sz w:val="18"/>
                <w:szCs w:val="18"/>
              </w:rPr>
              <w:t xml:space="preserve"> </w:t>
            </w:r>
            <w:r w:rsidRPr="00712340">
              <w:rPr>
                <w:rFonts w:ascii="GHEA Grapalat" w:hAnsi="GHEA Grapalat" w:cs="Sylfaen"/>
                <w:sz w:val="18"/>
                <w:szCs w:val="18"/>
              </w:rPr>
              <w:t>ծառայությունների</w:t>
            </w:r>
          </w:p>
        </w:tc>
      </w:tr>
      <w:tr w:rsidR="007678FA" w:rsidRPr="00712340" w:rsidTr="00E53C12">
        <w:trPr>
          <w:jc w:val="right"/>
        </w:trPr>
        <w:tc>
          <w:tcPr>
            <w:tcW w:w="357" w:type="dxa"/>
            <w:vMerge/>
            <w:shd w:val="clear" w:color="auto" w:fill="auto"/>
          </w:tcPr>
          <w:p w:rsidR="007678FA" w:rsidRPr="0071234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անվանումը</w:t>
            </w:r>
          </w:p>
        </w:tc>
        <w:tc>
          <w:tcPr>
            <w:tcW w:w="1440" w:type="dxa"/>
            <w:vMerge w:val="restart"/>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քանակական ցուցանիշը</w:t>
            </w:r>
          </w:p>
        </w:tc>
        <w:tc>
          <w:tcPr>
            <w:tcW w:w="2976" w:type="dxa"/>
            <w:gridSpan w:val="2"/>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կատարման ժամկետը</w:t>
            </w:r>
          </w:p>
        </w:tc>
        <w:tc>
          <w:tcPr>
            <w:tcW w:w="1168" w:type="dxa"/>
            <w:vMerge w:val="restart"/>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Վճարման ժամկետը /ըստ վճարման ժամանակացույցի/</w:t>
            </w:r>
          </w:p>
        </w:tc>
      </w:tr>
      <w:tr w:rsidR="007678FA" w:rsidRPr="00712340" w:rsidTr="00E53C12">
        <w:trPr>
          <w:trHeight w:val="1105"/>
          <w:jc w:val="right"/>
        </w:trPr>
        <w:tc>
          <w:tcPr>
            <w:tcW w:w="357" w:type="dxa"/>
            <w:vMerge/>
            <w:tcBorders>
              <w:bottom w:val="single" w:sz="4" w:space="0" w:color="auto"/>
            </w:tcBorders>
            <w:shd w:val="clear" w:color="auto" w:fill="auto"/>
          </w:tcPr>
          <w:p w:rsidR="007678FA" w:rsidRPr="0071234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p>
        </w:tc>
      </w:tr>
      <w:tr w:rsidR="007678FA" w:rsidRPr="00712340" w:rsidTr="00E53C12">
        <w:trPr>
          <w:jc w:val="right"/>
        </w:trPr>
        <w:tc>
          <w:tcPr>
            <w:tcW w:w="357" w:type="dxa"/>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p>
        </w:tc>
      </w:tr>
      <w:tr w:rsidR="007678FA" w:rsidRPr="00712340" w:rsidTr="00E53C12">
        <w:trPr>
          <w:jc w:val="right"/>
        </w:trPr>
        <w:tc>
          <w:tcPr>
            <w:tcW w:w="357" w:type="dxa"/>
            <w:shd w:val="clear" w:color="auto" w:fill="auto"/>
          </w:tcPr>
          <w:p w:rsidR="007678FA" w:rsidRPr="00712340"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rsidR="007678FA" w:rsidRPr="00712340"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rsidR="007678FA" w:rsidRPr="00712340"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rsidR="007678FA" w:rsidRPr="00712340"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rsidR="007678FA" w:rsidRPr="00712340"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rsidR="007678FA" w:rsidRPr="00712340"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rsidR="007678FA" w:rsidRPr="00712340"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rsidR="007678FA" w:rsidRPr="00712340"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rsidR="007678FA" w:rsidRPr="00712340" w:rsidRDefault="007678FA" w:rsidP="00E53C12">
            <w:pPr>
              <w:pStyle w:val="NormalWeb"/>
              <w:spacing w:before="0" w:beforeAutospacing="0" w:after="0" w:afterAutospacing="0"/>
              <w:jc w:val="center"/>
              <w:rPr>
                <w:rFonts w:ascii="GHEA Grapalat" w:hAnsi="GHEA Grapalat"/>
              </w:rPr>
            </w:pPr>
          </w:p>
        </w:tc>
      </w:tr>
    </w:tbl>
    <w:p w:rsidR="007678FA" w:rsidRPr="00712340" w:rsidRDefault="007678FA" w:rsidP="007678FA">
      <w:pPr>
        <w:ind w:firstLine="375"/>
        <w:jc w:val="both"/>
        <w:rPr>
          <w:rFonts w:ascii="Arial" w:hAnsi="Arial" w:cs="Arial"/>
          <w:iCs/>
          <w:color w:val="000000"/>
          <w:sz w:val="21"/>
          <w:szCs w:val="21"/>
          <w:lang w:val="es-ES"/>
        </w:rPr>
      </w:pPr>
      <w:r w:rsidRPr="00712340">
        <w:rPr>
          <w:rFonts w:ascii="Arial" w:hAnsi="Arial" w:cs="Arial"/>
          <w:iCs/>
          <w:color w:val="000000"/>
          <w:sz w:val="21"/>
          <w:szCs w:val="21"/>
          <w:lang w:val="es-ES"/>
        </w:rPr>
        <w:t> </w:t>
      </w:r>
    </w:p>
    <w:p w:rsidR="007678FA" w:rsidRPr="00712340" w:rsidRDefault="007678FA" w:rsidP="007678FA">
      <w:pPr>
        <w:ind w:firstLine="375"/>
        <w:jc w:val="both"/>
        <w:rPr>
          <w:rFonts w:ascii="GHEA Grapalat" w:hAnsi="GHEA Grapalat"/>
          <w:iCs/>
          <w:snapToGrid w:val="0"/>
          <w:color w:val="000000"/>
          <w:sz w:val="21"/>
          <w:szCs w:val="21"/>
          <w:lang w:val="es-ES"/>
        </w:rPr>
      </w:pPr>
      <w:r w:rsidRPr="00712340">
        <w:rPr>
          <w:rFonts w:ascii="Arial" w:hAnsi="Arial" w:cs="Arial"/>
          <w:iCs/>
          <w:color w:val="000000"/>
          <w:sz w:val="21"/>
          <w:szCs w:val="21"/>
          <w:lang w:val="es-ES"/>
        </w:rPr>
        <w:t> </w:t>
      </w:r>
      <w:r w:rsidRPr="00712340">
        <w:rPr>
          <w:rFonts w:ascii="GHEA Grapalat" w:hAnsi="GHEA Grapalat"/>
          <w:iCs/>
          <w:snapToGrid w:val="0"/>
          <w:color w:val="000000"/>
          <w:sz w:val="21"/>
          <w:szCs w:val="21"/>
          <w:lang w:val="hy-AM"/>
        </w:rPr>
        <w:t xml:space="preserve">Սույն </w:t>
      </w:r>
      <w:r w:rsidRPr="00712340">
        <w:rPr>
          <w:rFonts w:ascii="GHEA Grapalat" w:hAnsi="GHEA Grapalat"/>
          <w:iCs/>
          <w:snapToGrid w:val="0"/>
          <w:color w:val="000000"/>
          <w:sz w:val="21"/>
          <w:szCs w:val="21"/>
        </w:rPr>
        <w:t>արձանագրության</w:t>
      </w:r>
      <w:r w:rsidRPr="00712340">
        <w:rPr>
          <w:rFonts w:ascii="GHEA Grapalat" w:hAnsi="GHEA Grapalat"/>
          <w:iCs/>
          <w:snapToGrid w:val="0"/>
          <w:color w:val="000000"/>
          <w:sz w:val="21"/>
          <w:szCs w:val="21"/>
          <w:lang w:val="es-ES"/>
        </w:rPr>
        <w:t xml:space="preserve"> </w:t>
      </w:r>
      <w:r w:rsidRPr="00712340">
        <w:rPr>
          <w:rFonts w:ascii="GHEA Grapalat" w:hAnsi="GHEA Grapalat"/>
          <w:iCs/>
          <w:snapToGrid w:val="0"/>
          <w:color w:val="000000"/>
          <w:sz w:val="21"/>
          <w:szCs w:val="21"/>
        </w:rPr>
        <w:t>երկկողմ</w:t>
      </w:r>
      <w:r w:rsidRPr="00712340">
        <w:rPr>
          <w:rFonts w:ascii="GHEA Grapalat" w:hAnsi="GHEA Grapalat"/>
          <w:iCs/>
          <w:snapToGrid w:val="0"/>
          <w:color w:val="000000"/>
          <w:sz w:val="21"/>
          <w:szCs w:val="21"/>
          <w:lang w:val="es-ES"/>
        </w:rPr>
        <w:t xml:space="preserve"> </w:t>
      </w:r>
      <w:r w:rsidRPr="00712340">
        <w:rPr>
          <w:rFonts w:ascii="GHEA Grapalat" w:hAnsi="GHEA Grapalat"/>
          <w:iCs/>
          <w:snapToGrid w:val="0"/>
          <w:color w:val="000000"/>
          <w:sz w:val="21"/>
          <w:szCs w:val="21"/>
          <w:lang w:val="hy-AM"/>
        </w:rPr>
        <w:t>հաստատման համար հիմք հանդիսացած</w:t>
      </w:r>
      <w:r w:rsidRPr="00712340">
        <w:rPr>
          <w:rFonts w:ascii="GHEA Grapalat" w:hAnsi="GHEA Grapalat"/>
          <w:iCs/>
          <w:snapToGrid w:val="0"/>
          <w:color w:val="000000"/>
          <w:sz w:val="21"/>
          <w:szCs w:val="21"/>
          <w:lang w:val="es-ES"/>
        </w:rPr>
        <w:t xml:space="preserve"> </w:t>
      </w:r>
      <w:r w:rsidRPr="00712340">
        <w:rPr>
          <w:rFonts w:ascii="GHEA Grapalat" w:hAnsi="GHEA Grapalat"/>
          <w:iCs/>
          <w:snapToGrid w:val="0"/>
          <w:color w:val="000000"/>
          <w:sz w:val="21"/>
          <w:szCs w:val="21"/>
        </w:rPr>
        <w:t>հաշիվ</w:t>
      </w:r>
      <w:r w:rsidRPr="00712340">
        <w:rPr>
          <w:rFonts w:ascii="GHEA Grapalat" w:hAnsi="GHEA Grapalat"/>
          <w:iCs/>
          <w:snapToGrid w:val="0"/>
          <w:color w:val="000000"/>
          <w:sz w:val="21"/>
          <w:szCs w:val="21"/>
          <w:lang w:val="es-ES"/>
        </w:rPr>
        <w:t xml:space="preserve"> </w:t>
      </w:r>
      <w:r w:rsidRPr="00712340">
        <w:rPr>
          <w:rFonts w:ascii="GHEA Grapalat" w:hAnsi="GHEA Grapalat"/>
          <w:iCs/>
          <w:snapToGrid w:val="0"/>
          <w:color w:val="000000"/>
          <w:sz w:val="21"/>
          <w:szCs w:val="21"/>
        </w:rPr>
        <w:t>ապրանքագիրը</w:t>
      </w:r>
      <w:r w:rsidRPr="00712340">
        <w:rPr>
          <w:rFonts w:ascii="GHEA Grapalat" w:hAnsi="GHEA Grapalat"/>
          <w:iCs/>
          <w:snapToGrid w:val="0"/>
          <w:color w:val="000000"/>
          <w:sz w:val="21"/>
          <w:szCs w:val="21"/>
          <w:lang w:val="es-ES"/>
        </w:rPr>
        <w:t xml:space="preserve"> </w:t>
      </w:r>
      <w:r w:rsidRPr="00712340">
        <w:rPr>
          <w:rFonts w:ascii="GHEA Grapalat" w:hAnsi="GHEA Grapalat"/>
          <w:iCs/>
          <w:snapToGrid w:val="0"/>
          <w:color w:val="000000"/>
          <w:sz w:val="21"/>
          <w:szCs w:val="21"/>
        </w:rPr>
        <w:t>և</w:t>
      </w:r>
      <w:r w:rsidRPr="00712340">
        <w:rPr>
          <w:rFonts w:ascii="GHEA Grapalat" w:hAnsi="GHEA Grapalat"/>
          <w:iCs/>
          <w:snapToGrid w:val="0"/>
          <w:color w:val="000000"/>
          <w:sz w:val="21"/>
          <w:szCs w:val="21"/>
          <w:lang w:val="es-ES"/>
        </w:rPr>
        <w:t xml:space="preserve"> </w:t>
      </w:r>
      <w:r w:rsidRPr="00712340">
        <w:rPr>
          <w:rFonts w:ascii="GHEA Grapalat" w:hAnsi="GHEA Grapalat"/>
          <w:iCs/>
          <w:snapToGrid w:val="0"/>
          <w:color w:val="000000"/>
          <w:sz w:val="21"/>
          <w:szCs w:val="21"/>
          <w:lang w:val="hy-AM"/>
        </w:rPr>
        <w:t xml:space="preserve">դրական </w:t>
      </w:r>
      <w:r w:rsidRPr="00712340">
        <w:rPr>
          <w:rFonts w:ascii="GHEA Grapalat" w:hAnsi="GHEA Grapalat"/>
          <w:color w:val="000000"/>
          <w:sz w:val="21"/>
          <w:szCs w:val="21"/>
          <w:lang w:val="es-ES"/>
        </w:rPr>
        <w:t>եզրակացությունը</w:t>
      </w:r>
      <w:r w:rsidRPr="00712340">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712340" w:rsidRDefault="007678FA" w:rsidP="007678FA">
      <w:pPr>
        <w:ind w:firstLine="375"/>
        <w:jc w:val="both"/>
        <w:rPr>
          <w:rFonts w:ascii="GHEA Grapalat" w:hAnsi="GHEA Grapalat"/>
          <w:iCs/>
          <w:snapToGrid w:val="0"/>
          <w:color w:val="000000"/>
          <w:sz w:val="21"/>
          <w:szCs w:val="21"/>
          <w:lang w:val="es-ES"/>
        </w:rPr>
      </w:pPr>
    </w:p>
    <w:p w:rsidR="007678FA" w:rsidRPr="00712340" w:rsidRDefault="007678FA" w:rsidP="007678FA">
      <w:pPr>
        <w:ind w:firstLine="375"/>
        <w:jc w:val="both"/>
        <w:rPr>
          <w:rFonts w:ascii="GHEA Grapalat" w:hAnsi="GHEA Grapalat"/>
          <w:iCs/>
          <w:snapToGrid w:val="0"/>
          <w:color w:val="000000"/>
          <w:sz w:val="2"/>
          <w:szCs w:val="21"/>
          <w:lang w:val="es-ES"/>
        </w:rPr>
      </w:pPr>
    </w:p>
    <w:p w:rsidR="007678FA" w:rsidRPr="00712340" w:rsidRDefault="007678FA" w:rsidP="007678FA">
      <w:pPr>
        <w:ind w:firstLine="375"/>
        <w:rPr>
          <w:rFonts w:ascii="GHEA Grapalat" w:hAnsi="GHEA Grapalat"/>
          <w:iCs/>
          <w:snapToGrid w:val="0"/>
          <w:color w:val="000000"/>
          <w:sz w:val="2"/>
          <w:szCs w:val="21"/>
          <w:lang w:val="es-ES"/>
        </w:rPr>
      </w:pPr>
      <w:r w:rsidRPr="00712340">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712340" w:rsidTr="00E53C12">
        <w:trPr>
          <w:trHeight w:val="266"/>
          <w:tblCellSpacing w:w="7" w:type="dxa"/>
          <w:jc w:val="center"/>
        </w:trPr>
        <w:tc>
          <w:tcPr>
            <w:tcW w:w="0" w:type="auto"/>
            <w:vAlign w:val="center"/>
          </w:tcPr>
          <w:p w:rsidR="007678FA" w:rsidRPr="00712340" w:rsidRDefault="007678FA" w:rsidP="00E53C12">
            <w:pPr>
              <w:jc w:val="center"/>
              <w:rPr>
                <w:rFonts w:ascii="GHEA Grapalat" w:hAnsi="GHEA Grapalat"/>
                <w:iCs/>
                <w:color w:val="000000"/>
                <w:sz w:val="21"/>
                <w:szCs w:val="21"/>
              </w:rPr>
            </w:pPr>
            <w:r w:rsidRPr="00712340">
              <w:rPr>
                <w:rFonts w:ascii="GHEA Grapalat" w:hAnsi="GHEA Grapalat"/>
                <w:iCs/>
                <w:color w:val="000000"/>
                <w:sz w:val="21"/>
                <w:szCs w:val="21"/>
              </w:rPr>
              <w:t xml:space="preserve">Ծառայությունը հանձնեց </w:t>
            </w:r>
          </w:p>
        </w:tc>
        <w:tc>
          <w:tcPr>
            <w:tcW w:w="0" w:type="auto"/>
            <w:vAlign w:val="center"/>
          </w:tcPr>
          <w:p w:rsidR="007678FA" w:rsidRPr="00712340" w:rsidRDefault="007678FA" w:rsidP="00E53C12">
            <w:pPr>
              <w:jc w:val="center"/>
              <w:rPr>
                <w:rFonts w:ascii="GHEA Grapalat" w:hAnsi="GHEA Grapalat"/>
                <w:iCs/>
                <w:color w:val="000000"/>
                <w:sz w:val="21"/>
                <w:szCs w:val="21"/>
              </w:rPr>
            </w:pPr>
            <w:r w:rsidRPr="00712340">
              <w:rPr>
                <w:rFonts w:ascii="GHEA Grapalat" w:hAnsi="GHEA Grapalat"/>
                <w:iCs/>
                <w:color w:val="000000"/>
                <w:sz w:val="21"/>
                <w:szCs w:val="21"/>
              </w:rPr>
              <w:t>Ծառայությունն ընդունեց</w:t>
            </w:r>
          </w:p>
        </w:tc>
      </w:tr>
      <w:tr w:rsidR="007678FA" w:rsidRPr="00712340" w:rsidTr="00E53C12">
        <w:trPr>
          <w:trHeight w:val="473"/>
          <w:tblCellSpacing w:w="7" w:type="dxa"/>
          <w:jc w:val="center"/>
        </w:trPr>
        <w:tc>
          <w:tcPr>
            <w:tcW w:w="0" w:type="auto"/>
            <w:vAlign w:val="center"/>
          </w:tcPr>
          <w:p w:rsidR="007678FA" w:rsidRPr="00712340" w:rsidRDefault="007678FA" w:rsidP="00E53C12">
            <w:pPr>
              <w:jc w:val="center"/>
              <w:rPr>
                <w:rFonts w:ascii="GHEA Grapalat" w:hAnsi="GHEA Grapalat"/>
                <w:iCs/>
                <w:sz w:val="21"/>
                <w:szCs w:val="21"/>
              </w:rPr>
            </w:pPr>
            <w:r w:rsidRPr="00712340">
              <w:rPr>
                <w:rFonts w:ascii="GHEA Grapalat" w:hAnsi="GHEA Grapalat"/>
                <w:iCs/>
                <w:sz w:val="21"/>
                <w:szCs w:val="21"/>
              </w:rPr>
              <w:t xml:space="preserve">___________________________ </w:t>
            </w:r>
          </w:p>
          <w:p w:rsidR="007678FA" w:rsidRPr="00712340" w:rsidRDefault="007678FA" w:rsidP="00E53C12">
            <w:pPr>
              <w:jc w:val="center"/>
              <w:rPr>
                <w:rFonts w:ascii="GHEA Grapalat" w:hAnsi="GHEA Grapalat"/>
                <w:iCs/>
                <w:sz w:val="21"/>
                <w:szCs w:val="21"/>
              </w:rPr>
            </w:pPr>
            <w:r w:rsidRPr="00712340">
              <w:rPr>
                <w:rFonts w:ascii="GHEA Grapalat" w:hAnsi="GHEA Grapalat"/>
                <w:iCs/>
                <w:sz w:val="15"/>
                <w:szCs w:val="15"/>
              </w:rPr>
              <w:t xml:space="preserve">ստորագրություն </w:t>
            </w:r>
          </w:p>
        </w:tc>
        <w:tc>
          <w:tcPr>
            <w:tcW w:w="0" w:type="auto"/>
            <w:vAlign w:val="center"/>
          </w:tcPr>
          <w:p w:rsidR="007678FA" w:rsidRPr="00712340" w:rsidRDefault="007678FA" w:rsidP="00E53C12">
            <w:pPr>
              <w:jc w:val="center"/>
              <w:rPr>
                <w:rFonts w:ascii="GHEA Grapalat" w:hAnsi="GHEA Grapalat"/>
                <w:iCs/>
                <w:sz w:val="21"/>
                <w:szCs w:val="21"/>
              </w:rPr>
            </w:pPr>
            <w:r w:rsidRPr="00712340">
              <w:rPr>
                <w:rFonts w:ascii="GHEA Grapalat" w:hAnsi="GHEA Grapalat"/>
                <w:iCs/>
                <w:sz w:val="21"/>
                <w:szCs w:val="21"/>
              </w:rPr>
              <w:t>___________________________</w:t>
            </w:r>
          </w:p>
          <w:p w:rsidR="007678FA" w:rsidRPr="00712340" w:rsidRDefault="007678FA" w:rsidP="00E53C12">
            <w:pPr>
              <w:jc w:val="center"/>
              <w:rPr>
                <w:rFonts w:ascii="GHEA Grapalat" w:hAnsi="GHEA Grapalat"/>
                <w:iCs/>
                <w:sz w:val="21"/>
                <w:szCs w:val="21"/>
              </w:rPr>
            </w:pPr>
            <w:r w:rsidRPr="00712340">
              <w:rPr>
                <w:rFonts w:ascii="GHEA Grapalat" w:hAnsi="GHEA Grapalat"/>
                <w:iCs/>
                <w:sz w:val="15"/>
                <w:szCs w:val="15"/>
              </w:rPr>
              <w:t xml:space="preserve">ստորագրություն </w:t>
            </w:r>
          </w:p>
        </w:tc>
      </w:tr>
      <w:tr w:rsidR="007678FA" w:rsidRPr="00712340" w:rsidTr="00E53C12">
        <w:trPr>
          <w:trHeight w:val="503"/>
          <w:tblCellSpacing w:w="7" w:type="dxa"/>
          <w:jc w:val="center"/>
        </w:trPr>
        <w:tc>
          <w:tcPr>
            <w:tcW w:w="0" w:type="auto"/>
            <w:vAlign w:val="center"/>
          </w:tcPr>
          <w:p w:rsidR="007678FA" w:rsidRPr="00712340" w:rsidRDefault="007678FA" w:rsidP="00E53C12">
            <w:pPr>
              <w:jc w:val="center"/>
              <w:rPr>
                <w:rFonts w:ascii="GHEA Grapalat" w:hAnsi="GHEA Grapalat"/>
                <w:iCs/>
                <w:sz w:val="21"/>
                <w:szCs w:val="21"/>
              </w:rPr>
            </w:pPr>
            <w:r w:rsidRPr="00712340">
              <w:rPr>
                <w:rFonts w:ascii="GHEA Grapalat" w:hAnsi="GHEA Grapalat"/>
                <w:iCs/>
                <w:sz w:val="21"/>
                <w:szCs w:val="21"/>
              </w:rPr>
              <w:t xml:space="preserve">___________________________ </w:t>
            </w:r>
          </w:p>
          <w:p w:rsidR="007678FA" w:rsidRPr="00712340" w:rsidRDefault="007678FA" w:rsidP="00E53C12">
            <w:pPr>
              <w:jc w:val="center"/>
              <w:rPr>
                <w:rFonts w:ascii="GHEA Grapalat" w:hAnsi="GHEA Grapalat"/>
                <w:iCs/>
                <w:sz w:val="21"/>
                <w:szCs w:val="21"/>
              </w:rPr>
            </w:pPr>
            <w:r w:rsidRPr="00712340">
              <w:rPr>
                <w:rFonts w:ascii="GHEA Grapalat" w:hAnsi="GHEA Grapalat"/>
                <w:iCs/>
                <w:sz w:val="15"/>
                <w:szCs w:val="15"/>
              </w:rPr>
              <w:t>ազգանուն, անուն</w:t>
            </w:r>
          </w:p>
        </w:tc>
        <w:tc>
          <w:tcPr>
            <w:tcW w:w="0" w:type="auto"/>
            <w:vAlign w:val="center"/>
          </w:tcPr>
          <w:p w:rsidR="007678FA" w:rsidRPr="00712340" w:rsidRDefault="007678FA" w:rsidP="00E53C12">
            <w:pPr>
              <w:jc w:val="center"/>
              <w:rPr>
                <w:rFonts w:ascii="GHEA Grapalat" w:hAnsi="GHEA Grapalat"/>
                <w:iCs/>
                <w:sz w:val="21"/>
                <w:szCs w:val="21"/>
              </w:rPr>
            </w:pPr>
            <w:r w:rsidRPr="00712340">
              <w:rPr>
                <w:rFonts w:ascii="GHEA Grapalat" w:hAnsi="GHEA Grapalat"/>
                <w:iCs/>
                <w:sz w:val="21"/>
                <w:szCs w:val="21"/>
              </w:rPr>
              <w:t>___________________________</w:t>
            </w:r>
          </w:p>
          <w:p w:rsidR="007678FA" w:rsidRPr="00712340" w:rsidRDefault="007678FA" w:rsidP="00E53C12">
            <w:pPr>
              <w:jc w:val="center"/>
              <w:rPr>
                <w:rFonts w:ascii="GHEA Grapalat" w:hAnsi="GHEA Grapalat"/>
                <w:iCs/>
                <w:sz w:val="21"/>
                <w:szCs w:val="21"/>
              </w:rPr>
            </w:pPr>
            <w:r w:rsidRPr="00712340">
              <w:rPr>
                <w:rFonts w:ascii="GHEA Grapalat" w:hAnsi="GHEA Grapalat"/>
                <w:iCs/>
                <w:sz w:val="15"/>
                <w:szCs w:val="15"/>
              </w:rPr>
              <w:t>ազգանուն, անուն</w:t>
            </w:r>
          </w:p>
        </w:tc>
      </w:tr>
      <w:tr w:rsidR="007678FA" w:rsidRPr="00712340" w:rsidTr="00E53C12">
        <w:trPr>
          <w:trHeight w:val="281"/>
          <w:tblCellSpacing w:w="7" w:type="dxa"/>
          <w:jc w:val="center"/>
        </w:trPr>
        <w:tc>
          <w:tcPr>
            <w:tcW w:w="0" w:type="auto"/>
            <w:vAlign w:val="center"/>
          </w:tcPr>
          <w:p w:rsidR="007678FA" w:rsidRPr="00712340" w:rsidRDefault="007678FA" w:rsidP="00E53C12">
            <w:pPr>
              <w:rPr>
                <w:rFonts w:ascii="GHEA Grapalat" w:hAnsi="GHEA Grapalat"/>
                <w:iCs/>
                <w:color w:val="000000"/>
                <w:sz w:val="21"/>
                <w:szCs w:val="21"/>
              </w:rPr>
            </w:pPr>
            <w:r w:rsidRPr="00712340">
              <w:rPr>
                <w:rFonts w:ascii="GHEA Grapalat" w:hAnsi="GHEA Grapalat"/>
                <w:iCs/>
                <w:color w:val="000000"/>
                <w:sz w:val="21"/>
                <w:szCs w:val="21"/>
              </w:rPr>
              <w:t xml:space="preserve">                              Կ.Տ.</w:t>
            </w:r>
            <w:r w:rsidRPr="00712340">
              <w:rPr>
                <w:rFonts w:ascii="Arial" w:hAnsi="Arial" w:cs="Arial"/>
                <w:iCs/>
                <w:color w:val="000000"/>
                <w:sz w:val="21"/>
                <w:szCs w:val="21"/>
              </w:rPr>
              <w:t xml:space="preserve">                                                                                 </w:t>
            </w:r>
          </w:p>
        </w:tc>
        <w:tc>
          <w:tcPr>
            <w:tcW w:w="0" w:type="auto"/>
            <w:vAlign w:val="center"/>
          </w:tcPr>
          <w:p w:rsidR="007678FA" w:rsidRPr="00712340" w:rsidRDefault="007678FA" w:rsidP="00E53C12">
            <w:pPr>
              <w:rPr>
                <w:rFonts w:ascii="GHEA Grapalat" w:hAnsi="GHEA Grapalat"/>
                <w:iCs/>
                <w:color w:val="000000"/>
                <w:sz w:val="21"/>
                <w:szCs w:val="21"/>
              </w:rPr>
            </w:pPr>
            <w:r w:rsidRPr="00712340">
              <w:rPr>
                <w:rFonts w:ascii="Arial" w:hAnsi="Arial" w:cs="Arial"/>
                <w:iCs/>
                <w:color w:val="000000"/>
                <w:sz w:val="21"/>
                <w:szCs w:val="21"/>
              </w:rPr>
              <w:t xml:space="preserve">                                     </w:t>
            </w:r>
            <w:r w:rsidRPr="00712340">
              <w:rPr>
                <w:rFonts w:ascii="GHEA Grapalat" w:hAnsi="GHEA Grapalat"/>
                <w:iCs/>
                <w:color w:val="000000"/>
                <w:sz w:val="21"/>
                <w:szCs w:val="21"/>
              </w:rPr>
              <w:t>Կ.Տ.</w:t>
            </w:r>
          </w:p>
        </w:tc>
      </w:tr>
    </w:tbl>
    <w:p w:rsidR="007678FA" w:rsidRPr="00712340" w:rsidRDefault="007678FA" w:rsidP="007678FA">
      <w:pPr>
        <w:autoSpaceDE w:val="0"/>
        <w:autoSpaceDN w:val="0"/>
        <w:adjustRightInd w:val="0"/>
        <w:jc w:val="right"/>
        <w:rPr>
          <w:rFonts w:ascii="GHEA Grapalat" w:hAnsi="GHEA Grapalat" w:cs="TimesArmenianPSMT"/>
          <w:sz w:val="18"/>
        </w:rPr>
      </w:pPr>
    </w:p>
    <w:p w:rsidR="007678FA" w:rsidRPr="00712340" w:rsidRDefault="007678FA" w:rsidP="007678FA">
      <w:pPr>
        <w:rPr>
          <w:rFonts w:ascii="GHEA Grapalat" w:hAnsi="GHEA Grapalat"/>
          <w:lang w:val="ru-RU"/>
        </w:rPr>
      </w:pPr>
    </w:p>
    <w:p w:rsidR="007678FA" w:rsidRPr="00712340" w:rsidRDefault="007678FA" w:rsidP="007678FA">
      <w:pPr>
        <w:rPr>
          <w:rFonts w:ascii="GHEA Grapalat" w:hAnsi="GHEA Grapalat"/>
        </w:rPr>
      </w:pPr>
    </w:p>
    <w:p w:rsidR="007678FA" w:rsidRPr="00712340" w:rsidRDefault="007678FA" w:rsidP="007678FA">
      <w:pPr>
        <w:rPr>
          <w:rFonts w:ascii="GHEA Grapalat" w:hAnsi="GHEA Grapalat"/>
        </w:rPr>
      </w:pPr>
    </w:p>
    <w:p w:rsidR="007F69AE" w:rsidRDefault="007F69AE" w:rsidP="007678FA">
      <w:pPr>
        <w:autoSpaceDE w:val="0"/>
        <w:autoSpaceDN w:val="0"/>
        <w:adjustRightInd w:val="0"/>
        <w:jc w:val="right"/>
        <w:rPr>
          <w:rFonts w:ascii="GHEA Grapalat" w:hAnsi="GHEA Grapalat" w:cs="TimesArmenianPSMT"/>
          <w:i/>
          <w:sz w:val="20"/>
          <w:lang w:val="ru-RU"/>
        </w:rPr>
      </w:pPr>
    </w:p>
    <w:p w:rsidR="007678FA" w:rsidRPr="00712340" w:rsidRDefault="007678FA" w:rsidP="007678FA">
      <w:pPr>
        <w:autoSpaceDE w:val="0"/>
        <w:autoSpaceDN w:val="0"/>
        <w:adjustRightInd w:val="0"/>
        <w:jc w:val="right"/>
        <w:rPr>
          <w:rFonts w:ascii="GHEA Grapalat" w:hAnsi="GHEA Grapalat" w:cs="TimesArmenianPSMT"/>
          <w:i/>
          <w:sz w:val="20"/>
        </w:rPr>
      </w:pPr>
      <w:r w:rsidRPr="00712340">
        <w:rPr>
          <w:rFonts w:ascii="GHEA Grapalat" w:hAnsi="GHEA Grapalat" w:cs="TimesArmenianPSMT"/>
          <w:i/>
          <w:sz w:val="20"/>
          <w:lang w:val="ru-RU"/>
        </w:rPr>
        <w:lastRenderedPageBreak/>
        <w:t xml:space="preserve">Հավելված </w:t>
      </w:r>
      <w:r w:rsidRPr="00712340">
        <w:rPr>
          <w:rFonts w:ascii="GHEA Grapalat" w:hAnsi="GHEA Grapalat" w:cs="TimesArmenianPSMT"/>
          <w:i/>
          <w:sz w:val="20"/>
        </w:rPr>
        <w:t>3.1</w:t>
      </w:r>
    </w:p>
    <w:p w:rsidR="007678FA" w:rsidRPr="00712340" w:rsidRDefault="007678FA" w:rsidP="007678FA">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              20  թ. կնքված </w:t>
      </w:r>
    </w:p>
    <w:p w:rsidR="007678FA" w:rsidRPr="00712340" w:rsidRDefault="007678FA" w:rsidP="007678FA">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ծածկագրով պայմանագրի</w:t>
      </w:r>
    </w:p>
    <w:p w:rsidR="007678FA" w:rsidRPr="00712340" w:rsidRDefault="007678FA" w:rsidP="007678FA">
      <w:pPr>
        <w:autoSpaceDE w:val="0"/>
        <w:autoSpaceDN w:val="0"/>
        <w:adjustRightInd w:val="0"/>
        <w:jc w:val="right"/>
        <w:rPr>
          <w:rFonts w:ascii="GHEA Grapalat" w:hAnsi="GHEA Grapalat" w:cs="TimesArmenianPSMT"/>
          <w:i/>
          <w:sz w:val="20"/>
        </w:rPr>
      </w:pPr>
    </w:p>
    <w:p w:rsidR="007678FA" w:rsidRPr="00712340" w:rsidRDefault="007678FA" w:rsidP="007678FA">
      <w:pPr>
        <w:rPr>
          <w:rFonts w:ascii="GHEA Grapalat" w:hAnsi="GHEA Grapalat"/>
        </w:rPr>
      </w:pPr>
    </w:p>
    <w:p w:rsidR="007678FA" w:rsidRPr="00712340" w:rsidRDefault="007678FA" w:rsidP="007678FA">
      <w:pPr>
        <w:rPr>
          <w:rFonts w:ascii="GHEA Grapalat" w:hAnsi="GHEA Grapalat"/>
        </w:rPr>
      </w:pPr>
    </w:p>
    <w:p w:rsidR="007678FA" w:rsidRPr="00712340" w:rsidRDefault="007678FA" w:rsidP="007678FA">
      <w:pPr>
        <w:rPr>
          <w:rFonts w:ascii="GHEA Grapalat" w:hAnsi="GHEA Grapalat"/>
        </w:rPr>
      </w:pPr>
    </w:p>
    <w:p w:rsidR="007678FA" w:rsidRPr="00712340" w:rsidRDefault="007678FA" w:rsidP="007678FA">
      <w:pPr>
        <w:tabs>
          <w:tab w:val="left" w:pos="2250"/>
        </w:tabs>
        <w:spacing w:line="276" w:lineRule="auto"/>
        <w:jc w:val="center"/>
        <w:rPr>
          <w:rFonts w:ascii="GHEA Grapalat" w:hAnsi="GHEA Grapalat" w:cs="Sylfaen"/>
          <w:bCs/>
          <w:sz w:val="18"/>
          <w:szCs w:val="18"/>
        </w:rPr>
      </w:pPr>
      <w:r w:rsidRPr="00712340">
        <w:rPr>
          <w:rFonts w:ascii="GHEA Grapalat" w:hAnsi="GHEA Grapalat" w:cs="Sylfaen"/>
          <w:bCs/>
          <w:sz w:val="18"/>
          <w:szCs w:val="18"/>
        </w:rPr>
        <w:t xml:space="preserve">ԱԿՏ  N    </w:t>
      </w:r>
    </w:p>
    <w:p w:rsidR="007678FA" w:rsidRPr="00712340"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712340">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712340" w:rsidRDefault="007678FA" w:rsidP="007678FA">
      <w:pPr>
        <w:tabs>
          <w:tab w:val="left" w:pos="360"/>
          <w:tab w:val="left" w:pos="540"/>
        </w:tabs>
        <w:rPr>
          <w:rFonts w:ascii="GHEA Grapalat" w:hAnsi="GHEA Grapalat" w:cs="Sylfaen"/>
          <w:sz w:val="22"/>
          <w:szCs w:val="22"/>
        </w:rPr>
      </w:pPr>
    </w:p>
    <w:p w:rsidR="007678FA" w:rsidRPr="00712340" w:rsidRDefault="007678FA" w:rsidP="007678FA">
      <w:pPr>
        <w:tabs>
          <w:tab w:val="left" w:pos="360"/>
          <w:tab w:val="left" w:pos="540"/>
        </w:tabs>
        <w:rPr>
          <w:rFonts w:ascii="GHEA Grapalat" w:hAnsi="GHEA Grapalat" w:cs="Sylfaen"/>
          <w:sz w:val="22"/>
          <w:szCs w:val="22"/>
        </w:rPr>
      </w:pPr>
    </w:p>
    <w:p w:rsidR="007678FA" w:rsidRPr="00712340" w:rsidRDefault="007678FA" w:rsidP="007678FA">
      <w:pPr>
        <w:tabs>
          <w:tab w:val="left" w:pos="360"/>
          <w:tab w:val="left" w:pos="540"/>
        </w:tabs>
        <w:ind w:left="-540" w:firstLine="180"/>
        <w:jc w:val="both"/>
        <w:rPr>
          <w:rFonts w:ascii="GHEA Grapalat" w:hAnsi="GHEA Grapalat" w:cs="Sylfaen"/>
          <w:sz w:val="20"/>
          <w:szCs w:val="20"/>
        </w:rPr>
      </w:pPr>
      <w:r w:rsidRPr="00712340">
        <w:rPr>
          <w:rFonts w:ascii="GHEA Grapalat" w:hAnsi="GHEA Grapalat" w:cs="Sylfaen"/>
        </w:rPr>
        <w:tab/>
      </w:r>
      <w:r w:rsidRPr="00712340">
        <w:rPr>
          <w:rFonts w:ascii="GHEA Grapalat" w:hAnsi="GHEA Grapalat" w:cs="Sylfaen"/>
          <w:sz w:val="20"/>
          <w:szCs w:val="20"/>
          <w:lang w:val="hy-AM"/>
        </w:rPr>
        <w:t xml:space="preserve">Սույնով </w:t>
      </w:r>
      <w:r w:rsidRPr="00712340">
        <w:rPr>
          <w:rFonts w:ascii="GHEA Grapalat" w:hAnsi="GHEA Grapalat" w:cs="Sylfaen"/>
          <w:sz w:val="20"/>
          <w:szCs w:val="20"/>
        </w:rPr>
        <w:t>արձանագրվում է</w:t>
      </w:r>
      <w:r w:rsidRPr="00712340">
        <w:rPr>
          <w:rFonts w:ascii="GHEA Grapalat" w:hAnsi="GHEA Grapalat" w:cs="Sylfaen"/>
          <w:sz w:val="20"/>
          <w:szCs w:val="20"/>
          <w:lang w:val="hy-AM"/>
        </w:rPr>
        <w:t>,</w:t>
      </w:r>
      <w:r w:rsidRPr="00712340">
        <w:rPr>
          <w:rFonts w:ascii="GHEA Grapalat" w:hAnsi="GHEA Grapalat" w:cs="Sylfaen"/>
          <w:lang w:val="hy-AM"/>
        </w:rPr>
        <w:t xml:space="preserve"> </w:t>
      </w:r>
      <w:r w:rsidRPr="00712340">
        <w:rPr>
          <w:rFonts w:ascii="GHEA Grapalat" w:hAnsi="GHEA Grapalat" w:cs="Sylfaen"/>
          <w:sz w:val="20"/>
          <w:szCs w:val="20"/>
          <w:lang w:val="hy-AM"/>
        </w:rPr>
        <w:t>որ</w:t>
      </w:r>
      <w:r w:rsidRPr="00712340">
        <w:rPr>
          <w:rFonts w:ascii="GHEA Grapalat" w:hAnsi="GHEA Grapalat" w:cs="Sylfaen"/>
          <w:lang w:val="hy-AM"/>
        </w:rPr>
        <w:t xml:space="preserve"> </w:t>
      </w:r>
      <w:r w:rsidRPr="00712340">
        <w:rPr>
          <w:rFonts w:ascii="GHEA Grapalat" w:hAnsi="GHEA Grapalat" w:cs="Sylfaen"/>
          <w:sz w:val="20"/>
          <w:u w:val="single"/>
        </w:rPr>
        <w:tab/>
      </w:r>
      <w:r w:rsidRPr="00712340">
        <w:rPr>
          <w:rFonts w:ascii="GHEA Grapalat" w:hAnsi="GHEA Grapalat" w:cs="Sylfaen"/>
          <w:sz w:val="20"/>
          <w:u w:val="single"/>
        </w:rPr>
        <w:tab/>
        <w:t xml:space="preserve">        </w:t>
      </w:r>
      <w:r w:rsidRPr="00712340">
        <w:rPr>
          <w:rFonts w:ascii="GHEA Grapalat" w:hAnsi="GHEA Grapalat" w:cs="Sylfaen"/>
          <w:sz w:val="20"/>
        </w:rPr>
        <w:t>-ի</w:t>
      </w:r>
      <w:r w:rsidRPr="00712340">
        <w:rPr>
          <w:rFonts w:ascii="GHEA Grapalat" w:hAnsi="GHEA Grapalat" w:cs="Sylfaen"/>
        </w:rPr>
        <w:t xml:space="preserve"> </w:t>
      </w:r>
      <w:r w:rsidRPr="00712340">
        <w:rPr>
          <w:rFonts w:ascii="GHEA Grapalat" w:hAnsi="GHEA Grapalat" w:cs="Sylfaen"/>
          <w:sz w:val="20"/>
          <w:szCs w:val="20"/>
        </w:rPr>
        <w:t xml:space="preserve">(այսուհետ` Պատվիրատու)  </w:t>
      </w:r>
      <w:r w:rsidRPr="00712340">
        <w:rPr>
          <w:rFonts w:ascii="GHEA Grapalat" w:hAnsi="GHEA Grapalat" w:cs="Sylfaen"/>
          <w:sz w:val="20"/>
          <w:szCs w:val="20"/>
          <w:lang w:val="hy-AM"/>
        </w:rPr>
        <w:t xml:space="preserve">և </w:t>
      </w:r>
      <w:r w:rsidRPr="00712340">
        <w:rPr>
          <w:rFonts w:ascii="GHEA Grapalat" w:hAnsi="GHEA Grapalat" w:cs="Sylfaen"/>
          <w:sz w:val="20"/>
          <w:u w:val="single"/>
        </w:rPr>
        <w:tab/>
      </w:r>
      <w:r w:rsidRPr="00712340">
        <w:rPr>
          <w:rFonts w:ascii="GHEA Grapalat" w:hAnsi="GHEA Grapalat" w:cs="Sylfaen"/>
          <w:sz w:val="20"/>
          <w:u w:val="single"/>
        </w:rPr>
        <w:tab/>
        <w:t xml:space="preserve">        </w:t>
      </w:r>
      <w:r w:rsidRPr="00712340">
        <w:rPr>
          <w:rFonts w:ascii="GHEA Grapalat" w:hAnsi="GHEA Grapalat" w:cs="Sylfaen"/>
          <w:sz w:val="20"/>
        </w:rPr>
        <w:t>-ի</w:t>
      </w:r>
    </w:p>
    <w:p w:rsidR="007678FA" w:rsidRPr="00712340" w:rsidRDefault="007678FA" w:rsidP="007678FA">
      <w:pPr>
        <w:tabs>
          <w:tab w:val="left" w:pos="360"/>
          <w:tab w:val="left" w:pos="540"/>
        </w:tabs>
        <w:jc w:val="both"/>
        <w:rPr>
          <w:rFonts w:ascii="GHEA Grapalat" w:hAnsi="GHEA Grapalat" w:cs="Sylfaen"/>
        </w:rPr>
      </w:pPr>
      <w:r w:rsidRPr="00712340">
        <w:rPr>
          <w:rFonts w:ascii="GHEA Grapalat" w:hAnsi="GHEA Grapalat" w:cs="Sylfaen"/>
        </w:rPr>
        <w:t xml:space="preserve">                                            </w:t>
      </w:r>
      <w:r w:rsidRPr="00712340">
        <w:rPr>
          <w:rFonts w:ascii="GHEA Grapalat" w:hAnsi="GHEA Grapalat" w:cs="Sylfaen"/>
          <w:sz w:val="12"/>
          <w:szCs w:val="12"/>
        </w:rPr>
        <w:t xml:space="preserve">Պատվիրատուի անունը     </w:t>
      </w:r>
      <w:r w:rsidRPr="00712340">
        <w:rPr>
          <w:rFonts w:ascii="GHEA Grapalat" w:hAnsi="GHEA Grapalat" w:cs="Sylfaen"/>
          <w:sz w:val="16"/>
          <w:szCs w:val="16"/>
        </w:rPr>
        <w:t xml:space="preserve">                                                           </w:t>
      </w:r>
      <w:r w:rsidRPr="00712340">
        <w:rPr>
          <w:rFonts w:ascii="GHEA Grapalat" w:hAnsi="GHEA Grapalat" w:cs="Sylfaen"/>
          <w:sz w:val="12"/>
          <w:szCs w:val="12"/>
        </w:rPr>
        <w:t>Կատարողի անունը</w:t>
      </w:r>
    </w:p>
    <w:p w:rsidR="007678FA" w:rsidRPr="00712340" w:rsidRDefault="007678FA" w:rsidP="007678FA">
      <w:pPr>
        <w:tabs>
          <w:tab w:val="left" w:pos="360"/>
          <w:tab w:val="left" w:pos="540"/>
        </w:tabs>
        <w:ind w:right="-360"/>
        <w:jc w:val="both"/>
        <w:rPr>
          <w:rFonts w:ascii="GHEA Grapalat" w:hAnsi="GHEA Grapalat" w:cs="Sylfaen"/>
          <w:sz w:val="12"/>
          <w:szCs w:val="12"/>
        </w:rPr>
      </w:pPr>
    </w:p>
    <w:p w:rsidR="007678FA" w:rsidRPr="00712340" w:rsidRDefault="007678FA" w:rsidP="007678FA">
      <w:pPr>
        <w:tabs>
          <w:tab w:val="left" w:pos="360"/>
          <w:tab w:val="left" w:pos="540"/>
        </w:tabs>
        <w:ind w:right="-360"/>
        <w:jc w:val="both"/>
        <w:rPr>
          <w:rFonts w:ascii="GHEA Grapalat" w:hAnsi="GHEA Grapalat" w:cs="Sylfaen"/>
          <w:sz w:val="20"/>
          <w:u w:val="single"/>
          <w:lang w:val="hy-AM"/>
        </w:rPr>
      </w:pPr>
      <w:r w:rsidRPr="00712340">
        <w:rPr>
          <w:rFonts w:ascii="GHEA Grapalat" w:hAnsi="GHEA Grapalat" w:cs="Sylfaen"/>
          <w:sz w:val="20"/>
          <w:szCs w:val="20"/>
          <w:lang w:val="hy-AM"/>
        </w:rPr>
        <w:t>(այսուհետ` Կ</w:t>
      </w:r>
      <w:r w:rsidRPr="00712340">
        <w:rPr>
          <w:rFonts w:ascii="GHEA Grapalat" w:hAnsi="GHEA Grapalat" w:cs="Sylfaen"/>
          <w:sz w:val="20"/>
          <w:szCs w:val="20"/>
        </w:rPr>
        <w:t>ատարող</w:t>
      </w:r>
      <w:r w:rsidRPr="00712340">
        <w:rPr>
          <w:rFonts w:ascii="GHEA Grapalat" w:hAnsi="GHEA Grapalat" w:cs="Sylfaen"/>
          <w:sz w:val="20"/>
          <w:szCs w:val="20"/>
          <w:lang w:val="hy-AM"/>
        </w:rPr>
        <w:t>)</w:t>
      </w:r>
      <w:r w:rsidRPr="00712340">
        <w:rPr>
          <w:rFonts w:ascii="GHEA Grapalat" w:hAnsi="GHEA Grapalat" w:cs="Sylfaen"/>
          <w:sz w:val="20"/>
          <w:szCs w:val="20"/>
        </w:rPr>
        <w:t xml:space="preserve"> </w:t>
      </w:r>
      <w:r w:rsidRPr="00712340">
        <w:rPr>
          <w:rFonts w:ascii="GHEA Grapalat" w:hAnsi="GHEA Grapalat" w:cs="Sylfaen"/>
          <w:sz w:val="20"/>
        </w:rPr>
        <w:t xml:space="preserve">միջև 20     թ. </w:t>
      </w:r>
      <w:r w:rsidRPr="00712340">
        <w:rPr>
          <w:rFonts w:ascii="GHEA Grapalat" w:hAnsi="GHEA Grapalat" w:cs="Sylfaen"/>
          <w:sz w:val="20"/>
          <w:u w:val="single"/>
        </w:rPr>
        <w:tab/>
      </w:r>
      <w:r w:rsidRPr="00712340">
        <w:rPr>
          <w:rFonts w:ascii="GHEA Grapalat" w:hAnsi="GHEA Grapalat" w:cs="Sylfaen"/>
          <w:sz w:val="20"/>
          <w:u w:val="single"/>
        </w:rPr>
        <w:tab/>
      </w:r>
      <w:r w:rsidRPr="00712340">
        <w:rPr>
          <w:rFonts w:ascii="GHEA Grapalat" w:hAnsi="GHEA Grapalat" w:cs="Sylfaen"/>
          <w:sz w:val="20"/>
          <w:u w:val="single"/>
        </w:rPr>
        <w:tab/>
      </w:r>
      <w:r w:rsidRPr="00712340">
        <w:rPr>
          <w:rFonts w:ascii="GHEA Grapalat" w:hAnsi="GHEA Grapalat" w:cs="Sylfaen"/>
          <w:sz w:val="20"/>
          <w:u w:val="single"/>
        </w:rPr>
        <w:tab/>
      </w:r>
      <w:r w:rsidRPr="00712340">
        <w:rPr>
          <w:rFonts w:ascii="GHEA Grapalat" w:hAnsi="GHEA Grapalat" w:cs="Sylfaen"/>
          <w:sz w:val="20"/>
          <w:lang w:val="hy-AM"/>
        </w:rPr>
        <w:t xml:space="preserve"> -ին կնքված N </w:t>
      </w:r>
      <w:r w:rsidRPr="00712340">
        <w:rPr>
          <w:rFonts w:ascii="GHEA Grapalat" w:hAnsi="GHEA Grapalat" w:cs="Sylfaen"/>
          <w:sz w:val="20"/>
          <w:u w:val="single"/>
          <w:lang w:val="hy-AM"/>
        </w:rPr>
        <w:tab/>
      </w:r>
      <w:r w:rsidRPr="00712340">
        <w:rPr>
          <w:rFonts w:ascii="GHEA Grapalat" w:hAnsi="GHEA Grapalat" w:cs="Sylfaen"/>
          <w:sz w:val="20"/>
          <w:u w:val="single"/>
          <w:lang w:val="hy-AM"/>
        </w:rPr>
        <w:tab/>
      </w:r>
      <w:r w:rsidRPr="00712340">
        <w:rPr>
          <w:rFonts w:ascii="GHEA Grapalat" w:hAnsi="GHEA Grapalat" w:cs="Sylfaen"/>
          <w:sz w:val="20"/>
          <w:u w:val="single"/>
          <w:lang w:val="hy-AM"/>
        </w:rPr>
        <w:tab/>
      </w:r>
      <w:r w:rsidRPr="00712340">
        <w:rPr>
          <w:rFonts w:ascii="GHEA Grapalat" w:hAnsi="GHEA Grapalat" w:cs="Sylfaen"/>
          <w:sz w:val="20"/>
          <w:u w:val="single"/>
          <w:lang w:val="hy-AM"/>
        </w:rPr>
        <w:tab/>
      </w:r>
    </w:p>
    <w:p w:rsidR="007678FA" w:rsidRPr="00712340" w:rsidRDefault="007678FA" w:rsidP="007678FA">
      <w:pPr>
        <w:tabs>
          <w:tab w:val="left" w:pos="360"/>
          <w:tab w:val="left" w:pos="540"/>
        </w:tabs>
        <w:ind w:right="-360"/>
        <w:jc w:val="both"/>
        <w:rPr>
          <w:rFonts w:ascii="GHEA Grapalat" w:hAnsi="GHEA Grapalat" w:cs="Sylfaen"/>
          <w:lang w:val="hy-AM"/>
        </w:rPr>
      </w:pPr>
      <w:r w:rsidRPr="00712340">
        <w:rPr>
          <w:rFonts w:ascii="GHEA Grapalat" w:hAnsi="GHEA Grapalat" w:cs="Sylfaen"/>
          <w:sz w:val="12"/>
          <w:szCs w:val="16"/>
          <w:lang w:val="hy-AM"/>
        </w:rPr>
        <w:tab/>
      </w:r>
      <w:r w:rsidRPr="00712340">
        <w:rPr>
          <w:rFonts w:ascii="GHEA Grapalat" w:hAnsi="GHEA Grapalat" w:cs="Sylfaen"/>
          <w:sz w:val="12"/>
          <w:szCs w:val="16"/>
          <w:lang w:val="hy-AM"/>
        </w:rPr>
        <w:tab/>
      </w:r>
      <w:r w:rsidRPr="00712340">
        <w:rPr>
          <w:rFonts w:ascii="GHEA Grapalat" w:hAnsi="GHEA Grapalat" w:cs="Sylfaen"/>
          <w:sz w:val="12"/>
          <w:szCs w:val="16"/>
          <w:lang w:val="hy-AM"/>
        </w:rPr>
        <w:tab/>
      </w:r>
      <w:r w:rsidRPr="00712340">
        <w:rPr>
          <w:rFonts w:ascii="GHEA Grapalat" w:hAnsi="GHEA Grapalat" w:cs="Sylfaen"/>
          <w:sz w:val="12"/>
          <w:szCs w:val="16"/>
          <w:lang w:val="hy-AM"/>
        </w:rPr>
        <w:tab/>
      </w:r>
      <w:r w:rsidRPr="00712340">
        <w:rPr>
          <w:rFonts w:ascii="GHEA Grapalat" w:hAnsi="GHEA Grapalat" w:cs="Sylfaen"/>
          <w:sz w:val="12"/>
          <w:szCs w:val="16"/>
          <w:lang w:val="hy-AM"/>
        </w:rPr>
        <w:tab/>
      </w:r>
      <w:r w:rsidRPr="00712340">
        <w:rPr>
          <w:rFonts w:ascii="GHEA Grapalat" w:hAnsi="GHEA Grapalat" w:cs="Sylfaen"/>
          <w:sz w:val="12"/>
          <w:szCs w:val="16"/>
          <w:lang w:val="hy-AM"/>
        </w:rPr>
        <w:tab/>
      </w:r>
      <w:r w:rsidRPr="00712340">
        <w:rPr>
          <w:rFonts w:ascii="GHEA Grapalat" w:hAnsi="GHEA Grapalat" w:cs="Sylfaen"/>
          <w:sz w:val="12"/>
          <w:szCs w:val="16"/>
          <w:lang w:val="hy-AM"/>
        </w:rPr>
        <w:tab/>
        <w:t>պայմանագրի կնքման ամսաթիվը</w:t>
      </w:r>
      <w:r w:rsidRPr="00712340">
        <w:rPr>
          <w:rFonts w:ascii="GHEA Grapalat" w:hAnsi="GHEA Grapalat" w:cs="Sylfaen"/>
          <w:sz w:val="12"/>
          <w:szCs w:val="16"/>
          <w:lang w:val="hy-AM"/>
        </w:rPr>
        <w:tab/>
      </w:r>
      <w:r w:rsidRPr="00712340">
        <w:rPr>
          <w:rFonts w:ascii="GHEA Grapalat" w:hAnsi="GHEA Grapalat" w:cs="Sylfaen"/>
          <w:sz w:val="12"/>
          <w:szCs w:val="16"/>
          <w:lang w:val="hy-AM"/>
        </w:rPr>
        <w:tab/>
      </w:r>
      <w:r w:rsidRPr="00712340">
        <w:rPr>
          <w:rFonts w:ascii="GHEA Grapalat" w:hAnsi="GHEA Grapalat" w:cs="Sylfaen"/>
          <w:sz w:val="12"/>
          <w:szCs w:val="16"/>
          <w:lang w:val="hy-AM"/>
        </w:rPr>
        <w:tab/>
        <w:t xml:space="preserve">      պայմանագրի համարը</w:t>
      </w:r>
      <w:r w:rsidRPr="00712340">
        <w:rPr>
          <w:rFonts w:ascii="GHEA Grapalat" w:hAnsi="GHEA Grapalat" w:cs="Sylfaen"/>
          <w:lang w:val="hy-AM"/>
        </w:rPr>
        <w:t xml:space="preserve"> </w:t>
      </w:r>
    </w:p>
    <w:p w:rsidR="007678FA" w:rsidRPr="00712340" w:rsidRDefault="007678FA" w:rsidP="007678FA">
      <w:pPr>
        <w:tabs>
          <w:tab w:val="left" w:pos="360"/>
          <w:tab w:val="left" w:pos="540"/>
        </w:tabs>
        <w:ind w:right="-360"/>
        <w:jc w:val="both"/>
        <w:rPr>
          <w:rFonts w:ascii="GHEA Grapalat" w:hAnsi="GHEA Grapalat" w:cs="Sylfaen"/>
          <w:sz w:val="20"/>
          <w:szCs w:val="20"/>
          <w:lang w:val="hy-AM"/>
        </w:rPr>
      </w:pPr>
      <w:r w:rsidRPr="00712340">
        <w:rPr>
          <w:rFonts w:ascii="GHEA Grapalat" w:hAnsi="GHEA Grapalat" w:cs="Sylfaen"/>
          <w:sz w:val="20"/>
          <w:szCs w:val="20"/>
          <w:lang w:val="hy-AM"/>
        </w:rPr>
        <w:t xml:space="preserve">գնման պայմանագրի շրջանակներում Կատարողը  </w:t>
      </w:r>
      <w:r w:rsidRPr="00712340">
        <w:rPr>
          <w:rFonts w:ascii="GHEA Grapalat" w:hAnsi="GHEA Grapalat" w:cs="Sylfaen"/>
          <w:sz w:val="20"/>
          <w:lang w:val="hy-AM"/>
        </w:rPr>
        <w:t xml:space="preserve">20  թ. </w:t>
      </w:r>
      <w:r w:rsidRPr="00712340">
        <w:rPr>
          <w:rFonts w:ascii="GHEA Grapalat" w:hAnsi="GHEA Grapalat" w:cs="Sylfaen"/>
          <w:sz w:val="20"/>
          <w:u w:val="single"/>
          <w:lang w:val="hy-AM"/>
        </w:rPr>
        <w:tab/>
      </w:r>
      <w:r w:rsidRPr="00712340">
        <w:rPr>
          <w:rFonts w:ascii="GHEA Grapalat" w:hAnsi="GHEA Grapalat" w:cs="Sylfaen"/>
          <w:sz w:val="20"/>
          <w:u w:val="single"/>
          <w:lang w:val="hy-AM"/>
        </w:rPr>
        <w:tab/>
      </w:r>
      <w:r w:rsidRPr="00712340">
        <w:rPr>
          <w:rFonts w:ascii="GHEA Grapalat" w:hAnsi="GHEA Grapalat" w:cs="Sylfaen"/>
          <w:sz w:val="20"/>
          <w:lang w:val="hy-AM"/>
        </w:rPr>
        <w:t xml:space="preserve">-ին </w:t>
      </w:r>
      <w:r w:rsidRPr="00712340">
        <w:rPr>
          <w:rFonts w:ascii="GHEA Grapalat" w:hAnsi="GHEA Grapalat" w:cs="Sylfaen"/>
          <w:sz w:val="20"/>
          <w:szCs w:val="20"/>
          <w:lang w:val="hy-AM"/>
        </w:rPr>
        <w:t xml:space="preserve">հանձնման-ընդունման </w:t>
      </w:r>
    </w:p>
    <w:p w:rsidR="007678FA" w:rsidRPr="00712340" w:rsidRDefault="007678FA" w:rsidP="007678FA">
      <w:pPr>
        <w:tabs>
          <w:tab w:val="left" w:pos="360"/>
          <w:tab w:val="left" w:pos="540"/>
        </w:tabs>
        <w:ind w:right="-360"/>
        <w:jc w:val="both"/>
        <w:rPr>
          <w:rFonts w:ascii="GHEA Grapalat" w:hAnsi="GHEA Grapalat" w:cs="Sylfaen"/>
          <w:sz w:val="20"/>
          <w:szCs w:val="20"/>
          <w:lang w:val="hy-AM"/>
        </w:rPr>
      </w:pPr>
      <w:r w:rsidRPr="00712340">
        <w:rPr>
          <w:rFonts w:ascii="GHEA Grapalat" w:hAnsi="GHEA Grapalat" w:cs="Sylfaen"/>
          <w:sz w:val="20"/>
          <w:szCs w:val="20"/>
          <w:lang w:val="hy-AM"/>
        </w:rPr>
        <w:t>նպատակով Պատվիրատուին հանձնեց ստորև նշված ծառայությունները.</w:t>
      </w:r>
    </w:p>
    <w:p w:rsidR="007678FA" w:rsidRPr="00712340" w:rsidRDefault="007678FA" w:rsidP="007678FA">
      <w:pPr>
        <w:tabs>
          <w:tab w:val="left" w:pos="2972"/>
        </w:tabs>
        <w:jc w:val="both"/>
        <w:rPr>
          <w:rFonts w:ascii="GHEA Grapalat" w:hAnsi="GHEA Grapalat" w:cs="Sylfaen"/>
          <w:lang w:val="hy-AM"/>
        </w:rPr>
      </w:pPr>
      <w:r w:rsidRPr="0071234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712340"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712340" w:rsidRDefault="007678FA" w:rsidP="00E53C12">
            <w:pPr>
              <w:jc w:val="center"/>
              <w:rPr>
                <w:rFonts w:ascii="GHEA Grapalat" w:hAnsi="GHEA Grapalat" w:cs="Sylfaen"/>
                <w:bCs/>
                <w:sz w:val="18"/>
                <w:szCs w:val="18"/>
                <w:lang w:val="ru-RU" w:eastAsia="ru-RU"/>
              </w:rPr>
            </w:pPr>
            <w:r w:rsidRPr="00712340">
              <w:rPr>
                <w:rFonts w:ascii="GHEA Grapalat" w:hAnsi="GHEA Grapalat" w:cs="Sylfaen"/>
                <w:sz w:val="18"/>
                <w:szCs w:val="18"/>
              </w:rPr>
              <w:t>Ծառայության</w:t>
            </w:r>
          </w:p>
        </w:tc>
      </w:tr>
      <w:tr w:rsidR="007678FA" w:rsidRPr="00712340"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712340" w:rsidRDefault="007678FA" w:rsidP="00E53C12">
            <w:pPr>
              <w:jc w:val="center"/>
              <w:rPr>
                <w:rFonts w:ascii="GHEA Grapalat" w:hAnsi="GHEA Grapalat"/>
                <w:sz w:val="18"/>
                <w:szCs w:val="18"/>
              </w:rPr>
            </w:pPr>
            <w:r w:rsidRPr="00712340">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712340" w:rsidRDefault="007678FA" w:rsidP="00E53C12">
            <w:pPr>
              <w:jc w:val="center"/>
              <w:rPr>
                <w:rFonts w:ascii="GHEA Grapalat" w:hAnsi="GHEA Grapalat"/>
                <w:sz w:val="18"/>
                <w:szCs w:val="18"/>
              </w:rPr>
            </w:pPr>
            <w:r w:rsidRPr="00712340">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712340" w:rsidRDefault="007678FA" w:rsidP="00E53C12">
            <w:pPr>
              <w:jc w:val="center"/>
              <w:rPr>
                <w:rFonts w:ascii="GHEA Grapalat" w:hAnsi="GHEA Grapalat"/>
                <w:sz w:val="18"/>
                <w:szCs w:val="18"/>
              </w:rPr>
            </w:pPr>
            <w:r w:rsidRPr="00712340">
              <w:rPr>
                <w:rFonts w:ascii="GHEA Grapalat" w:hAnsi="GHEA Grapalat" w:cs="Sylfaen"/>
                <w:sz w:val="18"/>
                <w:szCs w:val="18"/>
              </w:rPr>
              <w:t>քանակը</w:t>
            </w:r>
            <w:r w:rsidRPr="00712340">
              <w:rPr>
                <w:rFonts w:ascii="GHEA Grapalat" w:hAnsi="GHEA Grapalat"/>
                <w:sz w:val="18"/>
                <w:szCs w:val="18"/>
              </w:rPr>
              <w:t xml:space="preserve"> (</w:t>
            </w:r>
            <w:r w:rsidRPr="00712340">
              <w:rPr>
                <w:rFonts w:ascii="GHEA Grapalat" w:hAnsi="GHEA Grapalat" w:cs="Sylfaen"/>
                <w:sz w:val="18"/>
                <w:szCs w:val="18"/>
              </w:rPr>
              <w:t>փաստացի</w:t>
            </w:r>
            <w:r w:rsidRPr="00712340">
              <w:rPr>
                <w:rFonts w:ascii="GHEA Grapalat" w:hAnsi="GHEA Grapalat"/>
                <w:sz w:val="18"/>
                <w:szCs w:val="18"/>
              </w:rPr>
              <w:t>)</w:t>
            </w:r>
          </w:p>
        </w:tc>
      </w:tr>
      <w:tr w:rsidR="007678FA" w:rsidRPr="00712340"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71234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71234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712340" w:rsidRDefault="007678FA" w:rsidP="00E53C12">
            <w:pPr>
              <w:rPr>
                <w:rFonts w:ascii="GHEA Grapalat" w:hAnsi="GHEA Grapalat" w:cs="Sylfaen"/>
                <w:sz w:val="18"/>
                <w:szCs w:val="18"/>
                <w:lang w:val="ru-RU" w:eastAsia="ru-RU"/>
              </w:rPr>
            </w:pPr>
          </w:p>
        </w:tc>
      </w:tr>
      <w:tr w:rsidR="007678FA" w:rsidRPr="00712340"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71234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71234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712340" w:rsidRDefault="007678FA" w:rsidP="00E53C12">
            <w:pPr>
              <w:rPr>
                <w:rFonts w:ascii="GHEA Grapalat" w:hAnsi="GHEA Grapalat" w:cs="Sylfaen"/>
                <w:sz w:val="18"/>
                <w:szCs w:val="18"/>
                <w:lang w:val="ru-RU" w:eastAsia="ru-RU"/>
              </w:rPr>
            </w:pPr>
          </w:p>
        </w:tc>
      </w:tr>
    </w:tbl>
    <w:p w:rsidR="007678FA" w:rsidRPr="00712340" w:rsidRDefault="007678FA" w:rsidP="007678FA">
      <w:pPr>
        <w:tabs>
          <w:tab w:val="left" w:pos="360"/>
          <w:tab w:val="left" w:pos="540"/>
        </w:tabs>
        <w:jc w:val="both"/>
        <w:rPr>
          <w:rFonts w:ascii="GHEA Grapalat" w:hAnsi="GHEA Grapalat" w:cs="Sylfaen"/>
          <w:lang w:val="hy-AM"/>
        </w:rPr>
      </w:pPr>
    </w:p>
    <w:p w:rsidR="007678FA" w:rsidRPr="00712340" w:rsidRDefault="007678FA" w:rsidP="007678FA">
      <w:pPr>
        <w:tabs>
          <w:tab w:val="left" w:pos="360"/>
          <w:tab w:val="left" w:pos="540"/>
        </w:tabs>
        <w:jc w:val="both"/>
        <w:rPr>
          <w:rFonts w:ascii="GHEA Grapalat" w:hAnsi="GHEA Grapalat" w:cs="Sylfaen"/>
          <w:sz w:val="20"/>
          <w:szCs w:val="20"/>
          <w:lang w:val="hy-AM"/>
        </w:rPr>
      </w:pPr>
      <w:r w:rsidRPr="00712340">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712340" w:rsidRDefault="007678FA" w:rsidP="007678FA">
      <w:pPr>
        <w:tabs>
          <w:tab w:val="left" w:pos="360"/>
          <w:tab w:val="left" w:pos="540"/>
        </w:tabs>
        <w:rPr>
          <w:rFonts w:ascii="GHEA Grapalat" w:hAnsi="GHEA Grapalat" w:cs="Sylfaen"/>
          <w:sz w:val="22"/>
          <w:szCs w:val="22"/>
          <w:lang w:val="hy-AM"/>
        </w:rPr>
      </w:pPr>
    </w:p>
    <w:p w:rsidR="007678FA" w:rsidRPr="00712340" w:rsidRDefault="007678FA" w:rsidP="007678FA">
      <w:pPr>
        <w:jc w:val="center"/>
        <w:rPr>
          <w:rFonts w:ascii="GHEA Grapalat" w:hAnsi="GHEA Grapalat" w:cs="Sylfaen"/>
          <w:sz w:val="22"/>
          <w:szCs w:val="22"/>
          <w:lang w:val="hy-AM"/>
        </w:rPr>
      </w:pPr>
    </w:p>
    <w:p w:rsidR="007678FA" w:rsidRPr="00712340" w:rsidRDefault="007678FA" w:rsidP="007678FA">
      <w:pPr>
        <w:jc w:val="center"/>
        <w:rPr>
          <w:rFonts w:ascii="GHEA Grapalat" w:hAnsi="GHEA Grapalat" w:cs="Sylfaen"/>
          <w:sz w:val="14"/>
          <w:szCs w:val="14"/>
          <w:lang w:val="hy-AM"/>
        </w:rPr>
      </w:pPr>
    </w:p>
    <w:p w:rsidR="007678FA" w:rsidRPr="00712340" w:rsidRDefault="007678FA" w:rsidP="007678FA">
      <w:pPr>
        <w:jc w:val="center"/>
        <w:rPr>
          <w:rFonts w:ascii="GHEA Grapalat" w:hAnsi="GHEA Grapalat" w:cs="Sylfaen"/>
          <w:sz w:val="22"/>
          <w:szCs w:val="22"/>
          <w:lang w:val="hy-AM"/>
        </w:rPr>
      </w:pPr>
    </w:p>
    <w:p w:rsidR="007678FA" w:rsidRPr="00712340" w:rsidRDefault="007678FA" w:rsidP="007678FA">
      <w:pPr>
        <w:jc w:val="center"/>
        <w:rPr>
          <w:rFonts w:ascii="GHEA Grapalat" w:hAnsi="GHEA Grapalat" w:cs="Sylfaen"/>
          <w:sz w:val="22"/>
          <w:szCs w:val="22"/>
        </w:rPr>
      </w:pPr>
      <w:r w:rsidRPr="00712340">
        <w:rPr>
          <w:rFonts w:ascii="GHEA Grapalat" w:hAnsi="GHEA Grapalat" w:cs="Sylfaen"/>
          <w:sz w:val="22"/>
          <w:szCs w:val="22"/>
        </w:rPr>
        <w:t>ԿՈՂՄԵՐԸ</w:t>
      </w:r>
    </w:p>
    <w:p w:rsidR="007678FA" w:rsidRPr="00712340" w:rsidRDefault="007678FA" w:rsidP="007678FA">
      <w:pPr>
        <w:jc w:val="center"/>
        <w:rPr>
          <w:rFonts w:ascii="GHEA Grapalat" w:hAnsi="GHEA Grapalat" w:cs="Sylfaen"/>
          <w:sz w:val="22"/>
          <w:szCs w:val="22"/>
        </w:rPr>
      </w:pPr>
    </w:p>
    <w:p w:rsidR="007678FA" w:rsidRPr="00712340" w:rsidRDefault="007678FA" w:rsidP="007678FA">
      <w:pPr>
        <w:tabs>
          <w:tab w:val="left" w:pos="360"/>
          <w:tab w:val="left" w:pos="540"/>
        </w:tabs>
        <w:rPr>
          <w:rFonts w:ascii="GHEA Grapalat" w:hAnsi="GHEA Grapalat" w:cs="Sylfaen"/>
          <w:sz w:val="22"/>
          <w:szCs w:val="22"/>
        </w:rPr>
      </w:pPr>
    </w:p>
    <w:p w:rsidR="007678FA" w:rsidRPr="00712340"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712340" w:rsidTr="00E53C12">
        <w:tc>
          <w:tcPr>
            <w:tcW w:w="4785" w:type="dxa"/>
          </w:tcPr>
          <w:p w:rsidR="007678FA" w:rsidRPr="00712340" w:rsidRDefault="007678FA" w:rsidP="00E53C12">
            <w:pPr>
              <w:tabs>
                <w:tab w:val="left" w:pos="360"/>
                <w:tab w:val="left" w:pos="540"/>
              </w:tabs>
              <w:jc w:val="center"/>
              <w:rPr>
                <w:rFonts w:ascii="GHEA Grapalat" w:hAnsi="GHEA Grapalat" w:cs="Sylfaen"/>
                <w:b/>
                <w:bCs/>
                <w:sz w:val="22"/>
                <w:szCs w:val="22"/>
                <w:lang w:eastAsia="ru-RU"/>
              </w:rPr>
            </w:pPr>
            <w:r w:rsidRPr="00712340">
              <w:rPr>
                <w:rFonts w:ascii="GHEA Grapalat" w:hAnsi="GHEA Grapalat" w:cs="Sylfaen"/>
                <w:b/>
                <w:bCs/>
                <w:sz w:val="22"/>
                <w:szCs w:val="22"/>
              </w:rPr>
              <w:t>Հանձնեց</w:t>
            </w:r>
          </w:p>
        </w:tc>
        <w:tc>
          <w:tcPr>
            <w:tcW w:w="5223" w:type="dxa"/>
          </w:tcPr>
          <w:p w:rsidR="007678FA" w:rsidRPr="00712340" w:rsidRDefault="007678FA" w:rsidP="00E53C12">
            <w:pPr>
              <w:tabs>
                <w:tab w:val="left" w:pos="360"/>
                <w:tab w:val="left" w:pos="540"/>
              </w:tabs>
              <w:jc w:val="center"/>
              <w:rPr>
                <w:rFonts w:ascii="GHEA Grapalat" w:hAnsi="GHEA Grapalat" w:cs="Sylfaen"/>
                <w:b/>
                <w:bCs/>
                <w:sz w:val="22"/>
                <w:szCs w:val="22"/>
                <w:lang w:eastAsia="ru-RU"/>
              </w:rPr>
            </w:pPr>
            <w:r w:rsidRPr="00712340">
              <w:rPr>
                <w:rFonts w:ascii="GHEA Grapalat" w:hAnsi="GHEA Grapalat" w:cs="Sylfaen"/>
                <w:b/>
                <w:bCs/>
                <w:sz w:val="22"/>
                <w:szCs w:val="22"/>
              </w:rPr>
              <w:t xml:space="preserve">        Ընդունեց</w:t>
            </w:r>
          </w:p>
        </w:tc>
      </w:tr>
    </w:tbl>
    <w:p w:rsidR="007678FA" w:rsidRPr="00712340" w:rsidRDefault="007678FA" w:rsidP="007678FA">
      <w:pPr>
        <w:tabs>
          <w:tab w:val="left" w:pos="360"/>
          <w:tab w:val="left" w:pos="540"/>
        </w:tabs>
        <w:rPr>
          <w:rFonts w:ascii="GHEA Grapalat" w:hAnsi="GHEA Grapalat" w:cs="Sylfaen"/>
          <w:sz w:val="20"/>
          <w:szCs w:val="20"/>
          <w:lang w:eastAsia="ru-RU"/>
        </w:rPr>
      </w:pPr>
      <w:r w:rsidRPr="00712340">
        <w:rPr>
          <w:rFonts w:ascii="GHEA Grapalat" w:hAnsi="GHEA Grapalat" w:cs="Sylfaen"/>
          <w:sz w:val="20"/>
          <w:szCs w:val="20"/>
          <w:lang w:eastAsia="ru-RU"/>
        </w:rPr>
        <w:t xml:space="preserve">                                                                                                  հայտը նախագծած ներկայացուցիչ`</w:t>
      </w:r>
    </w:p>
    <w:p w:rsidR="007678FA" w:rsidRPr="00712340"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712340" w:rsidTr="00E53C12">
        <w:trPr>
          <w:tblCellSpacing w:w="7" w:type="dxa"/>
          <w:jc w:val="center"/>
        </w:trPr>
        <w:tc>
          <w:tcPr>
            <w:tcW w:w="0" w:type="auto"/>
            <w:vAlign w:val="center"/>
          </w:tcPr>
          <w:p w:rsidR="007678FA" w:rsidRPr="00712340" w:rsidRDefault="007678FA" w:rsidP="00E53C12">
            <w:pPr>
              <w:jc w:val="center"/>
              <w:rPr>
                <w:rFonts w:ascii="GHEA Grapalat" w:hAnsi="GHEA Grapalat" w:cs="GHEA Grapalat"/>
                <w:color w:val="000000"/>
                <w:sz w:val="21"/>
                <w:szCs w:val="21"/>
                <w:lang w:val="ru-RU" w:eastAsia="ru-RU"/>
              </w:rPr>
            </w:pPr>
            <w:r w:rsidRPr="00712340">
              <w:rPr>
                <w:rFonts w:ascii="GHEA Grapalat" w:hAnsi="GHEA Grapalat" w:cs="GHEA Grapalat"/>
                <w:color w:val="000000"/>
                <w:sz w:val="21"/>
                <w:szCs w:val="21"/>
              </w:rPr>
              <w:t xml:space="preserve">___________________________ </w:t>
            </w:r>
          </w:p>
          <w:p w:rsidR="007678FA" w:rsidRPr="00712340" w:rsidRDefault="007678FA" w:rsidP="00E53C12">
            <w:pPr>
              <w:jc w:val="center"/>
              <w:rPr>
                <w:rFonts w:ascii="GHEA Grapalat" w:hAnsi="GHEA Grapalat" w:cs="GHEA Grapalat"/>
                <w:color w:val="000000"/>
                <w:sz w:val="21"/>
                <w:szCs w:val="21"/>
                <w:lang w:val="ru-RU" w:eastAsia="ru-RU"/>
              </w:rPr>
            </w:pPr>
            <w:r w:rsidRPr="00712340">
              <w:rPr>
                <w:rFonts w:ascii="GHEA Grapalat" w:hAnsi="GHEA Grapalat" w:cs="GHEA Grapalat"/>
                <w:color w:val="000000"/>
                <w:sz w:val="15"/>
                <w:szCs w:val="15"/>
              </w:rPr>
              <w:t>ազգանուն, անուն</w:t>
            </w:r>
          </w:p>
        </w:tc>
        <w:tc>
          <w:tcPr>
            <w:tcW w:w="0" w:type="auto"/>
            <w:vAlign w:val="center"/>
          </w:tcPr>
          <w:p w:rsidR="007678FA" w:rsidRPr="00712340" w:rsidRDefault="007678FA" w:rsidP="00E53C12">
            <w:pPr>
              <w:jc w:val="center"/>
              <w:rPr>
                <w:rFonts w:ascii="GHEA Grapalat" w:hAnsi="GHEA Grapalat" w:cs="GHEA Grapalat"/>
                <w:color w:val="000000"/>
                <w:sz w:val="21"/>
                <w:szCs w:val="21"/>
                <w:lang w:val="ru-RU" w:eastAsia="ru-RU"/>
              </w:rPr>
            </w:pPr>
            <w:r w:rsidRPr="00712340">
              <w:rPr>
                <w:rFonts w:ascii="GHEA Grapalat" w:hAnsi="GHEA Grapalat" w:cs="GHEA Grapalat"/>
                <w:color w:val="000000"/>
                <w:sz w:val="21"/>
                <w:szCs w:val="21"/>
              </w:rPr>
              <w:t>___________________________</w:t>
            </w:r>
          </w:p>
          <w:p w:rsidR="007678FA" w:rsidRPr="00712340" w:rsidRDefault="007678FA" w:rsidP="00E53C12">
            <w:pPr>
              <w:jc w:val="center"/>
              <w:rPr>
                <w:rFonts w:ascii="GHEA Grapalat" w:hAnsi="GHEA Grapalat" w:cs="GHEA Grapalat"/>
                <w:color w:val="000000"/>
                <w:sz w:val="21"/>
                <w:szCs w:val="21"/>
                <w:lang w:val="ru-RU" w:eastAsia="ru-RU"/>
              </w:rPr>
            </w:pPr>
            <w:r w:rsidRPr="00712340">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712340" w:rsidRDefault="007678FA" w:rsidP="00E53C12">
            <w:pPr>
              <w:jc w:val="center"/>
              <w:rPr>
                <w:rFonts w:ascii="GHEA Grapalat" w:hAnsi="GHEA Grapalat" w:cs="GHEA Grapalat"/>
                <w:color w:val="000000"/>
                <w:sz w:val="21"/>
                <w:szCs w:val="21"/>
                <w:lang w:val="ru-RU" w:eastAsia="ru-RU"/>
              </w:rPr>
            </w:pPr>
            <w:r w:rsidRPr="00712340">
              <w:rPr>
                <w:rFonts w:ascii="GHEA Grapalat" w:hAnsi="GHEA Grapalat" w:cs="GHEA Grapalat"/>
                <w:color w:val="000000"/>
                <w:sz w:val="21"/>
                <w:szCs w:val="21"/>
              </w:rPr>
              <w:t xml:space="preserve">___________________________ </w:t>
            </w:r>
          </w:p>
          <w:p w:rsidR="007678FA" w:rsidRPr="00712340" w:rsidRDefault="007678FA" w:rsidP="00E53C12">
            <w:pPr>
              <w:jc w:val="center"/>
              <w:rPr>
                <w:rFonts w:ascii="GHEA Grapalat" w:hAnsi="GHEA Grapalat" w:cs="GHEA Grapalat"/>
                <w:color w:val="000000"/>
                <w:sz w:val="21"/>
                <w:szCs w:val="21"/>
                <w:lang w:val="ru-RU" w:eastAsia="ru-RU"/>
              </w:rPr>
            </w:pPr>
            <w:r w:rsidRPr="00712340">
              <w:rPr>
                <w:rFonts w:ascii="GHEA Grapalat" w:hAnsi="GHEA Grapalat" w:cs="GHEA Grapalat"/>
                <w:color w:val="000000"/>
                <w:sz w:val="15"/>
                <w:szCs w:val="15"/>
              </w:rPr>
              <w:t>ստորագրություն</w:t>
            </w:r>
          </w:p>
        </w:tc>
        <w:tc>
          <w:tcPr>
            <w:tcW w:w="0" w:type="auto"/>
            <w:vAlign w:val="center"/>
          </w:tcPr>
          <w:p w:rsidR="007678FA" w:rsidRPr="00712340" w:rsidRDefault="007678FA" w:rsidP="00E53C12">
            <w:pPr>
              <w:jc w:val="center"/>
              <w:rPr>
                <w:rFonts w:ascii="GHEA Grapalat" w:hAnsi="GHEA Grapalat" w:cs="GHEA Grapalat"/>
                <w:color w:val="000000"/>
                <w:sz w:val="21"/>
                <w:szCs w:val="21"/>
                <w:lang w:val="ru-RU" w:eastAsia="ru-RU"/>
              </w:rPr>
            </w:pPr>
            <w:r w:rsidRPr="00712340">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712340">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5B46E7">
      <w:footnotePr>
        <w:pos w:val="beneathText"/>
      </w:footnotePr>
      <w:pgSz w:w="11906" w:h="16838" w:code="9"/>
      <w:pgMar w:top="533" w:right="851" w:bottom="425"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79B2" w:rsidRDefault="006B79B2">
      <w:r>
        <w:separator/>
      </w:r>
    </w:p>
  </w:endnote>
  <w:endnote w:type="continuationSeparator" w:id="1">
    <w:p w:rsidR="006B79B2" w:rsidRDefault="006B79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Times New Roman"/>
    <w:panose1 w:val="00000000000000000000"/>
    <w:charset w:val="00"/>
    <w:family w:val="roman"/>
    <w:notTrueType/>
    <w:pitch w:val="default"/>
    <w:sig w:usb0="00000000" w:usb1="00000000" w:usb2="00000000" w:usb3="00000000" w:csb0="00000000"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79B2" w:rsidRDefault="006B79B2">
      <w:r>
        <w:separator/>
      </w:r>
    </w:p>
  </w:footnote>
  <w:footnote w:type="continuationSeparator" w:id="1">
    <w:p w:rsidR="006B79B2" w:rsidRDefault="006B79B2">
      <w:r>
        <w:continuationSeparator/>
      </w:r>
    </w:p>
  </w:footnote>
  <w:footnote w:id="2">
    <w:p w:rsidR="00091EBC" w:rsidRPr="00EC2CDE" w:rsidRDefault="00E02338"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1</w:t>
      </w:r>
      <w:r w:rsidR="000C71D2">
        <w:rPr>
          <w:rFonts w:ascii="GHEA Grapalat" w:hAnsi="GHEA Grapalat" w:cs="Sylfaen"/>
          <w:i/>
          <w:sz w:val="16"/>
          <w:szCs w:val="16"/>
          <w:vertAlign w:val="superscript"/>
          <w:lang w:val="es-ES" w:eastAsia="en-US"/>
        </w:rPr>
        <w:t>4</w:t>
      </w:r>
      <w:r>
        <w:rPr>
          <w:rFonts w:ascii="GHEA Grapalat" w:hAnsi="GHEA Grapalat" w:cs="Sylfaen"/>
          <w:i/>
          <w:sz w:val="16"/>
          <w:szCs w:val="16"/>
          <w:vertAlign w:val="superscript"/>
          <w:lang w:val="es-ES" w:eastAsia="en-US"/>
        </w:rPr>
        <w:t xml:space="preserve"> </w:t>
      </w:r>
      <w:r w:rsidR="00091EBC" w:rsidRPr="003053EF">
        <w:rPr>
          <w:rFonts w:ascii="GHEA Grapalat" w:hAnsi="GHEA Grapalat" w:cs="Sylfaen"/>
          <w:i/>
          <w:sz w:val="16"/>
          <w:szCs w:val="16"/>
          <w:lang w:val="es-ES" w:eastAsia="en-US"/>
        </w:rPr>
        <w:t xml:space="preserve">Համատեղ </w:t>
      </w:r>
      <w:r w:rsidR="00091EBC"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00091EBC" w:rsidRPr="00FD7291">
        <w:rPr>
          <w:rFonts w:ascii="GHEA Grapalat" w:hAnsi="GHEA Grapalat" w:cs="Sylfaen"/>
          <w:i/>
          <w:sz w:val="16"/>
          <w:szCs w:val="16"/>
        </w:rPr>
        <w:t xml:space="preserve"> կողմից</w:t>
      </w:r>
      <w:r w:rsidR="00091EBC">
        <w:rPr>
          <w:rFonts w:ascii="GHEA Grapalat" w:hAnsi="GHEA Grapalat" w:cs="Sylfaen"/>
          <w:i/>
          <w:sz w:val="16"/>
          <w:szCs w:val="16"/>
        </w:rPr>
        <w:t>:</w:t>
      </w:r>
    </w:p>
  </w:footnote>
  <w:footnote w:id="3">
    <w:p w:rsidR="00091EBC" w:rsidRPr="002A4619" w:rsidRDefault="00091EBC" w:rsidP="00B2572B">
      <w:pPr>
        <w:pStyle w:val="FootnoteText"/>
        <w:rPr>
          <w:rFonts w:ascii="GHEA Grapalat" w:hAnsi="GHEA Grapalat"/>
          <w:i/>
          <w:sz w:val="16"/>
          <w:szCs w:val="16"/>
          <w:lang w:val="af-ZA"/>
        </w:rPr>
      </w:pPr>
      <w:r w:rsidRPr="00A65C38">
        <w:rPr>
          <w:rFonts w:ascii="GHEA Grapalat" w:hAnsi="GHEA Grapalat"/>
          <w:i/>
          <w:sz w:val="16"/>
          <w:szCs w:val="16"/>
          <w:lang w:val="hy-AM"/>
        </w:rPr>
        <w:t>*</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93613F" w:rsidRDefault="00091EBC" w:rsidP="0093613F">
      <w:pPr>
        <w:pStyle w:val="BodyTextIndent3"/>
        <w:spacing w:line="240" w:lineRule="auto"/>
        <w:jc w:val="right"/>
        <w:rPr>
          <w:rFonts w:ascii="GHEA Grapalat" w:hAnsi="GHEA Grapalat" w:cs="Sylfaen"/>
          <w:b/>
          <w:lang w:val="hy-AM"/>
        </w:rPr>
      </w:pPr>
      <w:r w:rsidRPr="001E7733">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sidRPr="001E7733">
        <w:rPr>
          <w:rFonts w:ascii="GHEA Grapalat" w:hAnsi="GHEA Grapalat"/>
          <w:i/>
          <w:sz w:val="16"/>
          <w:szCs w:val="16"/>
          <w:lang w:val="af-ZA" w:eastAsia="ru-RU"/>
        </w:rPr>
        <w:t xml:space="preserve"> </w:t>
      </w:r>
      <w:r w:rsidRPr="000673FF">
        <w:rPr>
          <w:rFonts w:ascii="GHEA Grapalat" w:hAnsi="GHEA Grapalat"/>
          <w:i/>
          <w:sz w:val="16"/>
          <w:szCs w:val="16"/>
          <w:lang w:val="hy-AM" w:eastAsia="ru-RU"/>
        </w:rPr>
        <w:t xml:space="preserve">գործադիր մարմնի ղեկավարի և անդամների տվյալները: </w:t>
      </w:r>
    </w:p>
    <w:p w:rsidR="0093613F" w:rsidRDefault="0093613F" w:rsidP="0093613F">
      <w:pPr>
        <w:pStyle w:val="norm"/>
        <w:spacing w:line="240" w:lineRule="auto"/>
        <w:ind w:firstLine="284"/>
        <w:jc w:val="right"/>
        <w:rPr>
          <w:rFonts w:ascii="GHEA Grapalat" w:hAnsi="GHEA Grapalat" w:cs="Arial"/>
          <w:b/>
          <w:sz w:val="20"/>
          <w:lang w:val="hy-AM"/>
        </w:rPr>
      </w:pPr>
      <w:r>
        <w:rPr>
          <w:rFonts w:ascii="GHEA Grapalat" w:hAnsi="GHEA Grapalat" w:cs="Sylfaen"/>
          <w:b/>
          <w:sz w:val="20"/>
          <w:lang w:val="es-ES"/>
        </w:rPr>
        <w:t>Հավելված</w:t>
      </w:r>
      <w:r>
        <w:rPr>
          <w:rFonts w:ascii="GHEA Grapalat" w:hAnsi="GHEA Grapalat" w:cs="Arial"/>
          <w:b/>
          <w:sz w:val="20"/>
          <w:lang w:val="es-ES"/>
        </w:rPr>
        <w:t xml:space="preserve">  N 1</w:t>
      </w:r>
      <w:r>
        <w:rPr>
          <w:rFonts w:ascii="GHEA Grapalat" w:hAnsi="GHEA Grapalat" w:cs="Arial"/>
          <w:b/>
          <w:sz w:val="20"/>
          <w:lang w:val="hy-AM"/>
        </w:rPr>
        <w:t>.1</w:t>
      </w:r>
    </w:p>
    <w:p w:rsidR="0093613F" w:rsidRDefault="0093613F" w:rsidP="0093613F">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Pr="00316E1F">
        <w:rPr>
          <w:rFonts w:ascii="GHEA Grapalat" w:hAnsi="GHEA Grapalat"/>
          <w:b/>
          <w:i/>
          <w:lang w:val="af-ZA"/>
        </w:rPr>
        <w:t xml:space="preserve"> </w:t>
      </w:r>
      <w:r w:rsidRPr="008200D5">
        <w:rPr>
          <w:rFonts w:ascii="GHEA Grapalat" w:hAnsi="GHEA Grapalat"/>
          <w:b/>
          <w:i/>
          <w:lang w:val="af-ZA"/>
        </w:rPr>
        <w:t xml:space="preserve">ՀՀ </w:t>
      </w:r>
      <w:r>
        <w:rPr>
          <w:rFonts w:ascii="GHEA Grapalat" w:hAnsi="GHEA Grapalat"/>
          <w:b/>
          <w:i/>
          <w:lang w:val="af-ZA"/>
        </w:rPr>
        <w:t>ԱՄԱ</w:t>
      </w:r>
      <w:r w:rsidRPr="008200D5">
        <w:rPr>
          <w:rFonts w:ascii="GHEA Grapalat" w:hAnsi="GHEA Grapalat"/>
          <w:b/>
          <w:i/>
          <w:lang w:val="af-ZA"/>
        </w:rPr>
        <w:t>Հ-ԳՀԾՁԲ-20/0</w:t>
      </w:r>
      <w:r>
        <w:rPr>
          <w:rFonts w:ascii="GHEA Grapalat" w:hAnsi="GHEA Grapalat"/>
          <w:b/>
          <w:i/>
          <w:lang w:val="af-ZA"/>
        </w:rPr>
        <w:t xml:space="preserve">1 </w:t>
      </w:r>
      <w:r w:rsidRPr="008200D5">
        <w:rPr>
          <w:rFonts w:ascii="GHEA Grapalat" w:hAnsi="GHEA Grapalat"/>
          <w:b/>
          <w:i/>
          <w:u w:val="single"/>
          <w:lang w:val="af-ZA"/>
        </w:rPr>
        <w:t xml:space="preserve">       </w:t>
      </w:r>
      <w:r>
        <w:rPr>
          <w:rFonts w:ascii="GHEA Grapalat" w:hAnsi="GHEA Grapalat"/>
          <w:lang w:val="es-ES"/>
        </w:rPr>
        <w:t xml:space="preserve"> </w:t>
      </w:r>
      <w:r>
        <w:rPr>
          <w:rFonts w:ascii="GHEA Grapalat" w:hAnsi="GHEA Grapalat" w:cs="Sylfaen"/>
          <w:b/>
          <w:lang w:val="es-ES"/>
        </w:rPr>
        <w:t>ծածկագրով</w:t>
      </w:r>
    </w:p>
    <w:p w:rsidR="0093613F" w:rsidRDefault="0093613F" w:rsidP="0093613F">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 ընթացակարգ</w:t>
      </w:r>
      <w:r>
        <w:rPr>
          <w:rFonts w:ascii="GHEA Grapalat" w:hAnsi="GHEA Grapalat" w:cs="Sylfaen"/>
          <w:b/>
          <w:lang w:val="hy-AM"/>
        </w:rPr>
        <w:t xml:space="preserve">ի </w:t>
      </w:r>
      <w:r>
        <w:rPr>
          <w:rFonts w:ascii="GHEA Grapalat" w:hAnsi="GHEA Grapalat" w:cs="Sylfaen"/>
          <w:b/>
          <w:lang w:val="es-ES"/>
        </w:rPr>
        <w:t>հրավերի</w:t>
      </w:r>
    </w:p>
    <w:p w:rsidR="0093613F" w:rsidRDefault="0093613F" w:rsidP="0093613F">
      <w:pPr>
        <w:pStyle w:val="BodyTextIndent3"/>
        <w:spacing w:line="240" w:lineRule="auto"/>
        <w:jc w:val="right"/>
        <w:rPr>
          <w:rFonts w:ascii="GHEA Grapalat" w:hAnsi="GHEA Grapalat"/>
          <w:b/>
          <w:lang w:val="hy-AM"/>
        </w:rPr>
      </w:pPr>
    </w:p>
    <w:p w:rsidR="0093613F" w:rsidRDefault="0093613F" w:rsidP="0093613F">
      <w:pPr>
        <w:ind w:left="-66"/>
        <w:jc w:val="right"/>
        <w:rPr>
          <w:rFonts w:ascii="GHEA Grapalat" w:hAnsi="GHEA Grapalat"/>
          <w:sz w:val="20"/>
          <w:lang w:val="hy-AM"/>
        </w:rPr>
      </w:pPr>
    </w:p>
    <w:p w:rsidR="0093613F" w:rsidRDefault="0093613F" w:rsidP="0093613F">
      <w:pPr>
        <w:ind w:left="-66"/>
        <w:jc w:val="center"/>
        <w:rPr>
          <w:rFonts w:ascii="GHEA Grapalat" w:hAnsi="GHEA Grapalat"/>
          <w:b/>
          <w:lang w:val="hy-AM"/>
        </w:rPr>
      </w:pPr>
    </w:p>
    <w:p w:rsidR="0093613F" w:rsidRDefault="0093613F" w:rsidP="0093613F">
      <w:pPr>
        <w:ind w:left="-66"/>
        <w:jc w:val="center"/>
        <w:rPr>
          <w:rFonts w:ascii="GHEA Grapalat" w:hAnsi="GHEA Grapalat" w:cs="Sylfaen"/>
          <w:b/>
          <w:lang w:val="hy-AM"/>
        </w:rPr>
      </w:pPr>
      <w:r>
        <w:rPr>
          <w:rFonts w:ascii="GHEA Grapalat" w:hAnsi="GHEA Grapalat" w:cs="Sylfaen"/>
          <w:b/>
          <w:lang w:val="hy-AM"/>
        </w:rPr>
        <w:t>ՀԱՅՏԱՐԱՐՈՒԹՅՈՒՆ*</w:t>
      </w:r>
    </w:p>
    <w:p w:rsidR="0093613F" w:rsidRDefault="0093613F" w:rsidP="0093613F">
      <w:pPr>
        <w:ind w:left="-66"/>
        <w:jc w:val="center"/>
        <w:rPr>
          <w:rFonts w:ascii="GHEA Grapalat" w:hAnsi="GHEA Grapalat"/>
          <w:b/>
          <w:sz w:val="20"/>
          <w:lang w:val="hy-AM"/>
        </w:rPr>
      </w:pPr>
      <w:r>
        <w:rPr>
          <w:rFonts w:ascii="GHEA Grapalat" w:hAnsi="GHEA Grapalat" w:cs="Arial Armenian"/>
          <w:b/>
          <w:sz w:val="20"/>
          <w:lang w:val="hy-AM"/>
        </w:rPr>
        <w:t>«</w:t>
      </w:r>
      <w:r>
        <w:rPr>
          <w:rFonts w:ascii="GHEA Grapalat" w:hAnsi="GHEA Grapalat"/>
          <w:b/>
          <w:sz w:val="20"/>
          <w:lang w:val="hy-AM"/>
        </w:rPr>
        <w:t>Աշխատանքային փորձ» որակավորման չափանիշին համապատասխանության մասին</w:t>
      </w:r>
    </w:p>
    <w:p w:rsidR="0093613F" w:rsidRDefault="0093613F" w:rsidP="0093613F">
      <w:pPr>
        <w:ind w:firstLine="567"/>
        <w:jc w:val="both"/>
        <w:rPr>
          <w:rFonts w:ascii="GHEA Grapalat" w:hAnsi="GHEA Grapalat" w:cs="Sylfaen"/>
          <w:sz w:val="20"/>
          <w:highlight w:val="yellow"/>
          <w:lang w:val="hy-AM"/>
        </w:rPr>
      </w:pPr>
    </w:p>
    <w:p w:rsidR="0093613F" w:rsidRDefault="0093613F" w:rsidP="0093613F">
      <w:pPr>
        <w:ind w:left="-66"/>
        <w:rPr>
          <w:rFonts w:ascii="GHEA Grapalat" w:hAnsi="GHEA Grapalat" w:cs="Sylfaen"/>
          <w:b/>
          <w:sz w:val="20"/>
          <w:szCs w:val="20"/>
          <w:highlight w:val="yellow"/>
          <w:lang w:val="hy-AM"/>
        </w:rPr>
      </w:pPr>
    </w:p>
    <w:p w:rsidR="0093613F" w:rsidRDefault="0093613F" w:rsidP="0093613F">
      <w:pPr>
        <w:ind w:firstLine="709"/>
        <w:jc w:val="both"/>
        <w:rPr>
          <w:rFonts w:ascii="GHEA Grapalat" w:hAnsi="GHEA Grapalat" w:cs="Arial"/>
          <w:sz w:val="20"/>
          <w:szCs w:val="20"/>
          <w:lang w:val="hy-AM"/>
        </w:rPr>
      </w:pPr>
      <w:r>
        <w:rPr>
          <w:rFonts w:ascii="GHEA Grapalat" w:hAnsi="GHEA Grapalat" w:cs="Arial"/>
          <w:sz w:val="20"/>
          <w:szCs w:val="20"/>
          <w:lang w:val="hy-AM"/>
        </w:rPr>
        <w:t xml:space="preserve">Ստորև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 xml:space="preserve">ն </w:t>
      </w:r>
      <w:r>
        <w:rPr>
          <w:rFonts w:ascii="GHEA Grapalat" w:hAnsi="GHEA Grapalat" w:cs="Arial"/>
          <w:sz w:val="20"/>
          <w:szCs w:val="20"/>
          <w:lang w:val="hy-AM"/>
        </w:rPr>
        <w:t>ներկայացնում է նախկինում</w:t>
      </w:r>
    </w:p>
    <w:p w:rsidR="0093613F" w:rsidRDefault="0093613F" w:rsidP="0093613F">
      <w:pPr>
        <w:jc w:val="both"/>
        <w:rPr>
          <w:rFonts w:ascii="GHEA Grapalat" w:hAnsi="GHEA Grapalat" w:cs="Sylfaen"/>
          <w:vertAlign w:val="superscript"/>
          <w:lang w:val="hy-AM"/>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rsidR="0093613F" w:rsidRDefault="0093613F" w:rsidP="0093613F">
      <w:pPr>
        <w:jc w:val="both"/>
        <w:rPr>
          <w:rFonts w:ascii="GHEA Grapalat" w:hAnsi="GHEA Grapalat" w:cs="Sylfaen"/>
          <w:vertAlign w:val="superscript"/>
          <w:lang w:val="hy-AM"/>
        </w:rPr>
      </w:pPr>
    </w:p>
    <w:p w:rsidR="0093613F" w:rsidRDefault="0093613F" w:rsidP="0093613F">
      <w:pPr>
        <w:jc w:val="both"/>
        <w:rPr>
          <w:rFonts w:ascii="GHEA Grapalat" w:hAnsi="GHEA Grapalat" w:cs="Arial"/>
          <w:sz w:val="20"/>
          <w:szCs w:val="20"/>
          <w:lang w:val="es-ES"/>
        </w:rPr>
      </w:pPr>
      <w:r>
        <w:rPr>
          <w:rFonts w:ascii="GHEA Grapalat" w:hAnsi="GHEA Grapalat" w:cs="Arial"/>
          <w:sz w:val="20"/>
          <w:szCs w:val="20"/>
          <w:lang w:val="hy-AM"/>
        </w:rPr>
        <w:t>իրականացված պայմանագրերի ցանկը՝</w:t>
      </w:r>
    </w:p>
    <w:p w:rsidR="0093613F" w:rsidRDefault="0093613F" w:rsidP="0093613F">
      <w:pPr>
        <w:jc w:val="both"/>
        <w:rPr>
          <w:rFonts w:ascii="GHEA Grapalat" w:hAnsi="GHEA Grapalat"/>
          <w:i/>
          <w:sz w:val="16"/>
          <w:vertAlign w:val="superscript"/>
          <w:lang w:val="es-ES"/>
        </w:rPr>
      </w:pPr>
    </w:p>
    <w:p w:rsidR="0093613F" w:rsidRDefault="0093613F" w:rsidP="0093613F">
      <w:pPr>
        <w:ind w:left="-66"/>
        <w:rPr>
          <w:rFonts w:ascii="GHEA Grapalat" w:hAnsi="GHEA Grapalat" w:cs="Sylfaen"/>
          <w:b/>
          <w:sz w:val="20"/>
          <w:szCs w:val="20"/>
          <w:highlight w:val="yellow"/>
          <w:lang w:val="hy-AM"/>
        </w:rPr>
      </w:pPr>
    </w:p>
    <w:p w:rsidR="0093613F" w:rsidRDefault="0093613F" w:rsidP="0093613F">
      <w:pPr>
        <w:ind w:firstLine="567"/>
        <w:jc w:val="both"/>
        <w:rPr>
          <w:rFonts w:ascii="GHEA Grapalat" w:hAnsi="GHEA Grapalat" w:cs="Sylfaen"/>
          <w:sz w:val="20"/>
          <w:highlight w:val="yellow"/>
          <w:lang w:val="es-ES"/>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350"/>
        <w:gridCol w:w="1350"/>
        <w:gridCol w:w="2700"/>
        <w:gridCol w:w="4230"/>
      </w:tblGrid>
      <w:tr w:rsidR="0093613F" w:rsidRPr="005F7D89" w:rsidTr="0093613F">
        <w:tc>
          <w:tcPr>
            <w:tcW w:w="10350" w:type="dxa"/>
            <w:gridSpan w:val="5"/>
            <w:tcBorders>
              <w:top w:val="single" w:sz="4" w:space="0" w:color="auto"/>
              <w:left w:val="single" w:sz="4" w:space="0" w:color="auto"/>
              <w:bottom w:val="single" w:sz="4" w:space="0" w:color="auto"/>
              <w:right w:val="single" w:sz="4" w:space="0" w:color="auto"/>
            </w:tcBorders>
            <w:vAlign w:val="center"/>
          </w:tcPr>
          <w:p w:rsidR="0093613F" w:rsidRDefault="0093613F">
            <w:pPr>
              <w:rPr>
                <w:rFonts w:ascii="Sylfaen" w:hAnsi="Sylfaen" w:cs="Arial"/>
                <w:sz w:val="22"/>
                <w:highlight w:val="yellow"/>
                <w:lang w:val="hy-AM"/>
              </w:rPr>
            </w:pPr>
            <w:r>
              <w:rPr>
                <w:rFonts w:ascii="Sylfaen" w:hAnsi="Sylfaen" w:cs="Arial"/>
                <w:sz w:val="22"/>
                <w:highlight w:val="yellow"/>
                <w:lang w:val="hy-AM"/>
              </w:rPr>
              <w:t xml:space="preserve">Կազմակերպության կողմից իրականացված նախահաշվային արժեքի 25% և ավել արժեքով </w:t>
            </w:r>
            <w:r>
              <w:rPr>
                <w:rFonts w:ascii="GHEA Grapalat" w:hAnsi="GHEA Grapalat" w:cs="Arial Armenian"/>
                <w:b/>
                <w:sz w:val="20"/>
                <w:szCs w:val="20"/>
                <w:highlight w:val="yellow"/>
                <w:lang w:val="hy-AM" w:eastAsia="ru-RU"/>
              </w:rPr>
              <w:t>շինարարական աշխատանքների որակի տեխնիկական հսկողության ծառայությունների</w:t>
            </w:r>
            <w:r>
              <w:rPr>
                <w:rFonts w:ascii="GHEA Grapalat" w:hAnsi="GHEA Grapalat" w:cs="Arial Armenian"/>
                <w:b/>
                <w:sz w:val="20"/>
                <w:szCs w:val="20"/>
                <w:highlight w:val="yellow"/>
                <w:lang w:val="hy-AM"/>
              </w:rPr>
              <w:t xml:space="preserve"> մատուցման նախկինում կատարված պայմանագրերը</w:t>
            </w:r>
            <w:r>
              <w:rPr>
                <w:rFonts w:ascii="Sylfaen" w:hAnsi="Sylfaen" w:cs="Arial"/>
                <w:sz w:val="22"/>
                <w:highlight w:val="yellow"/>
                <w:lang w:val="hy-AM"/>
              </w:rPr>
              <w:t xml:space="preserve"> ։</w:t>
            </w:r>
          </w:p>
          <w:p w:rsidR="0093613F" w:rsidRDefault="0093613F">
            <w:pPr>
              <w:jc w:val="center"/>
              <w:rPr>
                <w:rFonts w:ascii="Sylfaen" w:hAnsi="Sylfaen" w:cs="Arial"/>
                <w:lang w:val="hy-AM"/>
              </w:rPr>
            </w:pPr>
          </w:p>
        </w:tc>
      </w:tr>
      <w:tr w:rsidR="0093613F" w:rsidTr="0093613F">
        <w:tc>
          <w:tcPr>
            <w:tcW w:w="10350" w:type="dxa"/>
            <w:gridSpan w:val="5"/>
            <w:tcBorders>
              <w:top w:val="single" w:sz="4" w:space="0" w:color="auto"/>
              <w:left w:val="single" w:sz="4" w:space="0" w:color="auto"/>
              <w:bottom w:val="single" w:sz="4" w:space="0" w:color="auto"/>
              <w:right w:val="single" w:sz="4" w:space="0" w:color="auto"/>
            </w:tcBorders>
            <w:vAlign w:val="center"/>
            <w:hideMark/>
          </w:tcPr>
          <w:p w:rsidR="0093613F" w:rsidRDefault="0093613F">
            <w:pPr>
              <w:jc w:val="center"/>
              <w:rPr>
                <w:rFonts w:ascii="Sylfaen" w:hAnsi="Sylfaen" w:cs="Arial"/>
                <w:lang w:val="hy-AM"/>
              </w:rPr>
            </w:pPr>
            <w:r>
              <w:rPr>
                <w:rFonts w:ascii="Sylfaen" w:hAnsi="Sylfaen" w:cs="Sylfaen"/>
                <w:lang w:val="hy-AM"/>
              </w:rPr>
              <w:t>Պայմանագրերի</w:t>
            </w:r>
            <w:r>
              <w:rPr>
                <w:rStyle w:val="FootnoteReference"/>
                <w:rFonts w:ascii="Sylfaen" w:hAnsi="Sylfaen" w:cs="Arial Armenian"/>
                <w:sz w:val="20"/>
                <w:lang w:val="hy-AM"/>
              </w:rPr>
              <w:t>*</w:t>
            </w:r>
          </w:p>
        </w:tc>
      </w:tr>
      <w:tr w:rsidR="0093613F" w:rsidRPr="005F7D89" w:rsidTr="0093613F">
        <w:tc>
          <w:tcPr>
            <w:tcW w:w="720" w:type="dxa"/>
            <w:tcBorders>
              <w:top w:val="single" w:sz="4" w:space="0" w:color="auto"/>
              <w:left w:val="single" w:sz="4" w:space="0" w:color="auto"/>
              <w:bottom w:val="single" w:sz="4" w:space="0" w:color="auto"/>
              <w:right w:val="single" w:sz="4" w:space="0" w:color="auto"/>
            </w:tcBorders>
            <w:hideMark/>
          </w:tcPr>
          <w:p w:rsidR="0093613F" w:rsidRDefault="0093613F">
            <w:pPr>
              <w:jc w:val="center"/>
              <w:rPr>
                <w:rFonts w:ascii="Sylfaen" w:hAnsi="Sylfaen" w:cs="Arial Armenian"/>
                <w:sz w:val="20"/>
              </w:rPr>
            </w:pPr>
            <w:r>
              <w:rPr>
                <w:rFonts w:ascii="Sylfaen" w:hAnsi="Sylfaen" w:cs="Arial Armenian"/>
                <w:sz w:val="20"/>
                <w:lang w:val="hy-AM"/>
              </w:rPr>
              <w:t>Հ/հ</w:t>
            </w:r>
          </w:p>
        </w:tc>
        <w:tc>
          <w:tcPr>
            <w:tcW w:w="1350" w:type="dxa"/>
            <w:tcBorders>
              <w:top w:val="single" w:sz="4" w:space="0" w:color="auto"/>
              <w:left w:val="single" w:sz="4" w:space="0" w:color="auto"/>
              <w:bottom w:val="single" w:sz="4" w:space="0" w:color="auto"/>
              <w:right w:val="single" w:sz="4" w:space="0" w:color="auto"/>
            </w:tcBorders>
            <w:hideMark/>
          </w:tcPr>
          <w:p w:rsidR="0093613F" w:rsidRDefault="0093613F">
            <w:pPr>
              <w:jc w:val="center"/>
              <w:rPr>
                <w:rFonts w:ascii="Sylfaen" w:hAnsi="Sylfaen" w:cs="Arial Armenian"/>
                <w:sz w:val="20"/>
              </w:rPr>
            </w:pPr>
            <w:r>
              <w:rPr>
                <w:rFonts w:ascii="Sylfaen" w:hAnsi="Sylfaen" w:cs="Sylfaen"/>
                <w:sz w:val="20"/>
                <w:lang w:val="hy-AM"/>
              </w:rPr>
              <w:t>Տարեթիվը</w:t>
            </w:r>
          </w:p>
        </w:tc>
        <w:tc>
          <w:tcPr>
            <w:tcW w:w="1350" w:type="dxa"/>
            <w:tcBorders>
              <w:top w:val="single" w:sz="4" w:space="0" w:color="auto"/>
              <w:left w:val="single" w:sz="4" w:space="0" w:color="auto"/>
              <w:bottom w:val="single" w:sz="4" w:space="0" w:color="auto"/>
              <w:right w:val="single" w:sz="4" w:space="0" w:color="auto"/>
            </w:tcBorders>
            <w:hideMark/>
          </w:tcPr>
          <w:p w:rsidR="0093613F" w:rsidRDefault="0093613F">
            <w:pPr>
              <w:jc w:val="center"/>
              <w:rPr>
                <w:rFonts w:ascii="Sylfaen" w:hAnsi="Sylfaen" w:cs="Arial Armenian"/>
                <w:sz w:val="20"/>
              </w:rPr>
            </w:pPr>
            <w:r>
              <w:rPr>
                <w:rFonts w:ascii="Sylfaen" w:hAnsi="Sylfaen" w:cs="Sylfaen"/>
                <w:sz w:val="20"/>
                <w:lang w:val="hy-AM"/>
              </w:rPr>
              <w:t>գումարի չափը</w:t>
            </w:r>
          </w:p>
        </w:tc>
        <w:tc>
          <w:tcPr>
            <w:tcW w:w="2700" w:type="dxa"/>
            <w:tcBorders>
              <w:top w:val="single" w:sz="4" w:space="0" w:color="auto"/>
              <w:left w:val="single" w:sz="4" w:space="0" w:color="auto"/>
              <w:bottom w:val="single" w:sz="4" w:space="0" w:color="auto"/>
              <w:right w:val="single" w:sz="4" w:space="0" w:color="auto"/>
            </w:tcBorders>
            <w:hideMark/>
          </w:tcPr>
          <w:p w:rsidR="0093613F" w:rsidRDefault="0093613F">
            <w:pPr>
              <w:jc w:val="center"/>
              <w:rPr>
                <w:rFonts w:ascii="Sylfaen" w:hAnsi="Sylfaen" w:cs="Arial"/>
                <w:sz w:val="20"/>
                <w:lang w:val="hy-AM"/>
              </w:rPr>
            </w:pPr>
            <w:r>
              <w:rPr>
                <w:rFonts w:ascii="Sylfaen" w:hAnsi="Sylfaen" w:cs="Sylfaen"/>
                <w:sz w:val="20"/>
                <w:lang w:val="hy-AM"/>
              </w:rPr>
              <w:t>անվանումը</w:t>
            </w:r>
          </w:p>
        </w:tc>
        <w:tc>
          <w:tcPr>
            <w:tcW w:w="4230" w:type="dxa"/>
            <w:tcBorders>
              <w:top w:val="single" w:sz="4" w:space="0" w:color="auto"/>
              <w:left w:val="single" w:sz="4" w:space="0" w:color="auto"/>
              <w:bottom w:val="single" w:sz="4" w:space="0" w:color="auto"/>
              <w:right w:val="single" w:sz="4" w:space="0" w:color="auto"/>
            </w:tcBorders>
            <w:vAlign w:val="center"/>
            <w:hideMark/>
          </w:tcPr>
          <w:p w:rsidR="0093613F" w:rsidRDefault="0093613F">
            <w:pPr>
              <w:jc w:val="center"/>
              <w:rPr>
                <w:rFonts w:ascii="Sylfaen" w:hAnsi="Sylfaen" w:cs="Sylfaen"/>
                <w:sz w:val="20"/>
                <w:lang w:val="hy-AM"/>
              </w:rPr>
            </w:pPr>
            <w:r>
              <w:rPr>
                <w:rFonts w:ascii="Sylfaen" w:hAnsi="Sylfaen" w:cs="Sylfaen"/>
                <w:sz w:val="20"/>
                <w:lang w:val="hy-AM"/>
              </w:rPr>
              <w:t>Պատվիրատուի հետ կապ հաստատելու տվյալները՝ հեռախոս, էլ. փոստ</w:t>
            </w:r>
          </w:p>
        </w:tc>
      </w:tr>
      <w:tr w:rsidR="0093613F" w:rsidRPr="005F7D89" w:rsidTr="0093613F">
        <w:tc>
          <w:tcPr>
            <w:tcW w:w="720" w:type="dxa"/>
            <w:tcBorders>
              <w:top w:val="single" w:sz="4" w:space="0" w:color="auto"/>
              <w:left w:val="single" w:sz="4" w:space="0" w:color="auto"/>
              <w:bottom w:val="single" w:sz="4" w:space="0" w:color="auto"/>
              <w:right w:val="single" w:sz="4" w:space="0" w:color="auto"/>
            </w:tcBorders>
            <w:vAlign w:val="center"/>
          </w:tcPr>
          <w:p w:rsidR="0093613F" w:rsidRDefault="0093613F">
            <w:pPr>
              <w:rPr>
                <w:rFonts w:ascii="Sylfaen" w:hAnsi="Sylfaen"/>
                <w:color w:val="000000"/>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rsidR="0093613F" w:rsidRDefault="0093613F">
            <w:pPr>
              <w:rPr>
                <w:rFonts w:ascii="Sylfaen" w:hAnsi="Sylfaen"/>
                <w:color w:val="000000"/>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rsidR="0093613F" w:rsidRDefault="0093613F">
            <w:pPr>
              <w:rPr>
                <w:rFonts w:ascii="Sylfaen" w:hAnsi="Sylfaen"/>
                <w:color w:val="000000"/>
                <w:lang w:val="hy-AM"/>
              </w:rPr>
            </w:pPr>
          </w:p>
        </w:tc>
        <w:tc>
          <w:tcPr>
            <w:tcW w:w="2700" w:type="dxa"/>
            <w:tcBorders>
              <w:top w:val="single" w:sz="4" w:space="0" w:color="auto"/>
              <w:left w:val="single" w:sz="4" w:space="0" w:color="auto"/>
              <w:bottom w:val="single" w:sz="4" w:space="0" w:color="auto"/>
              <w:right w:val="single" w:sz="4" w:space="0" w:color="auto"/>
            </w:tcBorders>
            <w:vAlign w:val="center"/>
          </w:tcPr>
          <w:p w:rsidR="0093613F" w:rsidRDefault="0093613F">
            <w:pPr>
              <w:ind w:firstLine="567"/>
              <w:jc w:val="center"/>
              <w:rPr>
                <w:rFonts w:ascii="Sylfaen" w:hAnsi="Sylfaen" w:cs="Arial Armenian"/>
                <w:lang w:val="hy-AM"/>
              </w:rPr>
            </w:pPr>
          </w:p>
        </w:tc>
        <w:tc>
          <w:tcPr>
            <w:tcW w:w="4230" w:type="dxa"/>
            <w:tcBorders>
              <w:top w:val="single" w:sz="4" w:space="0" w:color="auto"/>
              <w:left w:val="single" w:sz="4" w:space="0" w:color="auto"/>
              <w:bottom w:val="single" w:sz="4" w:space="0" w:color="auto"/>
              <w:right w:val="single" w:sz="4" w:space="0" w:color="auto"/>
            </w:tcBorders>
          </w:tcPr>
          <w:p w:rsidR="0093613F" w:rsidRDefault="0093613F">
            <w:pPr>
              <w:ind w:firstLine="567"/>
              <w:jc w:val="center"/>
              <w:rPr>
                <w:rFonts w:ascii="Sylfaen" w:hAnsi="Sylfaen" w:cs="Arial Armenian"/>
                <w:lang w:val="hy-AM"/>
              </w:rPr>
            </w:pPr>
          </w:p>
        </w:tc>
      </w:tr>
      <w:tr w:rsidR="0093613F" w:rsidRPr="005F7D89" w:rsidTr="0093613F">
        <w:tc>
          <w:tcPr>
            <w:tcW w:w="720" w:type="dxa"/>
            <w:tcBorders>
              <w:top w:val="single" w:sz="4" w:space="0" w:color="auto"/>
              <w:left w:val="single" w:sz="4" w:space="0" w:color="auto"/>
              <w:bottom w:val="single" w:sz="4" w:space="0" w:color="auto"/>
              <w:right w:val="single" w:sz="4" w:space="0" w:color="auto"/>
            </w:tcBorders>
            <w:vAlign w:val="center"/>
          </w:tcPr>
          <w:p w:rsidR="0093613F" w:rsidRDefault="0093613F">
            <w:pPr>
              <w:rPr>
                <w:rFonts w:ascii="Sylfaen" w:hAnsi="Sylfaen"/>
                <w:color w:val="000000"/>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rsidR="0093613F" w:rsidRDefault="0093613F">
            <w:pPr>
              <w:rPr>
                <w:rFonts w:ascii="Sylfaen" w:hAnsi="Sylfaen"/>
                <w:color w:val="000000"/>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rsidR="0093613F" w:rsidRDefault="0093613F">
            <w:pPr>
              <w:rPr>
                <w:rFonts w:ascii="Sylfaen" w:hAnsi="Sylfaen"/>
                <w:color w:val="000000"/>
                <w:lang w:val="hy-AM"/>
              </w:rPr>
            </w:pPr>
          </w:p>
        </w:tc>
        <w:tc>
          <w:tcPr>
            <w:tcW w:w="2700" w:type="dxa"/>
            <w:tcBorders>
              <w:top w:val="single" w:sz="4" w:space="0" w:color="auto"/>
              <w:left w:val="single" w:sz="4" w:space="0" w:color="auto"/>
              <w:bottom w:val="single" w:sz="4" w:space="0" w:color="auto"/>
              <w:right w:val="single" w:sz="4" w:space="0" w:color="auto"/>
            </w:tcBorders>
            <w:vAlign w:val="center"/>
          </w:tcPr>
          <w:p w:rsidR="0093613F" w:rsidRDefault="0093613F">
            <w:pPr>
              <w:ind w:firstLine="567"/>
              <w:jc w:val="center"/>
              <w:rPr>
                <w:rFonts w:ascii="Sylfaen" w:hAnsi="Sylfaen" w:cs="Arial Armenian"/>
                <w:lang w:val="hy-AM"/>
              </w:rPr>
            </w:pPr>
          </w:p>
        </w:tc>
        <w:tc>
          <w:tcPr>
            <w:tcW w:w="4230" w:type="dxa"/>
            <w:tcBorders>
              <w:top w:val="single" w:sz="4" w:space="0" w:color="auto"/>
              <w:left w:val="single" w:sz="4" w:space="0" w:color="auto"/>
              <w:bottom w:val="single" w:sz="4" w:space="0" w:color="auto"/>
              <w:right w:val="single" w:sz="4" w:space="0" w:color="auto"/>
            </w:tcBorders>
          </w:tcPr>
          <w:p w:rsidR="0093613F" w:rsidRDefault="0093613F">
            <w:pPr>
              <w:ind w:firstLine="567"/>
              <w:jc w:val="center"/>
              <w:rPr>
                <w:rFonts w:ascii="Sylfaen" w:hAnsi="Sylfaen" w:cs="Arial Armenian"/>
                <w:lang w:val="hy-AM"/>
              </w:rPr>
            </w:pPr>
          </w:p>
        </w:tc>
      </w:tr>
    </w:tbl>
    <w:p w:rsidR="0093613F" w:rsidRDefault="0093613F" w:rsidP="0093613F">
      <w:pPr>
        <w:ind w:firstLine="567"/>
        <w:jc w:val="both"/>
        <w:rPr>
          <w:rFonts w:ascii="GHEA Grapalat" w:hAnsi="GHEA Grapalat" w:cs="Sylfaen"/>
          <w:sz w:val="20"/>
          <w:highlight w:val="yellow"/>
          <w:lang w:val="es-ES"/>
        </w:rPr>
      </w:pPr>
    </w:p>
    <w:p w:rsidR="0093613F" w:rsidRDefault="0093613F" w:rsidP="0093613F">
      <w:pPr>
        <w:ind w:firstLine="567"/>
        <w:jc w:val="both"/>
        <w:rPr>
          <w:rFonts w:ascii="GHEA Grapalat" w:hAnsi="GHEA Grapalat" w:cs="Sylfaen"/>
          <w:sz w:val="20"/>
          <w:highlight w:val="yellow"/>
          <w:lang w:val="hy-AM"/>
        </w:rPr>
      </w:pPr>
    </w:p>
    <w:p w:rsidR="0093613F" w:rsidRDefault="0093613F" w:rsidP="0093613F">
      <w:pPr>
        <w:ind w:firstLine="709"/>
        <w:jc w:val="both"/>
        <w:rPr>
          <w:rFonts w:ascii="GHEA Grapalat" w:hAnsi="GHEA Grapalat" w:cs="Arial"/>
          <w:sz w:val="20"/>
          <w:szCs w:val="20"/>
          <w:lang w:val="hy-AM"/>
        </w:rPr>
      </w:pPr>
      <w:r>
        <w:rPr>
          <w:rFonts w:ascii="GHEA Grapalat" w:hAnsi="GHEA Grapalat" w:cs="Arial"/>
          <w:sz w:val="20"/>
          <w:szCs w:val="20"/>
          <w:lang w:val="es-ES"/>
        </w:rPr>
        <w:t>Սույնով</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 հայտարարում և հավաստում է, որ</w:t>
      </w:r>
      <w:r>
        <w:rPr>
          <w:rFonts w:ascii="GHEA Grapalat" w:hAnsi="GHEA Grapalat" w:cs="Arial"/>
          <w:lang w:val="hy-AM"/>
        </w:rPr>
        <w:t xml:space="preserve"> </w:t>
      </w:r>
    </w:p>
    <w:p w:rsidR="0093613F" w:rsidRDefault="0093613F" w:rsidP="0093613F">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rsidR="0093613F" w:rsidRDefault="0093613F" w:rsidP="0093613F">
      <w:pPr>
        <w:ind w:firstLine="567"/>
        <w:jc w:val="both"/>
        <w:rPr>
          <w:rFonts w:ascii="GHEA Grapalat" w:hAnsi="GHEA Grapalat" w:cs="Sylfaen"/>
          <w:sz w:val="20"/>
          <w:highlight w:val="yellow"/>
          <w:lang w:val="es-ES"/>
        </w:rPr>
      </w:pPr>
    </w:p>
    <w:p w:rsidR="0093613F" w:rsidRDefault="0093613F" w:rsidP="0093613F">
      <w:pPr>
        <w:ind w:firstLine="567"/>
        <w:jc w:val="both"/>
        <w:rPr>
          <w:rFonts w:ascii="GHEA Grapalat" w:hAnsi="GHEA Grapalat" w:cs="Arial Armenian"/>
          <w:sz w:val="20"/>
          <w:szCs w:val="20"/>
          <w:lang w:val="hy-AM" w:eastAsia="ru-RU"/>
        </w:rPr>
      </w:pPr>
      <w:r>
        <w:rPr>
          <w:rFonts w:ascii="GHEA Grapalat" w:hAnsi="GHEA Grapalat" w:cs="Arial"/>
          <w:sz w:val="20"/>
          <w:szCs w:val="20"/>
          <w:lang w:val="es-ES"/>
        </w:rPr>
        <w:t>բավարարում է ծածկագրով  Գնանշման հարցման ընթացակարգ</w:t>
      </w:r>
      <w:r>
        <w:rPr>
          <w:rFonts w:ascii="GHEA Grapalat" w:hAnsi="GHEA Grapalat" w:cs="Arial"/>
          <w:sz w:val="20"/>
          <w:szCs w:val="20"/>
          <w:lang w:val="hy-AM"/>
        </w:rPr>
        <w:t xml:space="preserve">ի </w:t>
      </w:r>
      <w:r>
        <w:rPr>
          <w:rFonts w:ascii="GHEA Grapalat" w:hAnsi="GHEA Grapalat" w:cs="Arial"/>
          <w:sz w:val="20"/>
          <w:szCs w:val="20"/>
          <w:lang w:val="es-ES"/>
        </w:rPr>
        <w:t xml:space="preserve">հրավերով սահմանված </w:t>
      </w:r>
      <w:r>
        <w:rPr>
          <w:rFonts w:ascii="GHEA Grapalat" w:hAnsi="GHEA Grapalat" w:cs="Arial"/>
          <w:sz w:val="20"/>
          <w:szCs w:val="20"/>
          <w:lang w:val="hy-AM"/>
        </w:rPr>
        <w:t xml:space="preserve">աշխատանքային փորձի որակավորման </w:t>
      </w:r>
      <w:r>
        <w:rPr>
          <w:rFonts w:ascii="GHEA Grapalat" w:hAnsi="GHEA Grapalat" w:cs="Arial"/>
          <w:sz w:val="20"/>
          <w:szCs w:val="20"/>
          <w:lang w:val="es-ES"/>
        </w:rPr>
        <w:t xml:space="preserve">չափանիշների </w:t>
      </w:r>
      <w:r w:rsidRPr="00712340">
        <w:rPr>
          <w:rFonts w:ascii="GHEA Grapalat" w:hAnsi="GHEA Grapalat"/>
          <w:lang w:val="af-ZA"/>
        </w:rPr>
        <w:t>«</w:t>
      </w:r>
      <w:r w:rsidRPr="00316E1F">
        <w:rPr>
          <w:rFonts w:ascii="GHEA Grapalat" w:hAnsi="GHEA Grapalat"/>
          <w:b/>
          <w:i/>
          <w:lang w:val="af-ZA"/>
        </w:rPr>
        <w:t xml:space="preserve"> </w:t>
      </w:r>
      <w:r w:rsidRPr="008200D5">
        <w:rPr>
          <w:rFonts w:ascii="GHEA Grapalat" w:hAnsi="GHEA Grapalat"/>
          <w:b/>
          <w:i/>
          <w:lang w:val="af-ZA"/>
        </w:rPr>
        <w:t xml:space="preserve">ՀՀ </w:t>
      </w:r>
      <w:r>
        <w:rPr>
          <w:rFonts w:ascii="GHEA Grapalat" w:hAnsi="GHEA Grapalat"/>
          <w:b/>
          <w:i/>
          <w:lang w:val="af-ZA"/>
        </w:rPr>
        <w:t>ԱՄԱ</w:t>
      </w:r>
      <w:r w:rsidRPr="008200D5">
        <w:rPr>
          <w:rFonts w:ascii="GHEA Grapalat" w:hAnsi="GHEA Grapalat"/>
          <w:b/>
          <w:i/>
          <w:lang w:val="af-ZA"/>
        </w:rPr>
        <w:t>Հ-ԳՀԾՁԲ-20/0</w:t>
      </w:r>
      <w:r>
        <w:rPr>
          <w:rFonts w:ascii="GHEA Grapalat" w:hAnsi="GHEA Grapalat"/>
          <w:b/>
          <w:i/>
          <w:lang w:val="af-ZA"/>
        </w:rPr>
        <w:t xml:space="preserve">1 </w:t>
      </w:r>
      <w:r w:rsidRPr="008200D5">
        <w:rPr>
          <w:rFonts w:ascii="GHEA Grapalat" w:hAnsi="GHEA Grapalat"/>
          <w:b/>
          <w:i/>
          <w:u w:val="single"/>
          <w:lang w:val="af-ZA"/>
        </w:rPr>
        <w:t xml:space="preserve">       </w:t>
      </w:r>
      <w:r>
        <w:rPr>
          <w:rFonts w:ascii="GHEA Grapalat" w:hAnsi="GHEA Grapalat"/>
          <w:lang w:val="es-ES"/>
        </w:rPr>
        <w:t xml:space="preserve"> </w:t>
      </w:r>
      <w:r>
        <w:rPr>
          <w:rFonts w:ascii="GHEA Grapalat" w:hAnsi="GHEA Grapalat" w:cs="Arial"/>
          <w:sz w:val="20"/>
          <w:szCs w:val="20"/>
          <w:lang w:val="es-ES"/>
        </w:rPr>
        <w:t xml:space="preserve">պահանջներին և պարտավորվում է </w:t>
      </w:r>
      <w:r>
        <w:rPr>
          <w:rFonts w:ascii="GHEA Grapalat" w:hAnsi="GHEA Grapalat" w:cs="Sylfaen"/>
          <w:sz w:val="20"/>
          <w:lang w:val="hy-AM"/>
        </w:rPr>
        <w:t xml:space="preserve">պահանջի դեպքում սահմանված ժամկետում հանձնաժողովին ներկայացնել </w:t>
      </w:r>
      <w:r>
        <w:rPr>
          <w:rFonts w:ascii="GHEA Grapalat" w:hAnsi="GHEA Grapalat" w:cs="Sylfaen"/>
          <w:sz w:val="20"/>
          <w:szCs w:val="20"/>
          <w:lang w:val="hy-AM"/>
        </w:rPr>
        <w:t>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w:t>
      </w:r>
      <w:r>
        <w:rPr>
          <w:rFonts w:ascii="GHEA Grapalat" w:hAnsi="GHEA Grapalat" w:cs="Arial Armenian"/>
          <w:sz w:val="20"/>
          <w:szCs w:val="20"/>
          <w:lang w:val="hy-AM" w:eastAsia="ru-RU"/>
        </w:rPr>
        <w:t xml:space="preserve">`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rsidR="0093613F" w:rsidRDefault="0093613F" w:rsidP="0093613F">
      <w:pPr>
        <w:pStyle w:val="norm"/>
        <w:spacing w:line="240" w:lineRule="auto"/>
        <w:ind w:firstLine="284"/>
        <w:jc w:val="right"/>
        <w:rPr>
          <w:rFonts w:ascii="GHEA Grapalat" w:hAnsi="GHEA Grapalat" w:cs="Sylfaen"/>
          <w:b/>
          <w:sz w:val="20"/>
          <w:lang w:val="es-ES"/>
        </w:rPr>
      </w:pPr>
    </w:p>
    <w:p w:rsidR="0093613F" w:rsidRDefault="0093613F" w:rsidP="0093613F">
      <w:pPr>
        <w:pStyle w:val="norm"/>
        <w:spacing w:line="240" w:lineRule="auto"/>
        <w:ind w:firstLine="284"/>
        <w:jc w:val="right"/>
        <w:rPr>
          <w:rFonts w:ascii="GHEA Grapalat" w:hAnsi="GHEA Grapalat" w:cs="Sylfaen"/>
          <w:b/>
          <w:sz w:val="20"/>
          <w:lang w:val="es-ES"/>
        </w:rPr>
      </w:pPr>
    </w:p>
    <w:p w:rsidR="0093613F" w:rsidRDefault="0093613F" w:rsidP="0093613F">
      <w:pPr>
        <w:rPr>
          <w:rFonts w:ascii="GHEA Grapalat" w:hAnsi="GHEA Grapalat"/>
          <w:sz w:val="20"/>
          <w:lang w:val="es-ES"/>
        </w:rPr>
      </w:pPr>
    </w:p>
    <w:p w:rsidR="0093613F" w:rsidRDefault="0093613F" w:rsidP="0093613F">
      <w:pPr>
        <w:jc w:val="both"/>
        <w:rPr>
          <w:rFonts w:ascii="GHEA Grapalat" w:hAnsi="GHEA Grapalat"/>
          <w:sz w:val="20"/>
          <w:u w:val="single"/>
          <w:lang w:val="es-ES"/>
        </w:rPr>
      </w:pP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p>
    <w:p w:rsidR="0093613F" w:rsidRDefault="0093613F" w:rsidP="0093613F">
      <w:pPr>
        <w:jc w:val="both"/>
        <w:rPr>
          <w:rFonts w:ascii="GHEA Grapalat" w:hAnsi="GHEA Grapalat" w:cs="Sylfaen"/>
          <w:sz w:val="20"/>
          <w:vertAlign w:val="superscript"/>
          <w:lang w:val="hy-AM"/>
        </w:rPr>
      </w:pPr>
      <w:r>
        <w:rPr>
          <w:rFonts w:ascii="GHEA Grapalat" w:hAnsi="GHEA Grapalat" w:cs="Sylfaen"/>
          <w:sz w:val="20"/>
          <w:vertAlign w:val="superscript"/>
          <w:lang w:val="hy-AM"/>
        </w:rPr>
        <w:t xml:space="preserve">                                         մասնակցի անվանումը (ղեկավարի պաշտոնը, անուն ազգանունը)</w:t>
      </w:r>
      <w:r>
        <w:rPr>
          <w:rFonts w:ascii="GHEA Grapalat" w:hAnsi="GHEA Grapalat" w:cs="Sylfaen"/>
          <w:sz w:val="20"/>
          <w:vertAlign w:val="superscript"/>
          <w:lang w:val="es-ES"/>
        </w:rPr>
        <w:t xml:space="preserve">  </w:t>
      </w:r>
      <w:r>
        <w:rPr>
          <w:rFonts w:ascii="GHEA Grapalat" w:hAnsi="GHEA Grapalat" w:cs="Sylfaen"/>
          <w:sz w:val="20"/>
          <w:vertAlign w:val="superscript"/>
          <w:lang w:val="es-ES"/>
        </w:rPr>
        <w:tab/>
      </w:r>
      <w:r>
        <w:rPr>
          <w:rFonts w:ascii="GHEA Grapalat" w:hAnsi="GHEA Grapalat" w:cs="Sylfaen"/>
          <w:sz w:val="20"/>
          <w:vertAlign w:val="superscript"/>
          <w:lang w:val="es-ES"/>
        </w:rPr>
        <w:tab/>
      </w:r>
      <w:r>
        <w:rPr>
          <w:rFonts w:ascii="GHEA Grapalat" w:hAnsi="GHEA Grapalat" w:cs="Sylfaen"/>
          <w:sz w:val="20"/>
          <w:vertAlign w:val="superscript"/>
          <w:lang w:val="es-ES"/>
        </w:rPr>
        <w:tab/>
      </w:r>
      <w:r>
        <w:rPr>
          <w:rFonts w:ascii="GHEA Grapalat" w:hAnsi="GHEA Grapalat" w:cs="Sylfaen"/>
          <w:sz w:val="20"/>
          <w:vertAlign w:val="superscript"/>
          <w:lang w:val="es-ES"/>
        </w:rPr>
        <w:tab/>
      </w:r>
      <w:r>
        <w:rPr>
          <w:rFonts w:ascii="GHEA Grapalat" w:hAnsi="GHEA Grapalat" w:cs="Sylfaen"/>
          <w:sz w:val="20"/>
          <w:vertAlign w:val="superscript"/>
          <w:lang w:val="hy-AM"/>
        </w:rPr>
        <w:t>ստորագրություն</w:t>
      </w:r>
      <w:r>
        <w:rPr>
          <w:rFonts w:ascii="GHEA Grapalat" w:hAnsi="GHEA Grapalat" w:cs="Sylfaen"/>
          <w:sz w:val="20"/>
          <w:vertAlign w:val="superscript"/>
          <w:lang w:val="hy-AM"/>
        </w:rPr>
        <w:tab/>
      </w:r>
    </w:p>
    <w:p w:rsidR="0093613F" w:rsidRDefault="0093613F" w:rsidP="0093613F">
      <w:pPr>
        <w:jc w:val="right"/>
        <w:rPr>
          <w:rFonts w:ascii="GHEA Grapalat" w:hAnsi="GHEA Grapalat"/>
          <w:sz w:val="20"/>
          <w:lang w:val="hy-AM"/>
        </w:rPr>
      </w:pPr>
      <w:r>
        <w:rPr>
          <w:rFonts w:ascii="GHEA Grapalat" w:hAnsi="GHEA Grapalat"/>
          <w:sz w:val="20"/>
          <w:lang w:val="hy-AM"/>
        </w:rPr>
        <w:t xml:space="preserve">    </w:t>
      </w:r>
    </w:p>
    <w:p w:rsidR="0093613F" w:rsidRDefault="0093613F" w:rsidP="0093613F">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Style w:val="FootnoteReference"/>
          <w:rFonts w:ascii="GHEA Grapalat" w:hAnsi="GHEA Grapalat" w:cs="Arial"/>
          <w:color w:val="FFFFFF"/>
          <w:sz w:val="20"/>
          <w:lang w:val="hy-AM"/>
        </w:rPr>
        <w:footnoteRef/>
      </w:r>
      <w:r>
        <w:rPr>
          <w:rFonts w:ascii="GHEA Grapalat" w:hAnsi="GHEA Grapalat" w:cs="Arial"/>
          <w:sz w:val="20"/>
          <w:lang w:val="hy-AM"/>
        </w:rPr>
        <w:tab/>
      </w:r>
    </w:p>
    <w:p w:rsidR="0093613F" w:rsidRDefault="0093613F" w:rsidP="0093613F">
      <w:pPr>
        <w:pStyle w:val="BodyTextIndent3"/>
        <w:spacing w:line="240" w:lineRule="auto"/>
        <w:ind w:firstLine="0"/>
        <w:rPr>
          <w:rFonts w:ascii="GHEA Grapalat" w:hAnsi="GHEA Grapalat" w:cs="Sylfaen"/>
          <w:b/>
          <w:lang w:val="hy-AM"/>
        </w:rPr>
      </w:pPr>
      <w:r>
        <w:rPr>
          <w:rFonts w:ascii="GHEA Grapalat" w:hAnsi="GHEA Grapalat" w:cs="Sylfaen"/>
          <w:b/>
          <w:lang w:val="hy-AM"/>
        </w:rPr>
        <w:t xml:space="preserve"> </w:t>
      </w:r>
    </w:p>
    <w:p w:rsidR="0093613F" w:rsidRDefault="0093613F" w:rsidP="0093613F">
      <w:pPr>
        <w:pStyle w:val="norm"/>
        <w:spacing w:line="240" w:lineRule="auto"/>
        <w:ind w:firstLine="284"/>
        <w:jc w:val="right"/>
        <w:rPr>
          <w:rFonts w:ascii="GHEA Grapalat" w:hAnsi="GHEA Grapalat" w:cs="Sylfaen"/>
          <w:b/>
          <w:sz w:val="20"/>
          <w:lang w:val="hy-AM"/>
        </w:rPr>
      </w:pPr>
    </w:p>
    <w:p w:rsidR="0093613F" w:rsidRDefault="0093613F" w:rsidP="0093613F">
      <w:pPr>
        <w:pStyle w:val="norm"/>
        <w:spacing w:line="240" w:lineRule="auto"/>
        <w:ind w:firstLine="284"/>
        <w:jc w:val="right"/>
        <w:rPr>
          <w:rFonts w:ascii="GHEA Grapalat" w:hAnsi="GHEA Grapalat" w:cs="Sylfaen"/>
          <w:b/>
          <w:sz w:val="20"/>
          <w:lang w:val="hy-AM"/>
        </w:rPr>
      </w:pPr>
    </w:p>
    <w:p w:rsidR="0093613F" w:rsidRDefault="0093613F" w:rsidP="0093613F">
      <w:pPr>
        <w:pStyle w:val="norm"/>
        <w:spacing w:line="240" w:lineRule="auto"/>
        <w:ind w:firstLine="284"/>
        <w:jc w:val="right"/>
        <w:rPr>
          <w:rFonts w:ascii="GHEA Grapalat" w:hAnsi="GHEA Grapalat" w:cs="Sylfaen"/>
          <w:b/>
          <w:sz w:val="20"/>
          <w:lang w:val="hy-AM"/>
        </w:rPr>
      </w:pPr>
    </w:p>
    <w:p w:rsidR="0093613F" w:rsidRDefault="0093613F" w:rsidP="0093613F">
      <w:pPr>
        <w:pStyle w:val="norm"/>
        <w:spacing w:line="240" w:lineRule="auto"/>
        <w:ind w:firstLine="284"/>
        <w:jc w:val="right"/>
        <w:rPr>
          <w:rFonts w:ascii="GHEA Grapalat" w:hAnsi="GHEA Grapalat" w:cs="Sylfaen"/>
          <w:b/>
          <w:sz w:val="20"/>
          <w:lang w:val="hy-AM"/>
        </w:rPr>
      </w:pPr>
    </w:p>
    <w:p w:rsidR="0093613F" w:rsidRDefault="0093613F" w:rsidP="0093613F">
      <w:pPr>
        <w:pStyle w:val="norm"/>
        <w:spacing w:line="240" w:lineRule="auto"/>
        <w:ind w:firstLine="284"/>
        <w:jc w:val="right"/>
        <w:rPr>
          <w:rFonts w:ascii="GHEA Grapalat" w:hAnsi="GHEA Grapalat" w:cs="Sylfaen"/>
          <w:b/>
          <w:sz w:val="20"/>
          <w:lang w:val="hy-AM"/>
        </w:rPr>
      </w:pPr>
    </w:p>
    <w:p w:rsidR="0093613F" w:rsidRDefault="0093613F" w:rsidP="0093613F">
      <w:pPr>
        <w:pStyle w:val="norm"/>
        <w:spacing w:line="240" w:lineRule="auto"/>
        <w:ind w:firstLine="284"/>
        <w:jc w:val="right"/>
        <w:rPr>
          <w:rFonts w:ascii="GHEA Grapalat" w:hAnsi="GHEA Grapalat" w:cs="Sylfaen"/>
          <w:b/>
          <w:sz w:val="20"/>
          <w:lang w:val="hy-AM"/>
        </w:rPr>
      </w:pPr>
    </w:p>
    <w:p w:rsidR="0093613F" w:rsidRDefault="0093613F" w:rsidP="0093613F">
      <w:pPr>
        <w:pStyle w:val="norm"/>
        <w:spacing w:line="240" w:lineRule="auto"/>
        <w:ind w:firstLine="284"/>
        <w:jc w:val="right"/>
        <w:rPr>
          <w:rFonts w:ascii="GHEA Grapalat" w:hAnsi="GHEA Grapalat" w:cs="Sylfaen"/>
          <w:b/>
          <w:sz w:val="20"/>
          <w:lang w:val="hy-AM"/>
        </w:rPr>
      </w:pPr>
    </w:p>
    <w:p w:rsidR="0093613F" w:rsidRDefault="0093613F" w:rsidP="0093613F">
      <w:pPr>
        <w:pStyle w:val="norm"/>
        <w:spacing w:line="240" w:lineRule="auto"/>
        <w:ind w:firstLine="284"/>
        <w:jc w:val="right"/>
        <w:rPr>
          <w:rFonts w:ascii="GHEA Grapalat" w:hAnsi="GHEA Grapalat" w:cs="Sylfaen"/>
          <w:b/>
          <w:sz w:val="20"/>
          <w:lang w:val="hy-AM"/>
        </w:rPr>
      </w:pPr>
    </w:p>
    <w:p w:rsidR="0093613F" w:rsidRDefault="0093613F" w:rsidP="0093613F">
      <w:pPr>
        <w:pStyle w:val="norm"/>
        <w:spacing w:line="240" w:lineRule="auto"/>
        <w:ind w:firstLine="284"/>
        <w:jc w:val="right"/>
        <w:rPr>
          <w:rFonts w:ascii="GHEA Grapalat" w:hAnsi="GHEA Grapalat" w:cs="Sylfaen"/>
          <w:b/>
          <w:sz w:val="20"/>
          <w:lang w:val="hy-AM"/>
        </w:rPr>
      </w:pPr>
    </w:p>
    <w:p w:rsidR="0093613F" w:rsidRDefault="0093613F" w:rsidP="0093613F">
      <w:pPr>
        <w:pStyle w:val="norm"/>
        <w:spacing w:line="240" w:lineRule="auto"/>
        <w:ind w:firstLine="284"/>
        <w:jc w:val="right"/>
        <w:rPr>
          <w:rFonts w:ascii="GHEA Grapalat" w:hAnsi="GHEA Grapalat" w:cs="Arial"/>
          <w:b/>
          <w:sz w:val="20"/>
          <w:lang w:val="hy-AM"/>
        </w:rPr>
      </w:pPr>
      <w:r>
        <w:rPr>
          <w:rFonts w:ascii="GHEA Grapalat" w:hAnsi="GHEA Grapalat" w:cs="Sylfaen"/>
          <w:b/>
          <w:sz w:val="20"/>
          <w:lang w:val="es-ES"/>
        </w:rPr>
        <w:t>Հավելված</w:t>
      </w:r>
      <w:r>
        <w:rPr>
          <w:rFonts w:ascii="GHEA Grapalat" w:hAnsi="GHEA Grapalat" w:cs="Arial"/>
          <w:b/>
          <w:sz w:val="20"/>
          <w:lang w:val="es-ES"/>
        </w:rPr>
        <w:t xml:space="preserve">  N 1</w:t>
      </w:r>
      <w:r>
        <w:rPr>
          <w:rFonts w:ascii="GHEA Grapalat" w:hAnsi="GHEA Grapalat" w:cs="Arial"/>
          <w:b/>
          <w:sz w:val="20"/>
          <w:lang w:val="hy-AM"/>
        </w:rPr>
        <w:t>.2</w:t>
      </w:r>
    </w:p>
    <w:p w:rsidR="0093613F" w:rsidRDefault="0093613F" w:rsidP="0093613F">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Pr="00316E1F">
        <w:rPr>
          <w:rFonts w:ascii="GHEA Grapalat" w:hAnsi="GHEA Grapalat"/>
          <w:b/>
          <w:i/>
          <w:lang w:val="af-ZA"/>
        </w:rPr>
        <w:t xml:space="preserve"> </w:t>
      </w:r>
      <w:r w:rsidRPr="008200D5">
        <w:rPr>
          <w:rFonts w:ascii="GHEA Grapalat" w:hAnsi="GHEA Grapalat"/>
          <w:b/>
          <w:i/>
          <w:lang w:val="af-ZA"/>
        </w:rPr>
        <w:t xml:space="preserve">ՀՀ </w:t>
      </w:r>
      <w:r>
        <w:rPr>
          <w:rFonts w:ascii="GHEA Grapalat" w:hAnsi="GHEA Grapalat"/>
          <w:b/>
          <w:i/>
          <w:lang w:val="af-ZA"/>
        </w:rPr>
        <w:t>ԱՄԱ</w:t>
      </w:r>
      <w:r w:rsidRPr="008200D5">
        <w:rPr>
          <w:rFonts w:ascii="GHEA Grapalat" w:hAnsi="GHEA Grapalat"/>
          <w:b/>
          <w:i/>
          <w:lang w:val="af-ZA"/>
        </w:rPr>
        <w:t>Հ-ԳՀԾՁԲ-20/0</w:t>
      </w:r>
      <w:r>
        <w:rPr>
          <w:rFonts w:ascii="GHEA Grapalat" w:hAnsi="GHEA Grapalat"/>
          <w:b/>
          <w:i/>
          <w:lang w:val="af-ZA"/>
        </w:rPr>
        <w:t xml:space="preserve">1 </w:t>
      </w:r>
      <w:r w:rsidRPr="008200D5">
        <w:rPr>
          <w:rFonts w:ascii="GHEA Grapalat" w:hAnsi="GHEA Grapalat"/>
          <w:b/>
          <w:i/>
          <w:u w:val="single"/>
          <w:lang w:val="af-ZA"/>
        </w:rPr>
        <w:t xml:space="preserve">       </w:t>
      </w:r>
      <w:r>
        <w:rPr>
          <w:rFonts w:ascii="GHEA Grapalat" w:hAnsi="GHEA Grapalat"/>
          <w:lang w:val="es-ES"/>
        </w:rPr>
        <w:t xml:space="preserve"> </w:t>
      </w:r>
      <w:r>
        <w:rPr>
          <w:rFonts w:ascii="GHEA Grapalat" w:hAnsi="GHEA Grapalat" w:cs="Sylfaen"/>
          <w:b/>
          <w:lang w:val="es-ES"/>
        </w:rPr>
        <w:t>ծածկագրով</w:t>
      </w:r>
    </w:p>
    <w:p w:rsidR="0093613F" w:rsidRDefault="0093613F" w:rsidP="0093613F">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 ընթացակարգ</w:t>
      </w:r>
      <w:r>
        <w:rPr>
          <w:rFonts w:ascii="GHEA Grapalat" w:hAnsi="GHEA Grapalat" w:cs="Sylfaen"/>
          <w:b/>
          <w:lang w:val="hy-AM"/>
        </w:rPr>
        <w:t xml:space="preserve">ի </w:t>
      </w:r>
      <w:r>
        <w:rPr>
          <w:rFonts w:ascii="GHEA Grapalat" w:hAnsi="GHEA Grapalat" w:cs="Sylfaen"/>
          <w:b/>
          <w:lang w:val="es-ES"/>
        </w:rPr>
        <w:t>հրավերի</w:t>
      </w:r>
    </w:p>
    <w:p w:rsidR="0093613F" w:rsidRDefault="0093613F" w:rsidP="0093613F">
      <w:pPr>
        <w:pStyle w:val="BodyTextIndent3"/>
        <w:spacing w:line="240" w:lineRule="auto"/>
        <w:jc w:val="right"/>
        <w:rPr>
          <w:rFonts w:ascii="GHEA Grapalat" w:hAnsi="GHEA Grapalat"/>
          <w:b/>
          <w:lang w:val="hy-AM"/>
        </w:rPr>
      </w:pPr>
    </w:p>
    <w:p w:rsidR="0093613F" w:rsidRDefault="0093613F" w:rsidP="0093613F">
      <w:pPr>
        <w:ind w:left="-66"/>
        <w:jc w:val="right"/>
        <w:rPr>
          <w:rFonts w:ascii="GHEA Grapalat" w:hAnsi="GHEA Grapalat"/>
          <w:sz w:val="20"/>
          <w:lang w:val="hy-AM"/>
        </w:rPr>
      </w:pPr>
    </w:p>
    <w:p w:rsidR="0093613F" w:rsidRDefault="0093613F" w:rsidP="0093613F">
      <w:pPr>
        <w:ind w:left="-66"/>
        <w:jc w:val="center"/>
        <w:rPr>
          <w:rFonts w:ascii="GHEA Grapalat" w:hAnsi="GHEA Grapalat"/>
          <w:b/>
          <w:lang w:val="hy-AM"/>
        </w:rPr>
      </w:pPr>
    </w:p>
    <w:p w:rsidR="0093613F" w:rsidRDefault="0093613F" w:rsidP="0093613F">
      <w:pPr>
        <w:ind w:left="-66"/>
        <w:jc w:val="center"/>
        <w:rPr>
          <w:rFonts w:ascii="GHEA Grapalat" w:hAnsi="GHEA Grapalat" w:cs="Sylfaen"/>
          <w:b/>
          <w:lang w:val="hy-AM"/>
        </w:rPr>
      </w:pPr>
      <w:r>
        <w:rPr>
          <w:rFonts w:ascii="GHEA Grapalat" w:hAnsi="GHEA Grapalat" w:cs="Sylfaen"/>
          <w:b/>
          <w:lang w:val="hy-AM"/>
        </w:rPr>
        <w:t>ՀԱՅՏԱՐԱՐՈՒԹՅՈՒՆ*</w:t>
      </w:r>
    </w:p>
    <w:p w:rsidR="0093613F" w:rsidRDefault="0093613F" w:rsidP="0093613F">
      <w:pPr>
        <w:ind w:left="-66"/>
        <w:jc w:val="center"/>
        <w:rPr>
          <w:rFonts w:ascii="GHEA Grapalat" w:hAnsi="GHEA Grapalat"/>
          <w:b/>
          <w:sz w:val="20"/>
          <w:lang w:val="hy-AM"/>
        </w:rPr>
      </w:pPr>
      <w:r>
        <w:rPr>
          <w:rFonts w:ascii="GHEA Grapalat" w:hAnsi="GHEA Grapalat"/>
          <w:b/>
          <w:sz w:val="20"/>
          <w:lang w:val="hy-AM"/>
        </w:rPr>
        <w:t>կնքվելիք պայմանագրի կատարման համար առաջարկվող աշխատակազմի որակավորման չափանիշին համապատասխանության մասին</w:t>
      </w:r>
    </w:p>
    <w:p w:rsidR="0093613F" w:rsidRDefault="0093613F" w:rsidP="0093613F">
      <w:pPr>
        <w:ind w:left="-66"/>
        <w:rPr>
          <w:rFonts w:ascii="GHEA Grapalat" w:hAnsi="GHEA Grapalat"/>
          <w:b/>
          <w:sz w:val="20"/>
          <w:lang w:val="hy-AM"/>
        </w:rPr>
      </w:pPr>
    </w:p>
    <w:p w:rsidR="0093613F" w:rsidRDefault="0093613F" w:rsidP="0093613F">
      <w:pPr>
        <w:ind w:firstLine="709"/>
        <w:jc w:val="both"/>
        <w:rPr>
          <w:rFonts w:ascii="GHEA Grapalat" w:hAnsi="GHEA Grapalat" w:cs="Arial"/>
          <w:sz w:val="20"/>
          <w:szCs w:val="20"/>
          <w:lang w:val="hy-AM"/>
        </w:rPr>
      </w:pPr>
      <w:r>
        <w:rPr>
          <w:rFonts w:ascii="GHEA Grapalat" w:hAnsi="GHEA Grapalat" w:cs="Arial"/>
          <w:sz w:val="20"/>
          <w:szCs w:val="20"/>
          <w:lang w:val="hy-AM"/>
        </w:rPr>
        <w:t xml:space="preserve">Ստորև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 xml:space="preserve">ն </w:t>
      </w:r>
      <w:r>
        <w:rPr>
          <w:rFonts w:ascii="GHEA Grapalat" w:hAnsi="GHEA Grapalat" w:cs="Arial"/>
          <w:sz w:val="20"/>
          <w:szCs w:val="20"/>
          <w:lang w:val="hy-AM"/>
        </w:rPr>
        <w:t xml:space="preserve">ներկայացնում է հրավերով </w:t>
      </w:r>
    </w:p>
    <w:p w:rsidR="0093613F" w:rsidRDefault="0093613F" w:rsidP="0093613F">
      <w:pPr>
        <w:jc w:val="both"/>
        <w:rPr>
          <w:rFonts w:ascii="GHEA Grapalat" w:hAnsi="GHEA Grapalat" w:cs="Sylfaen"/>
          <w:vertAlign w:val="superscript"/>
          <w:lang w:val="hy-AM"/>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rsidR="0093613F" w:rsidRDefault="0093613F" w:rsidP="0093613F">
      <w:pPr>
        <w:ind w:left="-66"/>
        <w:rPr>
          <w:rFonts w:ascii="GHEA Grapalat" w:hAnsi="GHEA Grapalat"/>
          <w:b/>
          <w:sz w:val="20"/>
          <w:lang w:val="es-ES"/>
        </w:rPr>
      </w:pPr>
      <w:r>
        <w:rPr>
          <w:rFonts w:ascii="GHEA Grapalat" w:hAnsi="GHEA Grapalat" w:cs="Arial"/>
          <w:sz w:val="20"/>
          <w:szCs w:val="20"/>
          <w:lang w:val="hy-AM"/>
        </w:rPr>
        <w:t xml:space="preserve">սահմանված ծառայությունների մատուցման համար առաջարկվող մասնագետների ցանկը՝  </w:t>
      </w:r>
    </w:p>
    <w:p w:rsidR="0093613F" w:rsidRDefault="0093613F" w:rsidP="0093613F">
      <w:pPr>
        <w:ind w:left="-66"/>
        <w:rPr>
          <w:rFonts w:ascii="GHEA Grapalat" w:hAnsi="GHEA Grapalat"/>
          <w:b/>
          <w:sz w:val="20"/>
          <w:lang w:val="hy-AM"/>
        </w:rPr>
      </w:pPr>
    </w:p>
    <w:p w:rsidR="0093613F" w:rsidRDefault="0093613F" w:rsidP="0093613F">
      <w:pPr>
        <w:ind w:left="-66"/>
        <w:rPr>
          <w:rFonts w:ascii="GHEA Grapalat" w:hAnsi="GHEA Grapalat"/>
          <w:b/>
          <w:sz w:val="20"/>
          <w:lang w:val="hy-AM"/>
        </w:rPr>
      </w:pPr>
    </w:p>
    <w:tbl>
      <w:tblPr>
        <w:tblW w:w="10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7"/>
        <w:gridCol w:w="1727"/>
        <w:gridCol w:w="1781"/>
        <w:gridCol w:w="1559"/>
        <w:gridCol w:w="1949"/>
        <w:gridCol w:w="2267"/>
      </w:tblGrid>
      <w:tr w:rsidR="0093613F" w:rsidTr="0093613F">
        <w:tc>
          <w:tcPr>
            <w:tcW w:w="1098" w:type="dxa"/>
            <w:vMerge w:val="restart"/>
            <w:tcBorders>
              <w:top w:val="single" w:sz="4" w:space="0" w:color="auto"/>
              <w:left w:val="single" w:sz="4" w:space="0" w:color="auto"/>
              <w:bottom w:val="single" w:sz="4" w:space="0" w:color="auto"/>
              <w:right w:val="single" w:sz="4" w:space="0" w:color="auto"/>
            </w:tcBorders>
            <w:vAlign w:val="center"/>
            <w:hideMark/>
          </w:tcPr>
          <w:p w:rsidR="0093613F" w:rsidRDefault="0093613F">
            <w:pPr>
              <w:jc w:val="center"/>
              <w:rPr>
                <w:rFonts w:ascii="GHEA Grapalat" w:hAnsi="GHEA Grapalat" w:cs="Sylfaen"/>
                <w:b/>
                <w:sz w:val="20"/>
                <w:lang w:val="hy-AM"/>
              </w:rPr>
            </w:pPr>
            <w:r>
              <w:rPr>
                <w:rFonts w:ascii="GHEA Grapalat" w:hAnsi="GHEA Grapalat" w:cs="Sylfaen"/>
                <w:b/>
                <w:sz w:val="20"/>
                <w:lang w:val="hy-AM"/>
              </w:rPr>
              <w:t>Հ/հ</w:t>
            </w:r>
          </w:p>
        </w:tc>
        <w:tc>
          <w:tcPr>
            <w:tcW w:w="9288" w:type="dxa"/>
            <w:gridSpan w:val="5"/>
            <w:tcBorders>
              <w:top w:val="single" w:sz="4" w:space="0" w:color="auto"/>
              <w:left w:val="single" w:sz="4" w:space="0" w:color="auto"/>
              <w:bottom w:val="single" w:sz="4" w:space="0" w:color="auto"/>
              <w:right w:val="single" w:sz="4" w:space="0" w:color="auto"/>
            </w:tcBorders>
            <w:hideMark/>
          </w:tcPr>
          <w:p w:rsidR="0093613F" w:rsidRDefault="0093613F">
            <w:pPr>
              <w:ind w:firstLine="567"/>
              <w:jc w:val="center"/>
              <w:rPr>
                <w:rFonts w:ascii="GHEA Grapalat" w:hAnsi="GHEA Grapalat" w:cs="Arial"/>
                <w:sz w:val="20"/>
              </w:rPr>
            </w:pPr>
            <w:r>
              <w:rPr>
                <w:rFonts w:ascii="GHEA Grapalat" w:hAnsi="GHEA Grapalat" w:cs="Sylfaen"/>
                <w:b/>
                <w:sz w:val="20"/>
              </w:rPr>
              <w:t>Հիմնական</w:t>
            </w:r>
            <w:r>
              <w:rPr>
                <w:rFonts w:ascii="GHEA Grapalat" w:hAnsi="GHEA Grapalat" w:cs="Arial"/>
                <w:b/>
                <w:sz w:val="20"/>
              </w:rPr>
              <w:t xml:space="preserve"> </w:t>
            </w:r>
            <w:r>
              <w:rPr>
                <w:rFonts w:ascii="GHEA Grapalat" w:hAnsi="GHEA Grapalat" w:cs="Sylfaen"/>
                <w:sz w:val="20"/>
              </w:rPr>
              <w:t>աշխատակազմում</w:t>
            </w:r>
            <w:r>
              <w:rPr>
                <w:rFonts w:ascii="GHEA Grapalat" w:hAnsi="GHEA Grapalat" w:cs="Arial"/>
                <w:sz w:val="20"/>
              </w:rPr>
              <w:t xml:space="preserve"> </w:t>
            </w:r>
            <w:r>
              <w:rPr>
                <w:rFonts w:ascii="GHEA Grapalat" w:hAnsi="GHEA Grapalat" w:cs="Sylfaen"/>
                <w:sz w:val="20"/>
              </w:rPr>
              <w:t>ներառված</w:t>
            </w:r>
            <w:r>
              <w:rPr>
                <w:rFonts w:ascii="GHEA Grapalat" w:hAnsi="GHEA Grapalat" w:cs="Arial"/>
                <w:sz w:val="20"/>
              </w:rPr>
              <w:t xml:space="preserve"> </w:t>
            </w:r>
            <w:r>
              <w:rPr>
                <w:rFonts w:ascii="GHEA Grapalat" w:hAnsi="GHEA Grapalat" w:cs="Sylfaen"/>
                <w:sz w:val="20"/>
              </w:rPr>
              <w:t>մասնագետների</w:t>
            </w:r>
          </w:p>
        </w:tc>
      </w:tr>
      <w:tr w:rsidR="0093613F" w:rsidRPr="0093613F" w:rsidTr="0093613F">
        <w:tc>
          <w:tcPr>
            <w:tcW w:w="1098" w:type="dxa"/>
            <w:vMerge/>
            <w:tcBorders>
              <w:top w:val="single" w:sz="4" w:space="0" w:color="auto"/>
              <w:left w:val="single" w:sz="4" w:space="0" w:color="auto"/>
              <w:bottom w:val="single" w:sz="4" w:space="0" w:color="auto"/>
              <w:right w:val="single" w:sz="4" w:space="0" w:color="auto"/>
            </w:tcBorders>
            <w:vAlign w:val="center"/>
            <w:hideMark/>
          </w:tcPr>
          <w:p w:rsidR="0093613F" w:rsidRDefault="0093613F">
            <w:pPr>
              <w:rPr>
                <w:rFonts w:ascii="GHEA Grapalat" w:hAnsi="GHEA Grapalat" w:cs="Sylfaen"/>
                <w:b/>
                <w:sz w:val="20"/>
                <w:lang w:val="hy-AM"/>
              </w:rPr>
            </w:pPr>
          </w:p>
        </w:tc>
        <w:tc>
          <w:tcPr>
            <w:tcW w:w="1728" w:type="dxa"/>
            <w:vMerge w:val="restart"/>
            <w:tcBorders>
              <w:top w:val="single" w:sz="4" w:space="0" w:color="auto"/>
              <w:left w:val="single" w:sz="4" w:space="0" w:color="auto"/>
              <w:bottom w:val="single" w:sz="4" w:space="0" w:color="auto"/>
              <w:right w:val="single" w:sz="4" w:space="0" w:color="auto"/>
            </w:tcBorders>
            <w:vAlign w:val="center"/>
            <w:hideMark/>
          </w:tcPr>
          <w:p w:rsidR="0093613F" w:rsidRDefault="0093613F">
            <w:pPr>
              <w:jc w:val="center"/>
              <w:rPr>
                <w:rFonts w:ascii="GHEA Grapalat" w:hAnsi="GHEA Grapalat" w:cs="Arial"/>
                <w:sz w:val="20"/>
              </w:rPr>
            </w:pPr>
            <w:r>
              <w:rPr>
                <w:rFonts w:ascii="GHEA Grapalat" w:hAnsi="GHEA Grapalat" w:cs="Sylfaen"/>
                <w:sz w:val="20"/>
              </w:rPr>
              <w:t>անունը</w:t>
            </w:r>
            <w:r>
              <w:rPr>
                <w:rFonts w:ascii="GHEA Grapalat" w:hAnsi="GHEA Grapalat" w:cs="Arial"/>
                <w:sz w:val="20"/>
              </w:rPr>
              <w:t xml:space="preserve">, </w:t>
            </w:r>
            <w:r>
              <w:rPr>
                <w:rFonts w:ascii="GHEA Grapalat" w:hAnsi="GHEA Grapalat" w:cs="Sylfaen"/>
                <w:sz w:val="20"/>
              </w:rPr>
              <w:t>ազգանունը</w:t>
            </w:r>
          </w:p>
        </w:tc>
        <w:tc>
          <w:tcPr>
            <w:tcW w:w="1782" w:type="dxa"/>
            <w:vMerge w:val="restart"/>
            <w:tcBorders>
              <w:top w:val="single" w:sz="4" w:space="0" w:color="auto"/>
              <w:left w:val="single" w:sz="4" w:space="0" w:color="auto"/>
              <w:bottom w:val="single" w:sz="4" w:space="0" w:color="auto"/>
              <w:right w:val="single" w:sz="4" w:space="0" w:color="auto"/>
            </w:tcBorders>
            <w:vAlign w:val="center"/>
            <w:hideMark/>
          </w:tcPr>
          <w:p w:rsidR="0093613F" w:rsidRDefault="0093613F">
            <w:pPr>
              <w:jc w:val="center"/>
              <w:rPr>
                <w:rFonts w:ascii="GHEA Grapalat" w:hAnsi="GHEA Grapalat" w:cs="Arial"/>
                <w:sz w:val="20"/>
              </w:rPr>
            </w:pPr>
            <w:r>
              <w:rPr>
                <w:rFonts w:ascii="GHEA Grapalat" w:hAnsi="GHEA Grapalat" w:cs="Sylfaen"/>
                <w:sz w:val="20"/>
              </w:rPr>
              <w:t>Որակավորումը</w:t>
            </w:r>
          </w:p>
        </w:tc>
        <w:tc>
          <w:tcPr>
            <w:tcW w:w="3510" w:type="dxa"/>
            <w:gridSpan w:val="2"/>
            <w:tcBorders>
              <w:top w:val="single" w:sz="4" w:space="0" w:color="auto"/>
              <w:left w:val="single" w:sz="4" w:space="0" w:color="auto"/>
              <w:bottom w:val="single" w:sz="4" w:space="0" w:color="auto"/>
              <w:right w:val="single" w:sz="4" w:space="0" w:color="auto"/>
            </w:tcBorders>
            <w:hideMark/>
          </w:tcPr>
          <w:p w:rsidR="0093613F" w:rsidRDefault="0093613F">
            <w:pPr>
              <w:ind w:firstLine="567"/>
              <w:jc w:val="both"/>
              <w:rPr>
                <w:rFonts w:ascii="GHEA Grapalat" w:hAnsi="GHEA Grapalat" w:cs="Arial"/>
                <w:sz w:val="20"/>
              </w:rPr>
            </w:pPr>
            <w:r>
              <w:rPr>
                <w:rFonts w:ascii="GHEA Grapalat" w:hAnsi="GHEA Grapalat" w:cs="Sylfaen"/>
                <w:sz w:val="20"/>
              </w:rPr>
              <w:t>աշխատանքային</w:t>
            </w:r>
            <w:r>
              <w:rPr>
                <w:rFonts w:ascii="GHEA Grapalat" w:hAnsi="GHEA Grapalat" w:cs="Arial"/>
                <w:sz w:val="20"/>
              </w:rPr>
              <w:t xml:space="preserve"> </w:t>
            </w:r>
            <w:r>
              <w:rPr>
                <w:rFonts w:ascii="GHEA Grapalat" w:hAnsi="GHEA Grapalat" w:cs="Sylfaen"/>
                <w:sz w:val="20"/>
              </w:rPr>
              <w:t>փորձը</w:t>
            </w:r>
            <w:r>
              <w:rPr>
                <w:rFonts w:ascii="GHEA Grapalat" w:hAnsi="GHEA Grapalat" w:cs="Arial"/>
                <w:sz w:val="20"/>
              </w:rPr>
              <w:t xml:space="preserve"> </w:t>
            </w:r>
          </w:p>
        </w:tc>
        <w:tc>
          <w:tcPr>
            <w:tcW w:w="2268" w:type="dxa"/>
            <w:vMerge w:val="restart"/>
            <w:tcBorders>
              <w:top w:val="single" w:sz="4" w:space="0" w:color="auto"/>
              <w:left w:val="single" w:sz="4" w:space="0" w:color="auto"/>
              <w:bottom w:val="single" w:sz="4" w:space="0" w:color="auto"/>
              <w:right w:val="single" w:sz="4" w:space="0" w:color="auto"/>
            </w:tcBorders>
            <w:hideMark/>
          </w:tcPr>
          <w:p w:rsidR="0093613F" w:rsidRDefault="0093613F">
            <w:pPr>
              <w:jc w:val="center"/>
              <w:rPr>
                <w:rFonts w:ascii="GHEA Grapalat" w:hAnsi="GHEA Grapalat" w:cs="Arial"/>
                <w:sz w:val="20"/>
                <w:lang w:val="hy-AM"/>
              </w:rPr>
            </w:pPr>
            <w:r>
              <w:rPr>
                <w:rFonts w:ascii="GHEA Grapalat" w:hAnsi="GHEA Grapalat" w:cs="Sylfaen"/>
                <w:sz w:val="20"/>
              </w:rPr>
              <w:t xml:space="preserve">գործատուի </w:t>
            </w:r>
            <w:r>
              <w:rPr>
                <w:rFonts w:ascii="GHEA Grapalat" w:hAnsi="GHEA Grapalat" w:cs="Sylfaen"/>
                <w:sz w:val="20"/>
                <w:lang w:val="hy-AM"/>
              </w:rPr>
              <w:t>անվանումը և կոնտակտային տվյալները</w:t>
            </w:r>
          </w:p>
        </w:tc>
      </w:tr>
      <w:tr w:rsidR="0093613F" w:rsidRPr="0093613F" w:rsidTr="0093613F">
        <w:tc>
          <w:tcPr>
            <w:tcW w:w="1098" w:type="dxa"/>
            <w:vMerge/>
            <w:tcBorders>
              <w:top w:val="single" w:sz="4" w:space="0" w:color="auto"/>
              <w:left w:val="single" w:sz="4" w:space="0" w:color="auto"/>
              <w:bottom w:val="single" w:sz="4" w:space="0" w:color="auto"/>
              <w:right w:val="single" w:sz="4" w:space="0" w:color="auto"/>
            </w:tcBorders>
            <w:vAlign w:val="center"/>
            <w:hideMark/>
          </w:tcPr>
          <w:p w:rsidR="0093613F" w:rsidRDefault="0093613F">
            <w:pPr>
              <w:rPr>
                <w:rFonts w:ascii="GHEA Grapalat" w:hAnsi="GHEA Grapalat" w:cs="Sylfaen"/>
                <w:b/>
                <w:sz w:val="20"/>
                <w:lang w:val="hy-AM"/>
              </w:rPr>
            </w:pPr>
          </w:p>
        </w:tc>
        <w:tc>
          <w:tcPr>
            <w:tcW w:w="9288" w:type="dxa"/>
            <w:vMerge/>
            <w:tcBorders>
              <w:top w:val="single" w:sz="4" w:space="0" w:color="auto"/>
              <w:left w:val="single" w:sz="4" w:space="0" w:color="auto"/>
              <w:bottom w:val="single" w:sz="4" w:space="0" w:color="auto"/>
              <w:right w:val="single" w:sz="4" w:space="0" w:color="auto"/>
            </w:tcBorders>
            <w:vAlign w:val="center"/>
            <w:hideMark/>
          </w:tcPr>
          <w:p w:rsidR="0093613F" w:rsidRDefault="0093613F">
            <w:pPr>
              <w:rPr>
                <w:rFonts w:ascii="GHEA Grapalat" w:hAnsi="GHEA Grapalat" w:cs="Arial"/>
                <w:sz w:val="20"/>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rsidR="0093613F" w:rsidRDefault="0093613F">
            <w:pPr>
              <w:rPr>
                <w:rFonts w:ascii="GHEA Grapalat" w:hAnsi="GHEA Grapalat" w:cs="Arial"/>
                <w:sz w:val="20"/>
              </w:rPr>
            </w:pPr>
          </w:p>
        </w:tc>
        <w:tc>
          <w:tcPr>
            <w:tcW w:w="1560" w:type="dxa"/>
            <w:tcBorders>
              <w:top w:val="single" w:sz="4" w:space="0" w:color="auto"/>
              <w:left w:val="single" w:sz="4" w:space="0" w:color="auto"/>
              <w:bottom w:val="single" w:sz="4" w:space="0" w:color="auto"/>
              <w:right w:val="single" w:sz="4" w:space="0" w:color="auto"/>
            </w:tcBorders>
            <w:hideMark/>
          </w:tcPr>
          <w:p w:rsidR="0093613F" w:rsidRDefault="0093613F">
            <w:pPr>
              <w:jc w:val="center"/>
              <w:rPr>
                <w:rFonts w:ascii="GHEA Grapalat" w:hAnsi="GHEA Grapalat" w:cs="Arial"/>
                <w:sz w:val="20"/>
              </w:rPr>
            </w:pPr>
            <w:r>
              <w:rPr>
                <w:rFonts w:ascii="GHEA Grapalat" w:hAnsi="GHEA Grapalat" w:cs="Sylfaen"/>
                <w:sz w:val="20"/>
              </w:rPr>
              <w:t>ժամանակահատվածը</w:t>
            </w:r>
          </w:p>
        </w:tc>
        <w:tc>
          <w:tcPr>
            <w:tcW w:w="1950" w:type="dxa"/>
            <w:tcBorders>
              <w:top w:val="single" w:sz="4" w:space="0" w:color="auto"/>
              <w:left w:val="single" w:sz="4" w:space="0" w:color="auto"/>
              <w:bottom w:val="single" w:sz="4" w:space="0" w:color="auto"/>
              <w:right w:val="single" w:sz="4" w:space="0" w:color="auto"/>
            </w:tcBorders>
            <w:vAlign w:val="center"/>
            <w:hideMark/>
          </w:tcPr>
          <w:p w:rsidR="0093613F" w:rsidRDefault="0093613F">
            <w:pPr>
              <w:jc w:val="center"/>
              <w:rPr>
                <w:rFonts w:ascii="GHEA Grapalat" w:hAnsi="GHEA Grapalat" w:cs="Arial"/>
                <w:sz w:val="20"/>
              </w:rPr>
            </w:pPr>
            <w:r>
              <w:rPr>
                <w:rFonts w:ascii="GHEA Grapalat" w:hAnsi="GHEA Grapalat" w:cs="Sylfaen"/>
                <w:sz w:val="20"/>
              </w:rPr>
              <w:t>գործունեության</w:t>
            </w:r>
            <w:r>
              <w:rPr>
                <w:rFonts w:ascii="GHEA Grapalat" w:hAnsi="GHEA Grapalat" w:cs="Arial"/>
                <w:sz w:val="20"/>
              </w:rPr>
              <w:t xml:space="preserve"> </w:t>
            </w:r>
            <w:r>
              <w:rPr>
                <w:rFonts w:ascii="GHEA Grapalat" w:hAnsi="GHEA Grapalat" w:cs="Sylfaen"/>
                <w:sz w:val="20"/>
              </w:rPr>
              <w:t>ոլորտը</w:t>
            </w:r>
            <w:r>
              <w:rPr>
                <w:rFonts w:ascii="GHEA Grapalat" w:hAnsi="GHEA Grapalat" w:cs="Arial"/>
                <w:sz w:val="20"/>
              </w:rPr>
              <w:t xml:space="preserve"> </w:t>
            </w:r>
            <w:r>
              <w:rPr>
                <w:rFonts w:ascii="GHEA Grapalat" w:hAnsi="GHEA Grapalat" w:cs="Sylfaen"/>
                <w:sz w:val="20"/>
              </w:rPr>
              <w:t>և</w:t>
            </w:r>
            <w:r>
              <w:rPr>
                <w:rFonts w:ascii="GHEA Grapalat" w:hAnsi="GHEA Grapalat" w:cs="Arial"/>
                <w:sz w:val="20"/>
              </w:rPr>
              <w:t xml:space="preserve"> </w:t>
            </w:r>
            <w:r>
              <w:rPr>
                <w:rFonts w:ascii="GHEA Grapalat" w:hAnsi="GHEA Grapalat" w:cs="Sylfaen"/>
                <w:sz w:val="20"/>
              </w:rPr>
              <w:t>կատարած</w:t>
            </w:r>
            <w:r>
              <w:rPr>
                <w:rFonts w:ascii="GHEA Grapalat" w:hAnsi="GHEA Grapalat" w:cs="Arial"/>
                <w:sz w:val="20"/>
              </w:rPr>
              <w:t xml:space="preserve"> </w:t>
            </w:r>
            <w:r>
              <w:rPr>
                <w:rFonts w:ascii="GHEA Grapalat" w:hAnsi="GHEA Grapalat" w:cs="Sylfaen"/>
                <w:sz w:val="20"/>
              </w:rPr>
              <w:t>աշխատանքը</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3613F" w:rsidRDefault="0093613F">
            <w:pPr>
              <w:rPr>
                <w:rFonts w:ascii="GHEA Grapalat" w:hAnsi="GHEA Grapalat" w:cs="Arial"/>
                <w:sz w:val="20"/>
                <w:lang w:val="hy-AM"/>
              </w:rPr>
            </w:pPr>
          </w:p>
        </w:tc>
      </w:tr>
      <w:tr w:rsidR="0093613F" w:rsidTr="0093613F">
        <w:tc>
          <w:tcPr>
            <w:tcW w:w="1098" w:type="dxa"/>
            <w:tcBorders>
              <w:top w:val="single" w:sz="4" w:space="0" w:color="auto"/>
              <w:left w:val="single" w:sz="4" w:space="0" w:color="auto"/>
              <w:bottom w:val="single" w:sz="4" w:space="0" w:color="auto"/>
              <w:right w:val="single" w:sz="4" w:space="0" w:color="auto"/>
            </w:tcBorders>
            <w:vAlign w:val="center"/>
            <w:hideMark/>
          </w:tcPr>
          <w:p w:rsidR="0093613F" w:rsidRDefault="0093613F">
            <w:pPr>
              <w:jc w:val="center"/>
              <w:rPr>
                <w:rFonts w:ascii="GHEA Grapalat" w:hAnsi="GHEA Grapalat" w:cs="Arial Armenian"/>
                <w:b/>
                <w:sz w:val="20"/>
              </w:rPr>
            </w:pPr>
            <w:r>
              <w:rPr>
                <w:rFonts w:ascii="GHEA Grapalat" w:hAnsi="GHEA Grapalat" w:cs="Arial Armenian"/>
                <w:b/>
                <w:sz w:val="20"/>
              </w:rPr>
              <w:t>1</w:t>
            </w:r>
          </w:p>
        </w:tc>
        <w:tc>
          <w:tcPr>
            <w:tcW w:w="1728" w:type="dxa"/>
            <w:tcBorders>
              <w:top w:val="single" w:sz="4" w:space="0" w:color="auto"/>
              <w:left w:val="single" w:sz="4" w:space="0" w:color="auto"/>
              <w:bottom w:val="single" w:sz="4" w:space="0" w:color="auto"/>
              <w:right w:val="single" w:sz="4" w:space="0" w:color="auto"/>
            </w:tcBorders>
            <w:vAlign w:val="center"/>
            <w:hideMark/>
          </w:tcPr>
          <w:p w:rsidR="0093613F" w:rsidRDefault="0093613F">
            <w:pPr>
              <w:jc w:val="center"/>
              <w:rPr>
                <w:rFonts w:ascii="GHEA Grapalat" w:hAnsi="GHEA Grapalat" w:cs="Arial Armenian"/>
                <w:b/>
                <w:sz w:val="20"/>
              </w:rPr>
            </w:pPr>
            <w:r>
              <w:rPr>
                <w:rFonts w:ascii="GHEA Grapalat" w:hAnsi="GHEA Grapalat" w:cs="Arial Armenian"/>
                <w:b/>
                <w:sz w:val="20"/>
              </w:rPr>
              <w:t>2</w:t>
            </w:r>
          </w:p>
        </w:tc>
        <w:tc>
          <w:tcPr>
            <w:tcW w:w="1782" w:type="dxa"/>
            <w:tcBorders>
              <w:top w:val="single" w:sz="4" w:space="0" w:color="auto"/>
              <w:left w:val="single" w:sz="4" w:space="0" w:color="auto"/>
              <w:bottom w:val="single" w:sz="4" w:space="0" w:color="auto"/>
              <w:right w:val="single" w:sz="4" w:space="0" w:color="auto"/>
            </w:tcBorders>
            <w:vAlign w:val="center"/>
            <w:hideMark/>
          </w:tcPr>
          <w:p w:rsidR="0093613F" w:rsidRDefault="0093613F">
            <w:pPr>
              <w:jc w:val="center"/>
              <w:rPr>
                <w:rFonts w:ascii="GHEA Grapalat" w:hAnsi="GHEA Grapalat" w:cs="Arial Armenian"/>
                <w:b/>
                <w:sz w:val="20"/>
              </w:rPr>
            </w:pPr>
            <w:r>
              <w:rPr>
                <w:rFonts w:ascii="GHEA Grapalat" w:hAnsi="GHEA Grapalat" w:cs="Arial Armenian"/>
                <w:b/>
                <w:sz w:val="20"/>
              </w:rPr>
              <w:t>3</w:t>
            </w:r>
          </w:p>
        </w:tc>
        <w:tc>
          <w:tcPr>
            <w:tcW w:w="1560" w:type="dxa"/>
            <w:tcBorders>
              <w:top w:val="single" w:sz="4" w:space="0" w:color="auto"/>
              <w:left w:val="single" w:sz="4" w:space="0" w:color="auto"/>
              <w:bottom w:val="single" w:sz="4" w:space="0" w:color="auto"/>
              <w:right w:val="single" w:sz="4" w:space="0" w:color="auto"/>
            </w:tcBorders>
            <w:vAlign w:val="center"/>
            <w:hideMark/>
          </w:tcPr>
          <w:p w:rsidR="0093613F" w:rsidRDefault="0093613F">
            <w:pPr>
              <w:jc w:val="center"/>
              <w:rPr>
                <w:rFonts w:ascii="GHEA Grapalat" w:hAnsi="GHEA Grapalat" w:cs="Arial Armenian"/>
                <w:b/>
                <w:sz w:val="20"/>
              </w:rPr>
            </w:pPr>
            <w:r>
              <w:rPr>
                <w:rFonts w:ascii="GHEA Grapalat" w:hAnsi="GHEA Grapalat" w:cs="Arial Armenian"/>
                <w:b/>
                <w:sz w:val="20"/>
              </w:rPr>
              <w:t>4</w:t>
            </w:r>
          </w:p>
        </w:tc>
        <w:tc>
          <w:tcPr>
            <w:tcW w:w="1950" w:type="dxa"/>
            <w:tcBorders>
              <w:top w:val="single" w:sz="4" w:space="0" w:color="auto"/>
              <w:left w:val="single" w:sz="4" w:space="0" w:color="auto"/>
              <w:bottom w:val="single" w:sz="4" w:space="0" w:color="auto"/>
              <w:right w:val="single" w:sz="4" w:space="0" w:color="auto"/>
            </w:tcBorders>
            <w:vAlign w:val="center"/>
            <w:hideMark/>
          </w:tcPr>
          <w:p w:rsidR="0093613F" w:rsidRDefault="0093613F">
            <w:pPr>
              <w:jc w:val="center"/>
              <w:rPr>
                <w:rFonts w:ascii="GHEA Grapalat" w:hAnsi="GHEA Grapalat" w:cs="Arial Armenian"/>
                <w:b/>
                <w:sz w:val="20"/>
              </w:rPr>
            </w:pPr>
            <w:r>
              <w:rPr>
                <w:rFonts w:ascii="GHEA Grapalat" w:hAnsi="GHEA Grapalat" w:cs="Arial Armenian"/>
                <w:b/>
                <w:sz w:val="20"/>
              </w:rPr>
              <w:t>5</w:t>
            </w:r>
          </w:p>
        </w:tc>
        <w:tc>
          <w:tcPr>
            <w:tcW w:w="2268" w:type="dxa"/>
            <w:tcBorders>
              <w:top w:val="single" w:sz="4" w:space="0" w:color="auto"/>
              <w:left w:val="single" w:sz="4" w:space="0" w:color="auto"/>
              <w:bottom w:val="single" w:sz="4" w:space="0" w:color="auto"/>
              <w:right w:val="single" w:sz="4" w:space="0" w:color="auto"/>
            </w:tcBorders>
            <w:vAlign w:val="center"/>
            <w:hideMark/>
          </w:tcPr>
          <w:p w:rsidR="0093613F" w:rsidRDefault="0093613F">
            <w:pPr>
              <w:jc w:val="center"/>
              <w:rPr>
                <w:rFonts w:ascii="GHEA Grapalat" w:hAnsi="GHEA Grapalat" w:cs="Arial Armenian"/>
                <w:b/>
                <w:sz w:val="20"/>
              </w:rPr>
            </w:pPr>
            <w:r>
              <w:rPr>
                <w:rFonts w:ascii="GHEA Grapalat" w:hAnsi="GHEA Grapalat" w:cs="Arial Armenian"/>
                <w:b/>
                <w:sz w:val="20"/>
                <w:lang w:val="hy-AM"/>
              </w:rPr>
              <w:t>6</w:t>
            </w:r>
          </w:p>
        </w:tc>
      </w:tr>
      <w:tr w:rsidR="0093613F" w:rsidTr="0093613F">
        <w:tc>
          <w:tcPr>
            <w:tcW w:w="1098" w:type="dxa"/>
            <w:tcBorders>
              <w:top w:val="single" w:sz="4" w:space="0" w:color="auto"/>
              <w:left w:val="single" w:sz="4" w:space="0" w:color="auto"/>
              <w:bottom w:val="single" w:sz="4" w:space="0" w:color="auto"/>
              <w:right w:val="single" w:sz="4" w:space="0" w:color="auto"/>
            </w:tcBorders>
            <w:hideMark/>
          </w:tcPr>
          <w:p w:rsidR="0093613F" w:rsidRDefault="0093613F">
            <w:pPr>
              <w:jc w:val="both"/>
              <w:rPr>
                <w:rFonts w:ascii="GHEA Grapalat" w:hAnsi="GHEA Grapalat" w:cs="Arial Armenian"/>
                <w:sz w:val="20"/>
              </w:rPr>
            </w:pPr>
            <w:r>
              <w:rPr>
                <w:rFonts w:ascii="GHEA Grapalat" w:hAnsi="GHEA Grapalat" w:cs="Arial Armenian"/>
                <w:sz w:val="20"/>
              </w:rPr>
              <w:t>1.</w:t>
            </w:r>
          </w:p>
        </w:tc>
        <w:tc>
          <w:tcPr>
            <w:tcW w:w="1728" w:type="dxa"/>
            <w:tcBorders>
              <w:top w:val="single" w:sz="4" w:space="0" w:color="auto"/>
              <w:left w:val="single" w:sz="4" w:space="0" w:color="auto"/>
              <w:bottom w:val="single" w:sz="4" w:space="0" w:color="auto"/>
              <w:right w:val="single" w:sz="4" w:space="0" w:color="auto"/>
            </w:tcBorders>
          </w:tcPr>
          <w:p w:rsidR="0093613F" w:rsidRDefault="0093613F">
            <w:pPr>
              <w:ind w:firstLine="567"/>
              <w:jc w:val="both"/>
              <w:rPr>
                <w:rFonts w:ascii="GHEA Grapalat" w:hAnsi="GHEA Grapalat" w:cs="Arial Armenian"/>
                <w:sz w:val="20"/>
              </w:rPr>
            </w:pPr>
          </w:p>
        </w:tc>
        <w:tc>
          <w:tcPr>
            <w:tcW w:w="1782" w:type="dxa"/>
            <w:tcBorders>
              <w:top w:val="single" w:sz="4" w:space="0" w:color="auto"/>
              <w:left w:val="single" w:sz="4" w:space="0" w:color="auto"/>
              <w:bottom w:val="single" w:sz="4" w:space="0" w:color="auto"/>
              <w:right w:val="single" w:sz="4" w:space="0" w:color="auto"/>
            </w:tcBorders>
          </w:tcPr>
          <w:p w:rsidR="0093613F" w:rsidRDefault="0093613F">
            <w:pPr>
              <w:ind w:firstLine="567"/>
              <w:jc w:val="both"/>
              <w:rPr>
                <w:rFonts w:ascii="GHEA Grapalat" w:hAnsi="GHEA Grapalat" w:cs="Arial Armenian"/>
                <w:sz w:val="20"/>
              </w:rPr>
            </w:pPr>
          </w:p>
        </w:tc>
        <w:tc>
          <w:tcPr>
            <w:tcW w:w="1560" w:type="dxa"/>
            <w:tcBorders>
              <w:top w:val="single" w:sz="4" w:space="0" w:color="auto"/>
              <w:left w:val="single" w:sz="4" w:space="0" w:color="auto"/>
              <w:bottom w:val="single" w:sz="4" w:space="0" w:color="auto"/>
              <w:right w:val="single" w:sz="4" w:space="0" w:color="auto"/>
            </w:tcBorders>
          </w:tcPr>
          <w:p w:rsidR="0093613F" w:rsidRDefault="0093613F">
            <w:pPr>
              <w:ind w:firstLine="567"/>
              <w:jc w:val="both"/>
              <w:rPr>
                <w:rFonts w:ascii="GHEA Grapalat" w:hAnsi="GHEA Grapalat" w:cs="Arial Armenian"/>
                <w:sz w:val="20"/>
              </w:rPr>
            </w:pPr>
          </w:p>
        </w:tc>
        <w:tc>
          <w:tcPr>
            <w:tcW w:w="1950" w:type="dxa"/>
            <w:tcBorders>
              <w:top w:val="single" w:sz="4" w:space="0" w:color="auto"/>
              <w:left w:val="single" w:sz="4" w:space="0" w:color="auto"/>
              <w:bottom w:val="single" w:sz="4" w:space="0" w:color="auto"/>
              <w:right w:val="single" w:sz="4" w:space="0" w:color="auto"/>
            </w:tcBorders>
          </w:tcPr>
          <w:p w:rsidR="0093613F" w:rsidRDefault="0093613F">
            <w:pPr>
              <w:ind w:firstLine="567"/>
              <w:jc w:val="both"/>
              <w:rPr>
                <w:rFonts w:ascii="GHEA Grapalat" w:hAnsi="GHEA Grapalat" w:cs="Arial Armenian"/>
                <w:sz w:val="20"/>
              </w:rPr>
            </w:pPr>
          </w:p>
        </w:tc>
        <w:tc>
          <w:tcPr>
            <w:tcW w:w="2268" w:type="dxa"/>
            <w:tcBorders>
              <w:top w:val="single" w:sz="4" w:space="0" w:color="auto"/>
              <w:left w:val="single" w:sz="4" w:space="0" w:color="auto"/>
              <w:bottom w:val="single" w:sz="4" w:space="0" w:color="auto"/>
              <w:right w:val="single" w:sz="4" w:space="0" w:color="auto"/>
            </w:tcBorders>
          </w:tcPr>
          <w:p w:rsidR="0093613F" w:rsidRDefault="0093613F">
            <w:pPr>
              <w:ind w:firstLine="567"/>
              <w:jc w:val="both"/>
              <w:rPr>
                <w:rFonts w:ascii="GHEA Grapalat" w:hAnsi="GHEA Grapalat" w:cs="Arial Armenian"/>
                <w:sz w:val="20"/>
              </w:rPr>
            </w:pPr>
          </w:p>
        </w:tc>
      </w:tr>
      <w:tr w:rsidR="0093613F" w:rsidTr="0093613F">
        <w:tc>
          <w:tcPr>
            <w:tcW w:w="1098" w:type="dxa"/>
            <w:tcBorders>
              <w:top w:val="single" w:sz="4" w:space="0" w:color="auto"/>
              <w:left w:val="single" w:sz="4" w:space="0" w:color="auto"/>
              <w:bottom w:val="single" w:sz="4" w:space="0" w:color="auto"/>
              <w:right w:val="single" w:sz="4" w:space="0" w:color="auto"/>
            </w:tcBorders>
            <w:hideMark/>
          </w:tcPr>
          <w:p w:rsidR="0093613F" w:rsidRDefault="0093613F">
            <w:pPr>
              <w:jc w:val="both"/>
              <w:rPr>
                <w:rFonts w:ascii="GHEA Grapalat" w:hAnsi="GHEA Grapalat" w:cs="Arial Armenian"/>
                <w:sz w:val="20"/>
              </w:rPr>
            </w:pPr>
            <w:r>
              <w:rPr>
                <w:rFonts w:ascii="GHEA Grapalat" w:hAnsi="GHEA Grapalat" w:cs="Arial Armenian"/>
                <w:sz w:val="20"/>
              </w:rPr>
              <w:t>2.</w:t>
            </w:r>
          </w:p>
        </w:tc>
        <w:tc>
          <w:tcPr>
            <w:tcW w:w="1728" w:type="dxa"/>
            <w:tcBorders>
              <w:top w:val="single" w:sz="4" w:space="0" w:color="auto"/>
              <w:left w:val="single" w:sz="4" w:space="0" w:color="auto"/>
              <w:bottom w:val="single" w:sz="4" w:space="0" w:color="auto"/>
              <w:right w:val="single" w:sz="4" w:space="0" w:color="auto"/>
            </w:tcBorders>
          </w:tcPr>
          <w:p w:rsidR="0093613F" w:rsidRDefault="0093613F">
            <w:pPr>
              <w:ind w:firstLine="567"/>
              <w:jc w:val="both"/>
              <w:rPr>
                <w:rFonts w:ascii="GHEA Grapalat" w:hAnsi="GHEA Grapalat" w:cs="Arial Armenian"/>
                <w:sz w:val="20"/>
              </w:rPr>
            </w:pPr>
          </w:p>
        </w:tc>
        <w:tc>
          <w:tcPr>
            <w:tcW w:w="1782" w:type="dxa"/>
            <w:tcBorders>
              <w:top w:val="single" w:sz="4" w:space="0" w:color="auto"/>
              <w:left w:val="single" w:sz="4" w:space="0" w:color="auto"/>
              <w:bottom w:val="single" w:sz="4" w:space="0" w:color="auto"/>
              <w:right w:val="single" w:sz="4" w:space="0" w:color="auto"/>
            </w:tcBorders>
          </w:tcPr>
          <w:p w:rsidR="0093613F" w:rsidRDefault="0093613F">
            <w:pPr>
              <w:ind w:firstLine="567"/>
              <w:jc w:val="both"/>
              <w:rPr>
                <w:rFonts w:ascii="GHEA Grapalat" w:hAnsi="GHEA Grapalat" w:cs="Arial Armenian"/>
                <w:sz w:val="20"/>
              </w:rPr>
            </w:pPr>
          </w:p>
        </w:tc>
        <w:tc>
          <w:tcPr>
            <w:tcW w:w="1560" w:type="dxa"/>
            <w:tcBorders>
              <w:top w:val="single" w:sz="4" w:space="0" w:color="auto"/>
              <w:left w:val="single" w:sz="4" w:space="0" w:color="auto"/>
              <w:bottom w:val="single" w:sz="4" w:space="0" w:color="auto"/>
              <w:right w:val="single" w:sz="4" w:space="0" w:color="auto"/>
            </w:tcBorders>
          </w:tcPr>
          <w:p w:rsidR="0093613F" w:rsidRDefault="0093613F">
            <w:pPr>
              <w:ind w:firstLine="567"/>
              <w:jc w:val="both"/>
              <w:rPr>
                <w:rFonts w:ascii="GHEA Grapalat" w:hAnsi="GHEA Grapalat" w:cs="Arial Armenian"/>
                <w:sz w:val="20"/>
              </w:rPr>
            </w:pPr>
          </w:p>
        </w:tc>
        <w:tc>
          <w:tcPr>
            <w:tcW w:w="1950" w:type="dxa"/>
            <w:tcBorders>
              <w:top w:val="single" w:sz="4" w:space="0" w:color="auto"/>
              <w:left w:val="single" w:sz="4" w:space="0" w:color="auto"/>
              <w:bottom w:val="single" w:sz="4" w:space="0" w:color="auto"/>
              <w:right w:val="single" w:sz="4" w:space="0" w:color="auto"/>
            </w:tcBorders>
          </w:tcPr>
          <w:p w:rsidR="0093613F" w:rsidRDefault="0093613F">
            <w:pPr>
              <w:ind w:firstLine="567"/>
              <w:jc w:val="both"/>
              <w:rPr>
                <w:rFonts w:ascii="GHEA Grapalat" w:hAnsi="GHEA Grapalat" w:cs="Arial Armenian"/>
                <w:sz w:val="20"/>
              </w:rPr>
            </w:pPr>
          </w:p>
        </w:tc>
        <w:tc>
          <w:tcPr>
            <w:tcW w:w="2268" w:type="dxa"/>
            <w:tcBorders>
              <w:top w:val="single" w:sz="4" w:space="0" w:color="auto"/>
              <w:left w:val="single" w:sz="4" w:space="0" w:color="auto"/>
              <w:bottom w:val="single" w:sz="4" w:space="0" w:color="auto"/>
              <w:right w:val="single" w:sz="4" w:space="0" w:color="auto"/>
            </w:tcBorders>
          </w:tcPr>
          <w:p w:rsidR="0093613F" w:rsidRDefault="0093613F">
            <w:pPr>
              <w:ind w:firstLine="567"/>
              <w:jc w:val="both"/>
              <w:rPr>
                <w:rFonts w:ascii="GHEA Grapalat" w:hAnsi="GHEA Grapalat" w:cs="Arial Armenian"/>
                <w:sz w:val="20"/>
              </w:rPr>
            </w:pPr>
          </w:p>
        </w:tc>
      </w:tr>
      <w:tr w:rsidR="0093613F" w:rsidTr="0093613F">
        <w:tc>
          <w:tcPr>
            <w:tcW w:w="1098" w:type="dxa"/>
            <w:tcBorders>
              <w:top w:val="single" w:sz="4" w:space="0" w:color="auto"/>
              <w:left w:val="single" w:sz="4" w:space="0" w:color="auto"/>
              <w:bottom w:val="single" w:sz="4" w:space="0" w:color="auto"/>
              <w:right w:val="single" w:sz="4" w:space="0" w:color="auto"/>
            </w:tcBorders>
            <w:hideMark/>
          </w:tcPr>
          <w:p w:rsidR="0093613F" w:rsidRDefault="0093613F">
            <w:pPr>
              <w:jc w:val="both"/>
              <w:rPr>
                <w:rFonts w:ascii="GHEA Grapalat" w:hAnsi="GHEA Grapalat" w:cs="Arial Armenian"/>
                <w:sz w:val="20"/>
              </w:rPr>
            </w:pPr>
            <w:r>
              <w:rPr>
                <w:rFonts w:ascii="GHEA Grapalat" w:hAnsi="GHEA Grapalat" w:cs="Arial Armenian"/>
                <w:sz w:val="20"/>
              </w:rPr>
              <w:t>..</w:t>
            </w:r>
          </w:p>
        </w:tc>
        <w:tc>
          <w:tcPr>
            <w:tcW w:w="1728" w:type="dxa"/>
            <w:tcBorders>
              <w:top w:val="single" w:sz="4" w:space="0" w:color="auto"/>
              <w:left w:val="single" w:sz="4" w:space="0" w:color="auto"/>
              <w:bottom w:val="single" w:sz="4" w:space="0" w:color="auto"/>
              <w:right w:val="single" w:sz="4" w:space="0" w:color="auto"/>
            </w:tcBorders>
          </w:tcPr>
          <w:p w:rsidR="0093613F" w:rsidRDefault="0093613F">
            <w:pPr>
              <w:ind w:firstLine="567"/>
              <w:jc w:val="both"/>
              <w:rPr>
                <w:rFonts w:ascii="GHEA Grapalat" w:hAnsi="GHEA Grapalat" w:cs="Arial Armenian"/>
                <w:sz w:val="20"/>
              </w:rPr>
            </w:pPr>
          </w:p>
        </w:tc>
        <w:tc>
          <w:tcPr>
            <w:tcW w:w="1782" w:type="dxa"/>
            <w:tcBorders>
              <w:top w:val="single" w:sz="4" w:space="0" w:color="auto"/>
              <w:left w:val="single" w:sz="4" w:space="0" w:color="auto"/>
              <w:bottom w:val="single" w:sz="4" w:space="0" w:color="auto"/>
              <w:right w:val="single" w:sz="4" w:space="0" w:color="auto"/>
            </w:tcBorders>
          </w:tcPr>
          <w:p w:rsidR="0093613F" w:rsidRDefault="0093613F">
            <w:pPr>
              <w:ind w:firstLine="567"/>
              <w:jc w:val="both"/>
              <w:rPr>
                <w:rFonts w:ascii="GHEA Grapalat" w:hAnsi="GHEA Grapalat" w:cs="Arial Armenian"/>
                <w:sz w:val="20"/>
              </w:rPr>
            </w:pPr>
          </w:p>
        </w:tc>
        <w:tc>
          <w:tcPr>
            <w:tcW w:w="1560" w:type="dxa"/>
            <w:tcBorders>
              <w:top w:val="single" w:sz="4" w:space="0" w:color="auto"/>
              <w:left w:val="single" w:sz="4" w:space="0" w:color="auto"/>
              <w:bottom w:val="single" w:sz="4" w:space="0" w:color="auto"/>
              <w:right w:val="single" w:sz="4" w:space="0" w:color="auto"/>
            </w:tcBorders>
          </w:tcPr>
          <w:p w:rsidR="0093613F" w:rsidRDefault="0093613F">
            <w:pPr>
              <w:ind w:firstLine="567"/>
              <w:jc w:val="both"/>
              <w:rPr>
                <w:rFonts w:ascii="GHEA Grapalat" w:hAnsi="GHEA Grapalat" w:cs="Arial Armenian"/>
                <w:sz w:val="20"/>
              </w:rPr>
            </w:pPr>
          </w:p>
        </w:tc>
        <w:tc>
          <w:tcPr>
            <w:tcW w:w="1950" w:type="dxa"/>
            <w:tcBorders>
              <w:top w:val="single" w:sz="4" w:space="0" w:color="auto"/>
              <w:left w:val="single" w:sz="4" w:space="0" w:color="auto"/>
              <w:bottom w:val="single" w:sz="4" w:space="0" w:color="auto"/>
              <w:right w:val="single" w:sz="4" w:space="0" w:color="auto"/>
            </w:tcBorders>
          </w:tcPr>
          <w:p w:rsidR="0093613F" w:rsidRDefault="0093613F">
            <w:pPr>
              <w:ind w:firstLine="567"/>
              <w:jc w:val="both"/>
              <w:rPr>
                <w:rFonts w:ascii="GHEA Grapalat" w:hAnsi="GHEA Grapalat" w:cs="Arial Armenian"/>
                <w:sz w:val="20"/>
              </w:rPr>
            </w:pPr>
          </w:p>
        </w:tc>
        <w:tc>
          <w:tcPr>
            <w:tcW w:w="2268" w:type="dxa"/>
            <w:tcBorders>
              <w:top w:val="single" w:sz="4" w:space="0" w:color="auto"/>
              <w:left w:val="single" w:sz="4" w:space="0" w:color="auto"/>
              <w:bottom w:val="single" w:sz="4" w:space="0" w:color="auto"/>
              <w:right w:val="single" w:sz="4" w:space="0" w:color="auto"/>
            </w:tcBorders>
          </w:tcPr>
          <w:p w:rsidR="0093613F" w:rsidRDefault="0093613F">
            <w:pPr>
              <w:ind w:firstLine="567"/>
              <w:jc w:val="both"/>
              <w:rPr>
                <w:rFonts w:ascii="GHEA Grapalat" w:hAnsi="GHEA Grapalat" w:cs="Arial Armenian"/>
                <w:sz w:val="20"/>
              </w:rPr>
            </w:pPr>
          </w:p>
        </w:tc>
      </w:tr>
    </w:tbl>
    <w:p w:rsidR="0093613F" w:rsidRDefault="0093613F" w:rsidP="0093613F">
      <w:pPr>
        <w:ind w:left="-66"/>
        <w:jc w:val="center"/>
        <w:rPr>
          <w:rFonts w:ascii="GHEA Grapalat" w:hAnsi="GHEA Grapalat" w:cs="Sylfaen"/>
          <w:b/>
          <w:sz w:val="20"/>
          <w:szCs w:val="20"/>
        </w:rPr>
      </w:pPr>
    </w:p>
    <w:p w:rsidR="0093613F" w:rsidRDefault="0093613F" w:rsidP="0093613F">
      <w:pPr>
        <w:ind w:firstLine="709"/>
        <w:jc w:val="both"/>
        <w:rPr>
          <w:rFonts w:ascii="GHEA Grapalat" w:hAnsi="GHEA Grapalat"/>
          <w:sz w:val="20"/>
          <w:lang w:val="es-ES"/>
        </w:rPr>
      </w:pPr>
      <w:r>
        <w:rPr>
          <w:rFonts w:ascii="GHEA Grapalat" w:hAnsi="GHEA Grapalat" w:cs="Arial"/>
          <w:sz w:val="20"/>
          <w:szCs w:val="20"/>
          <w:lang w:val="es-ES"/>
        </w:rPr>
        <w:t>Սույնով</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 հայտարարում և հավաստում է, որ՝</w:t>
      </w:r>
      <w:r>
        <w:rPr>
          <w:rFonts w:ascii="GHEA Grapalat" w:hAnsi="GHEA Grapalat" w:cs="Arial"/>
          <w:lang w:val="hy-AM"/>
        </w:rPr>
        <w:t xml:space="preserve"> </w:t>
      </w:r>
    </w:p>
    <w:p w:rsidR="0093613F" w:rsidRDefault="0093613F" w:rsidP="0093613F">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rsidR="0093613F" w:rsidRDefault="0093613F" w:rsidP="0093613F">
      <w:pPr>
        <w:jc w:val="both"/>
        <w:rPr>
          <w:rFonts w:ascii="GHEA Grapalat" w:hAnsi="GHEA Grapalat" w:cs="Arial"/>
          <w:sz w:val="20"/>
          <w:szCs w:val="20"/>
          <w:lang w:val="hy-AM"/>
        </w:rPr>
      </w:pPr>
      <w:r>
        <w:rPr>
          <w:rFonts w:ascii="GHEA Grapalat" w:hAnsi="GHEA Grapalat" w:cs="Arial"/>
          <w:sz w:val="20"/>
          <w:szCs w:val="20"/>
          <w:lang w:val="es-ES"/>
        </w:rPr>
        <w:t xml:space="preserve"> բավարարում ԱՄ-ԳՀԽԾՁԲ-20/1-ԱՄ ծածկագրով  Գնանշման հարցման ընթացակարգի սահմանված </w:t>
      </w:r>
      <w:r>
        <w:rPr>
          <w:rFonts w:ascii="GHEA Grapalat" w:hAnsi="GHEA Grapalat" w:cs="Arial"/>
          <w:sz w:val="20"/>
          <w:szCs w:val="20"/>
          <w:lang w:val="hy-AM"/>
        </w:rPr>
        <w:t xml:space="preserve">աշխատակազմի </w:t>
      </w:r>
      <w:r>
        <w:rPr>
          <w:rFonts w:ascii="GHEA Grapalat" w:hAnsi="GHEA Grapalat" w:cs="Arial"/>
          <w:sz w:val="20"/>
          <w:szCs w:val="20"/>
          <w:lang w:val="es-ES"/>
        </w:rPr>
        <w:t xml:space="preserve">որակավորման չափանիշների պահանջներին և պարտավորվում է նշված ծածկագրով </w:t>
      </w:r>
      <w:r>
        <w:rPr>
          <w:rFonts w:ascii="GHEA Grapalat" w:hAnsi="GHEA Grapalat" w:cs="Arial"/>
          <w:sz w:val="20"/>
          <w:szCs w:val="20"/>
          <w:lang w:val="hy-AM"/>
        </w:rPr>
        <w:t>պահանջի դեպքում սահմանված ժամկետում</w:t>
      </w:r>
      <w:r>
        <w:rPr>
          <w:rFonts w:ascii="GHEA Grapalat" w:hAnsi="GHEA Grapalat" w:cs="Arial"/>
          <w:sz w:val="20"/>
          <w:szCs w:val="20"/>
          <w:lang w:val="es-ES"/>
        </w:rPr>
        <w:t xml:space="preserve"> ներկայացնել որակավորումը հիմնավորող` հրավերով պահանջվող փաստաթղթեր</w:t>
      </w:r>
      <w:r>
        <w:rPr>
          <w:rFonts w:ascii="GHEA Grapalat" w:hAnsi="GHEA Grapalat" w:cs="Arial"/>
          <w:sz w:val="20"/>
          <w:szCs w:val="20"/>
          <w:lang w:val="hy-AM"/>
        </w:rPr>
        <w:t xml:space="preserve">ի պատճենները </w:t>
      </w:r>
      <w:r>
        <w:rPr>
          <w:rFonts w:ascii="GHEA Grapalat" w:hAnsi="GHEA Grapalat" w:cs="Arial"/>
          <w:sz w:val="20"/>
          <w:szCs w:val="20"/>
          <w:lang w:val="es-ES"/>
        </w:rPr>
        <w:t>(</w:t>
      </w:r>
      <w:r>
        <w:rPr>
          <w:rFonts w:ascii="GHEA Grapalat" w:hAnsi="GHEA Grapalat" w:cs="Arial"/>
          <w:sz w:val="20"/>
          <w:szCs w:val="20"/>
          <w:lang w:val="hy-AM"/>
        </w:rPr>
        <w:t xml:space="preserve">անձնագիր, </w:t>
      </w:r>
      <w:r>
        <w:rPr>
          <w:rFonts w:ascii="GHEA Grapalat" w:hAnsi="GHEA Grapalat" w:cs="Arial"/>
          <w:sz w:val="20"/>
          <w:szCs w:val="20"/>
          <w:lang w:val="es-ES"/>
        </w:rPr>
        <w:t xml:space="preserve">դիպլոմ, </w:t>
      </w:r>
      <w:r>
        <w:rPr>
          <w:rFonts w:ascii="GHEA Grapalat" w:hAnsi="GHEA Grapalat" w:cs="Arial"/>
          <w:sz w:val="20"/>
          <w:szCs w:val="20"/>
          <w:lang w:val="hy-AM"/>
        </w:rPr>
        <w:t xml:space="preserve">արտոնագիր, ռեզյումե, </w:t>
      </w:r>
      <w:r>
        <w:rPr>
          <w:rFonts w:ascii="GHEA Grapalat" w:hAnsi="GHEA Grapalat" w:cs="Arial"/>
          <w:sz w:val="20"/>
          <w:szCs w:val="20"/>
          <w:lang w:val="es-ES"/>
        </w:rPr>
        <w:t>վկայագիր, հավաստագիր</w:t>
      </w:r>
      <w:r>
        <w:rPr>
          <w:rFonts w:ascii="GHEA Grapalat" w:hAnsi="GHEA Grapalat" w:cs="Arial"/>
          <w:sz w:val="20"/>
          <w:szCs w:val="20"/>
          <w:lang w:val="hy-AM"/>
        </w:rPr>
        <w:t xml:space="preserve"> </w:t>
      </w:r>
      <w:r>
        <w:rPr>
          <w:rFonts w:ascii="GHEA Grapalat" w:hAnsi="GHEA Grapalat" w:cs="Arial"/>
          <w:sz w:val="20"/>
          <w:szCs w:val="20"/>
          <w:lang w:val="es-ES"/>
        </w:rPr>
        <w:t>և այլն)</w:t>
      </w:r>
      <w:r>
        <w:rPr>
          <w:rFonts w:ascii="GHEA Grapalat" w:hAnsi="GHEA Grapalat" w:cs="Arial"/>
          <w:sz w:val="20"/>
          <w:szCs w:val="20"/>
          <w:lang w:val="hy-AM"/>
        </w:rPr>
        <w:t xml:space="preserve">։ </w:t>
      </w:r>
    </w:p>
    <w:p w:rsidR="0093613F" w:rsidRDefault="0093613F" w:rsidP="0093613F">
      <w:pPr>
        <w:ind w:left="-66"/>
        <w:jc w:val="right"/>
        <w:rPr>
          <w:rFonts w:ascii="GHEA Grapalat" w:hAnsi="GHEA Grapalat"/>
          <w:sz w:val="20"/>
          <w:lang w:val="es-ES"/>
        </w:rPr>
      </w:pPr>
    </w:p>
    <w:p w:rsidR="0093613F" w:rsidRDefault="0093613F" w:rsidP="0093613F">
      <w:pPr>
        <w:rPr>
          <w:rFonts w:ascii="GHEA Grapalat" w:hAnsi="GHEA Grapalat"/>
          <w:sz w:val="20"/>
          <w:lang w:val="es-ES"/>
        </w:rPr>
      </w:pPr>
    </w:p>
    <w:p w:rsidR="0093613F" w:rsidRDefault="0093613F" w:rsidP="0093613F">
      <w:pPr>
        <w:rPr>
          <w:rFonts w:ascii="GHEA Grapalat" w:hAnsi="GHEA Grapalat"/>
          <w:sz w:val="20"/>
          <w:lang w:val="es-ES"/>
        </w:rPr>
      </w:pPr>
    </w:p>
    <w:p w:rsidR="0093613F" w:rsidRDefault="0093613F" w:rsidP="0093613F">
      <w:pPr>
        <w:jc w:val="both"/>
        <w:rPr>
          <w:rFonts w:ascii="GHEA Grapalat" w:hAnsi="GHEA Grapalat"/>
          <w:sz w:val="20"/>
          <w:u w:val="single"/>
          <w:lang w:val="es-ES"/>
        </w:rPr>
      </w:pP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p>
    <w:p w:rsidR="0093613F" w:rsidRDefault="0093613F" w:rsidP="0093613F">
      <w:pPr>
        <w:jc w:val="both"/>
        <w:rPr>
          <w:rFonts w:ascii="GHEA Grapalat" w:hAnsi="GHEA Grapalat" w:cs="Sylfaen"/>
          <w:sz w:val="20"/>
          <w:vertAlign w:val="superscript"/>
          <w:lang w:val="hy-AM"/>
        </w:rPr>
      </w:pPr>
      <w:r>
        <w:rPr>
          <w:rFonts w:ascii="GHEA Grapalat" w:hAnsi="GHEA Grapalat" w:cs="Sylfaen"/>
          <w:sz w:val="20"/>
          <w:vertAlign w:val="superscript"/>
          <w:lang w:val="hy-AM"/>
        </w:rPr>
        <w:t xml:space="preserve">                                         մասնակցի անվանումը (ղեկավարի պաշտոնը, անուն ազգանունը)</w:t>
      </w:r>
      <w:r>
        <w:rPr>
          <w:rFonts w:ascii="GHEA Grapalat" w:hAnsi="GHEA Grapalat" w:cs="Sylfaen"/>
          <w:sz w:val="20"/>
          <w:vertAlign w:val="superscript"/>
          <w:lang w:val="es-ES"/>
        </w:rPr>
        <w:t xml:space="preserve">  </w:t>
      </w:r>
      <w:r>
        <w:rPr>
          <w:rFonts w:ascii="GHEA Grapalat" w:hAnsi="GHEA Grapalat" w:cs="Sylfaen"/>
          <w:sz w:val="20"/>
          <w:vertAlign w:val="superscript"/>
          <w:lang w:val="es-ES"/>
        </w:rPr>
        <w:tab/>
      </w:r>
      <w:r>
        <w:rPr>
          <w:rFonts w:ascii="GHEA Grapalat" w:hAnsi="GHEA Grapalat" w:cs="Sylfaen"/>
          <w:sz w:val="20"/>
          <w:vertAlign w:val="superscript"/>
          <w:lang w:val="es-ES"/>
        </w:rPr>
        <w:tab/>
      </w:r>
      <w:r>
        <w:rPr>
          <w:rFonts w:ascii="GHEA Grapalat" w:hAnsi="GHEA Grapalat" w:cs="Sylfaen"/>
          <w:sz w:val="20"/>
          <w:vertAlign w:val="superscript"/>
          <w:lang w:val="es-ES"/>
        </w:rPr>
        <w:tab/>
      </w:r>
      <w:r>
        <w:rPr>
          <w:rFonts w:ascii="GHEA Grapalat" w:hAnsi="GHEA Grapalat" w:cs="Sylfaen"/>
          <w:sz w:val="20"/>
          <w:vertAlign w:val="superscript"/>
          <w:lang w:val="es-ES"/>
        </w:rPr>
        <w:tab/>
      </w:r>
      <w:r>
        <w:rPr>
          <w:rFonts w:ascii="GHEA Grapalat" w:hAnsi="GHEA Grapalat" w:cs="Sylfaen"/>
          <w:sz w:val="20"/>
          <w:vertAlign w:val="superscript"/>
          <w:lang w:val="hy-AM"/>
        </w:rPr>
        <w:t>ստորագրություն</w:t>
      </w:r>
      <w:r>
        <w:rPr>
          <w:rFonts w:ascii="GHEA Grapalat" w:hAnsi="GHEA Grapalat" w:cs="Sylfaen"/>
          <w:sz w:val="20"/>
          <w:vertAlign w:val="superscript"/>
          <w:lang w:val="hy-AM"/>
        </w:rPr>
        <w:tab/>
      </w:r>
    </w:p>
    <w:p w:rsidR="002E11D1" w:rsidRPr="0093613F" w:rsidRDefault="002E11D1" w:rsidP="00CE3A99">
      <w:pPr>
        <w:jc w:val="both"/>
        <w:rPr>
          <w:rFonts w:ascii="GHEA Grapalat" w:hAnsi="GHEA Grapalat" w:cs="Sylfaen"/>
          <w:sz w:val="20"/>
          <w:lang w:val="hy-AM"/>
        </w:rPr>
      </w:pPr>
    </w:p>
  </w:footnote>
  <w:footnote w:id="4">
    <w:p w:rsidR="00091EBC" w:rsidRPr="001E7733" w:rsidRDefault="00091EBC"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5F7D89">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5F7D89">
        <w:rPr>
          <w:rFonts w:ascii="GHEA Grapalat" w:hAnsi="GHEA Grapalat"/>
          <w:i/>
          <w:sz w:val="16"/>
          <w:szCs w:val="16"/>
          <w:lang w:val="hy-AM"/>
        </w:rPr>
        <w:t>է</w:t>
      </w:r>
      <w:r w:rsidRPr="001E7733">
        <w:rPr>
          <w:rFonts w:ascii="GHEA Grapalat" w:hAnsi="GHEA Grapalat"/>
          <w:i/>
          <w:sz w:val="16"/>
          <w:szCs w:val="16"/>
          <w:lang w:val="af-ZA"/>
        </w:rPr>
        <w:t xml:space="preserve"> </w:t>
      </w:r>
      <w:r w:rsidRPr="005F7D89">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5F7D89">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5F7D89">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5F7D89">
        <w:rPr>
          <w:rFonts w:ascii="GHEA Grapalat" w:hAnsi="GHEA Grapalat"/>
          <w:i/>
          <w:sz w:val="16"/>
          <w:szCs w:val="16"/>
          <w:lang w:val="hy-AM"/>
        </w:rPr>
        <w:t>մինչև</w:t>
      </w:r>
      <w:r w:rsidRPr="001E7733">
        <w:rPr>
          <w:rFonts w:ascii="GHEA Grapalat" w:hAnsi="GHEA Grapalat"/>
          <w:i/>
          <w:sz w:val="16"/>
          <w:szCs w:val="16"/>
          <w:lang w:val="af-ZA"/>
        </w:rPr>
        <w:t xml:space="preserve"> </w:t>
      </w:r>
      <w:r w:rsidRPr="005F7D89">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5F7D89">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5F7D89">
        <w:rPr>
          <w:rFonts w:ascii="GHEA Grapalat" w:hAnsi="GHEA Grapalat"/>
          <w:i/>
          <w:sz w:val="16"/>
          <w:szCs w:val="16"/>
          <w:lang w:val="hy-AM"/>
        </w:rPr>
        <w:t>հրապարակելը</w:t>
      </w:r>
      <w:r w:rsidRPr="00A65C38">
        <w:rPr>
          <w:rFonts w:ascii="GHEA Grapalat" w:hAnsi="GHEA Grapalat"/>
          <w:i/>
          <w:sz w:val="16"/>
          <w:szCs w:val="16"/>
          <w:lang w:val="hy-AM"/>
        </w:rPr>
        <w:t>:</w:t>
      </w:r>
    </w:p>
    <w:p w:rsidR="00091EBC" w:rsidRPr="0015088E" w:rsidRDefault="00091EBC"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00D13A81">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rsidR="00091EBC" w:rsidRPr="001E7733" w:rsidDel="00856FDE" w:rsidRDefault="00091EBC" w:rsidP="00B2572B">
      <w:pPr>
        <w:pStyle w:val="FootnoteText"/>
        <w:rPr>
          <w:del w:id="12" w:author="User" w:date="2019-05-26T09:57:00Z"/>
          <w:i/>
          <w:lang w:val="af-ZA"/>
        </w:rPr>
      </w:pPr>
    </w:p>
  </w:footnote>
  <w:footnote w:id="5">
    <w:p w:rsidR="007678FA" w:rsidRPr="00F50E0A" w:rsidDel="001B2C6E" w:rsidRDefault="002413DC" w:rsidP="007678FA">
      <w:pPr>
        <w:pStyle w:val="FootnoteText"/>
        <w:rPr>
          <w:del w:id="14" w:author="User" w:date="2019-05-26T11:21:00Z"/>
          <w:lang w:val="af-ZA"/>
        </w:rPr>
      </w:pPr>
      <w:r>
        <w:rPr>
          <w:vertAlign w:val="superscript"/>
          <w:lang w:val="af-ZA"/>
        </w:rPr>
        <w:t>17</w:t>
      </w:r>
      <w:r w:rsidR="003535EB" w:rsidRPr="00F50E0A">
        <w:rPr>
          <w:vertAlign w:val="superscript"/>
          <w:lang w:val="af-ZA"/>
        </w:rPr>
        <w:t xml:space="preserve"> </w:t>
      </w:r>
      <w:r w:rsidR="007678FA">
        <w:rPr>
          <w:rFonts w:ascii="GHEA Grapalat" w:hAnsi="GHEA Grapalat"/>
          <w:i/>
          <w:sz w:val="16"/>
          <w:szCs w:val="24"/>
          <w:lang w:val="hy-AM" w:eastAsia="en-US"/>
        </w:rPr>
        <w:t xml:space="preserve">Եթե </w:t>
      </w:r>
      <w:r w:rsidR="007678FA">
        <w:rPr>
          <w:rFonts w:ascii="GHEA Grapalat" w:hAnsi="GHEA Grapalat"/>
          <w:i/>
          <w:sz w:val="16"/>
          <w:szCs w:val="24"/>
          <w:lang w:eastAsia="en-US"/>
        </w:rPr>
        <w:t>Կատար</w:t>
      </w:r>
      <w:r w:rsidR="007678FA" w:rsidRPr="009B3CA3">
        <w:rPr>
          <w:rFonts w:ascii="GHEA Grapalat" w:hAnsi="GHEA Grapalat"/>
          <w:i/>
          <w:sz w:val="16"/>
          <w:szCs w:val="24"/>
          <w:lang w:val="hy-AM" w:eastAsia="en-US"/>
        </w:rPr>
        <w:t>ողի կողմից գնային ա</w:t>
      </w:r>
      <w:r w:rsidR="007678FA">
        <w:rPr>
          <w:rFonts w:ascii="GHEA Grapalat" w:hAnsi="GHEA Grapalat"/>
          <w:i/>
          <w:sz w:val="16"/>
          <w:szCs w:val="24"/>
          <w:lang w:eastAsia="en-US"/>
        </w:rPr>
        <w:t>ռաջարկը</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eastAsia="en-US"/>
        </w:rPr>
        <w:t>ներկայացվել</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eastAsia="en-US"/>
        </w:rPr>
        <w:t>է</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eastAsia="en-US"/>
        </w:rPr>
        <w:t>առանց</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eastAsia="en-US"/>
        </w:rPr>
        <w:t>ԱԱՀ</w:t>
      </w:r>
      <w:r w:rsidR="007678FA" w:rsidRPr="00F50E0A">
        <w:rPr>
          <w:rFonts w:ascii="GHEA Grapalat" w:hAnsi="GHEA Grapalat"/>
          <w:i/>
          <w:sz w:val="16"/>
          <w:szCs w:val="24"/>
          <w:lang w:val="af-ZA" w:eastAsia="en-US"/>
        </w:rPr>
        <w:t>-</w:t>
      </w:r>
      <w:r w:rsidR="007678FA">
        <w:rPr>
          <w:rFonts w:ascii="GHEA Grapalat" w:hAnsi="GHEA Grapalat"/>
          <w:i/>
          <w:sz w:val="16"/>
          <w:szCs w:val="24"/>
          <w:lang w:eastAsia="en-US"/>
        </w:rPr>
        <w:t>ի</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eastAsia="en-US"/>
        </w:rPr>
        <w:t>ապա</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eastAsia="en-US"/>
        </w:rPr>
        <w:t>պայմանագիրը</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eastAsia="en-US"/>
        </w:rPr>
        <w:t>կնքելիս</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eastAsia="en-US"/>
        </w:rPr>
        <w:t>ներառյալ</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eastAsia="en-US"/>
        </w:rPr>
        <w:t>ԱԱՀ</w:t>
      </w:r>
      <w:r w:rsidR="007678FA" w:rsidRPr="00F50E0A">
        <w:rPr>
          <w:rFonts w:ascii="GHEA Grapalat" w:hAnsi="GHEA Grapalat"/>
          <w:i/>
          <w:sz w:val="16"/>
          <w:szCs w:val="24"/>
          <w:lang w:val="af-ZA" w:eastAsia="en-US"/>
        </w:rPr>
        <w:t>-</w:t>
      </w:r>
      <w:r w:rsidR="007678FA">
        <w:rPr>
          <w:rFonts w:ascii="GHEA Grapalat" w:hAnsi="GHEA Grapalat"/>
          <w:i/>
          <w:sz w:val="16"/>
          <w:szCs w:val="24"/>
          <w:lang w:eastAsia="en-US"/>
        </w:rPr>
        <w:t>ն</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eastAsia="en-US"/>
        </w:rPr>
        <w:t>բառերը</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eastAsia="en-US"/>
        </w:rPr>
        <w:t>հանվում</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eastAsia="en-US"/>
        </w:rPr>
        <w:t>են</w:t>
      </w:r>
      <w:r w:rsidR="007678FA" w:rsidRPr="00F50E0A">
        <w:rPr>
          <w:rFonts w:ascii="GHEA Grapalat" w:hAnsi="GHEA Grapalat"/>
          <w:i/>
          <w:sz w:val="16"/>
          <w:szCs w:val="24"/>
          <w:lang w:val="af-ZA" w:eastAsia="en-US"/>
        </w:rPr>
        <w:t>:</w:t>
      </w:r>
    </w:p>
  </w:footnote>
  <w:footnote w:id="6">
    <w:p w:rsidR="007678FA" w:rsidRPr="00D72BB6" w:rsidDel="00343637" w:rsidRDefault="00D72BB6" w:rsidP="00D72BB6">
      <w:pPr>
        <w:pStyle w:val="FootnoteText"/>
        <w:jc w:val="both"/>
        <w:rPr>
          <w:del w:id="15" w:author="User" w:date="2019-05-26T11:24:00Z"/>
          <w:rFonts w:ascii="Calibri" w:hAnsi="Calibri"/>
          <w:vertAlign w:val="superscript"/>
          <w:lang w:val="ru-RU"/>
        </w:rPr>
      </w:pPr>
      <w:r>
        <w:rPr>
          <w:rFonts w:ascii="GHEA Grapalat" w:hAnsi="GHEA Grapalat"/>
          <w:i/>
          <w:sz w:val="16"/>
          <w:szCs w:val="24"/>
          <w:lang w:val="af-ZA" w:eastAsia="en-US"/>
        </w:rPr>
        <w:t xml:space="preserve"> </w:t>
      </w:r>
    </w:p>
  </w:footnote>
  <w:footnote w:id="7">
    <w:p w:rsidR="00061C25" w:rsidRPr="005F7D89" w:rsidRDefault="007678FA" w:rsidP="007678FA">
      <w:pPr>
        <w:pStyle w:val="FootnoteText"/>
        <w:jc w:val="both"/>
        <w:rPr>
          <w:rFonts w:ascii="GHEA Grapalat" w:hAnsi="GHEA Grapalat"/>
          <w:i/>
          <w:sz w:val="16"/>
          <w:szCs w:val="24"/>
          <w:lang w:val="ru-RU" w:eastAsia="en-US"/>
        </w:rPr>
      </w:pPr>
      <w:r w:rsidRPr="00E81BDB">
        <w:rPr>
          <w:color w:val="FFFFFF"/>
          <w:vertAlign w:val="superscript"/>
          <w:lang w:val="hy-AM"/>
        </w:rPr>
        <w:t>35</w:t>
      </w:r>
      <w:r w:rsidRPr="00E81BDB">
        <w:rPr>
          <w:vertAlign w:val="superscript"/>
          <w:lang w:val="hy-AM"/>
        </w:rPr>
        <w:t xml:space="preserve"> </w:t>
      </w:r>
      <w:r w:rsidR="008E7F2E" w:rsidRPr="00E81BDB">
        <w:rPr>
          <w:vertAlign w:val="superscript"/>
          <w:lang w:val="hy-AM"/>
        </w:rPr>
        <w:t>2</w:t>
      </w:r>
      <w:r w:rsidR="006D2DF4" w:rsidRPr="005F7D89">
        <w:rPr>
          <w:vertAlign w:val="superscript"/>
          <w:lang w:val="ru-RU"/>
        </w:rPr>
        <w:t xml:space="preserve">2 </w:t>
      </w:r>
      <w:r w:rsidR="00061C25" w:rsidRPr="002B5F7E">
        <w:rPr>
          <w:rFonts w:ascii="GHEA Grapalat" w:hAnsi="GHEA Grapalat"/>
          <w:i/>
          <w:sz w:val="16"/>
          <w:szCs w:val="24"/>
          <w:lang w:val="hy-AM" w:eastAsia="en-US"/>
        </w:rPr>
        <w:t>Սույն</w:t>
      </w:r>
      <w:r w:rsidR="00061C25" w:rsidRPr="005F7D89">
        <w:rPr>
          <w:rFonts w:ascii="GHEA Grapalat" w:hAnsi="GHEA Grapalat"/>
          <w:i/>
          <w:sz w:val="16"/>
          <w:szCs w:val="24"/>
          <w:lang w:val="ru-RU" w:eastAsia="en-US"/>
        </w:rPr>
        <w:t xml:space="preserve"> </w:t>
      </w:r>
      <w:r w:rsidR="00061C25" w:rsidRPr="002B5F7E">
        <w:rPr>
          <w:rFonts w:ascii="GHEA Grapalat" w:hAnsi="GHEA Grapalat"/>
          <w:i/>
          <w:sz w:val="16"/>
          <w:szCs w:val="24"/>
          <w:lang w:eastAsia="en-US"/>
        </w:rPr>
        <w:t>կետը</w:t>
      </w:r>
      <w:r w:rsidR="00061C25" w:rsidRPr="002B5F7E">
        <w:rPr>
          <w:rFonts w:ascii="GHEA Grapalat" w:hAnsi="GHEA Grapalat"/>
          <w:i/>
          <w:sz w:val="16"/>
          <w:szCs w:val="24"/>
          <w:lang w:val="hy-AM" w:eastAsia="en-US"/>
        </w:rPr>
        <w:t xml:space="preserve"> հանվում </w:t>
      </w:r>
      <w:r w:rsidR="00061C25" w:rsidRPr="002B5F7E">
        <w:rPr>
          <w:rFonts w:ascii="GHEA Grapalat" w:hAnsi="GHEA Grapalat"/>
          <w:i/>
          <w:sz w:val="16"/>
          <w:szCs w:val="24"/>
          <w:lang w:eastAsia="en-US"/>
        </w:rPr>
        <w:t>է</w:t>
      </w:r>
      <w:r w:rsidR="00061C25" w:rsidRPr="005F7D89">
        <w:rPr>
          <w:rFonts w:ascii="GHEA Grapalat" w:hAnsi="GHEA Grapalat"/>
          <w:i/>
          <w:sz w:val="16"/>
          <w:szCs w:val="24"/>
          <w:lang w:val="ru-RU" w:eastAsia="en-US"/>
        </w:rPr>
        <w:t xml:space="preserve"> </w:t>
      </w:r>
      <w:r w:rsidR="00061C25" w:rsidRPr="002B5F7E">
        <w:rPr>
          <w:rFonts w:ascii="GHEA Grapalat" w:hAnsi="GHEA Grapalat"/>
          <w:i/>
          <w:sz w:val="16"/>
          <w:szCs w:val="24"/>
          <w:lang w:eastAsia="en-US"/>
        </w:rPr>
        <w:t>պայմանագրից</w:t>
      </w:r>
      <w:r w:rsidR="00061C25"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F934D2" w:rsidRPr="005F7D89" w:rsidDel="00D90DD6" w:rsidRDefault="00061C25" w:rsidP="007678FA">
      <w:pPr>
        <w:pStyle w:val="FootnoteText"/>
        <w:jc w:val="both"/>
        <w:rPr>
          <w:del w:id="16" w:author="User" w:date="2019-05-26T11:28:00Z"/>
          <w:lang w:val="ru-RU"/>
        </w:rPr>
      </w:pPr>
      <w:r w:rsidRPr="005F7D89">
        <w:rPr>
          <w:rFonts w:ascii="GHEA Grapalat" w:hAnsi="GHEA Grapalat"/>
          <w:i/>
          <w:sz w:val="16"/>
          <w:szCs w:val="24"/>
          <w:lang w:val="ru-RU" w:eastAsia="en-US"/>
        </w:rPr>
        <w:t xml:space="preserve"> </w:t>
      </w:r>
      <w:r w:rsidR="00F934D2" w:rsidRPr="005F7D89">
        <w:rPr>
          <w:rFonts w:ascii="Sylfaen" w:hAnsi="Sylfaen"/>
          <w:sz w:val="22"/>
          <w:szCs w:val="22"/>
          <w:vertAlign w:val="superscript"/>
          <w:lang w:val="ru-RU"/>
        </w:rPr>
        <w:t xml:space="preserve">   </w:t>
      </w:r>
      <w:r w:rsidR="00F934D2" w:rsidRPr="001330C0">
        <w:rPr>
          <w:rFonts w:ascii="Sylfaen" w:hAnsi="Sylfaen"/>
          <w:sz w:val="22"/>
          <w:szCs w:val="22"/>
          <w:vertAlign w:val="superscript"/>
          <w:lang w:val="hy-AM"/>
        </w:rPr>
        <w:t>2</w:t>
      </w:r>
      <w:r w:rsidR="006D2DF4" w:rsidRPr="005F7D89">
        <w:rPr>
          <w:rFonts w:ascii="Sylfaen" w:hAnsi="Sylfaen"/>
          <w:sz w:val="22"/>
          <w:szCs w:val="22"/>
          <w:vertAlign w:val="superscript"/>
          <w:lang w:val="ru-RU"/>
        </w:rPr>
        <w:t xml:space="preserve">3 </w:t>
      </w:r>
      <w:r w:rsidR="00F934D2" w:rsidRPr="00FD0A95">
        <w:rPr>
          <w:rFonts w:ascii="GHEA Grapalat" w:hAnsi="GHEA Grapalat"/>
          <w:i/>
          <w:sz w:val="16"/>
          <w:szCs w:val="24"/>
          <w:lang w:val="hy-AM" w:eastAsia="en-US"/>
        </w:rPr>
        <w:t>Սույն կետը հանվում է</w:t>
      </w:r>
      <w:r w:rsidR="00F934D2" w:rsidRPr="005F7D89">
        <w:rPr>
          <w:rFonts w:ascii="GHEA Grapalat" w:hAnsi="GHEA Grapalat"/>
          <w:i/>
          <w:sz w:val="16"/>
          <w:szCs w:val="24"/>
          <w:lang w:val="ru-RU" w:eastAsia="en-US"/>
        </w:rPr>
        <w:t xml:space="preserve"> </w:t>
      </w:r>
      <w:r w:rsidR="00F934D2">
        <w:rPr>
          <w:rFonts w:ascii="GHEA Grapalat" w:hAnsi="GHEA Grapalat"/>
          <w:i/>
          <w:sz w:val="16"/>
          <w:szCs w:val="24"/>
          <w:lang w:eastAsia="en-US"/>
        </w:rPr>
        <w:t>պայմանագրից</w:t>
      </w:r>
      <w:r w:rsidR="00F934D2"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4">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7"/>
  </w:num>
  <w:num w:numId="2">
    <w:abstractNumId w:val="7"/>
  </w:num>
  <w:num w:numId="3">
    <w:abstractNumId w:val="15"/>
  </w:num>
  <w:num w:numId="4">
    <w:abstractNumId w:val="12"/>
  </w:num>
  <w:num w:numId="5">
    <w:abstractNumId w:val="19"/>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6"/>
  </w:num>
  <w:num w:numId="12">
    <w:abstractNumId w:val="23"/>
  </w:num>
  <w:num w:numId="13">
    <w:abstractNumId w:val="20"/>
  </w:num>
  <w:num w:numId="14">
    <w:abstractNumId w:val="9"/>
  </w:num>
  <w:num w:numId="15">
    <w:abstractNumId w:val="21"/>
  </w:num>
  <w:num w:numId="16">
    <w:abstractNumId w:val="11"/>
  </w:num>
  <w:num w:numId="17">
    <w:abstractNumId w:val="5"/>
  </w:num>
  <w:num w:numId="18">
    <w:abstractNumId w:val="1"/>
  </w:num>
  <w:num w:numId="19">
    <w:abstractNumId w:val="3"/>
  </w:num>
  <w:num w:numId="20">
    <w:abstractNumId w:val="2"/>
  </w:num>
  <w:num w:numId="21">
    <w:abstractNumId w:val="24"/>
  </w:num>
  <w:num w:numId="22">
    <w:abstractNumId w:val="22"/>
  </w:num>
  <w:num w:numId="23">
    <w:abstractNumId w:val="18"/>
  </w:num>
  <w:num w:numId="24">
    <w:abstractNumId w:val="0"/>
  </w:num>
  <w:num w:numId="25">
    <w:abstractNumId w:val="10"/>
  </w:num>
  <w:num w:numId="26">
    <w:abstractNumId w:val="13"/>
  </w:num>
  <w:num w:numId="27">
    <w:abstractNumId w:val="16"/>
  </w:num>
  <w:num w:numId="28">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1B3"/>
    <w:rsid w:val="000013D6"/>
    <w:rsid w:val="00001665"/>
    <w:rsid w:val="000016BB"/>
    <w:rsid w:val="00002C23"/>
    <w:rsid w:val="000031E3"/>
    <w:rsid w:val="000033BC"/>
    <w:rsid w:val="00003DF0"/>
    <w:rsid w:val="000058CF"/>
    <w:rsid w:val="00005D30"/>
    <w:rsid w:val="000076A1"/>
    <w:rsid w:val="0000776B"/>
    <w:rsid w:val="00010136"/>
    <w:rsid w:val="00011959"/>
    <w:rsid w:val="00012119"/>
    <w:rsid w:val="00012347"/>
    <w:rsid w:val="00012E2C"/>
    <w:rsid w:val="00013093"/>
    <w:rsid w:val="000132F3"/>
    <w:rsid w:val="00013C24"/>
    <w:rsid w:val="00014775"/>
    <w:rsid w:val="000149F3"/>
    <w:rsid w:val="00017484"/>
    <w:rsid w:val="000206DA"/>
    <w:rsid w:val="00020ADD"/>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B20"/>
    <w:rsid w:val="0003466E"/>
    <w:rsid w:val="00034CED"/>
    <w:rsid w:val="000356CC"/>
    <w:rsid w:val="00037DDE"/>
    <w:rsid w:val="000408D8"/>
    <w:rsid w:val="00041D42"/>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4EA1"/>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396"/>
    <w:rsid w:val="000C062F"/>
    <w:rsid w:val="000C0A9D"/>
    <w:rsid w:val="000C165F"/>
    <w:rsid w:val="000C36C6"/>
    <w:rsid w:val="000C3D70"/>
    <w:rsid w:val="000C5A09"/>
    <w:rsid w:val="000C6F81"/>
    <w:rsid w:val="000C71D2"/>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42C"/>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323D"/>
    <w:rsid w:val="00104861"/>
    <w:rsid w:val="001053E2"/>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2D6D"/>
    <w:rsid w:val="001B36FA"/>
    <w:rsid w:val="001B37D2"/>
    <w:rsid w:val="001B45A9"/>
    <w:rsid w:val="001B478E"/>
    <w:rsid w:val="001B52CC"/>
    <w:rsid w:val="001B6FCF"/>
    <w:rsid w:val="001B729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40AB"/>
    <w:rsid w:val="002250D8"/>
    <w:rsid w:val="0022515E"/>
    <w:rsid w:val="002252CD"/>
    <w:rsid w:val="00226412"/>
    <w:rsid w:val="002273AD"/>
    <w:rsid w:val="0022770A"/>
    <w:rsid w:val="00227C9F"/>
    <w:rsid w:val="0023029D"/>
    <w:rsid w:val="002305DE"/>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CAA"/>
    <w:rsid w:val="002C4DBF"/>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415"/>
    <w:rsid w:val="002E67D3"/>
    <w:rsid w:val="002E73EF"/>
    <w:rsid w:val="002E7EE1"/>
    <w:rsid w:val="002F1AB3"/>
    <w:rsid w:val="002F2B23"/>
    <w:rsid w:val="002F2C5F"/>
    <w:rsid w:val="002F2CE0"/>
    <w:rsid w:val="002F35FE"/>
    <w:rsid w:val="002F6164"/>
    <w:rsid w:val="002F6FA0"/>
    <w:rsid w:val="002F7A7E"/>
    <w:rsid w:val="00301193"/>
    <w:rsid w:val="0030129D"/>
    <w:rsid w:val="0030235C"/>
    <w:rsid w:val="00303732"/>
    <w:rsid w:val="003041A8"/>
    <w:rsid w:val="00304436"/>
    <w:rsid w:val="00304D64"/>
    <w:rsid w:val="00304E99"/>
    <w:rsid w:val="003053EF"/>
    <w:rsid w:val="00305E59"/>
    <w:rsid w:val="00305F6D"/>
    <w:rsid w:val="003064D4"/>
    <w:rsid w:val="00307F3C"/>
    <w:rsid w:val="003101E4"/>
    <w:rsid w:val="00310A82"/>
    <w:rsid w:val="00310B6E"/>
    <w:rsid w:val="00310ED2"/>
    <w:rsid w:val="00311076"/>
    <w:rsid w:val="003141B6"/>
    <w:rsid w:val="00316381"/>
    <w:rsid w:val="003169A4"/>
    <w:rsid w:val="00316E1F"/>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AED"/>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BC8"/>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2F"/>
    <w:rsid w:val="00440390"/>
    <w:rsid w:val="00441C20"/>
    <w:rsid w:val="00441CC1"/>
    <w:rsid w:val="00441D04"/>
    <w:rsid w:val="00443208"/>
    <w:rsid w:val="00443B7A"/>
    <w:rsid w:val="00444069"/>
    <w:rsid w:val="004454D8"/>
    <w:rsid w:val="0044556F"/>
    <w:rsid w:val="0044660E"/>
    <w:rsid w:val="00446C2F"/>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2231"/>
    <w:rsid w:val="00483944"/>
    <w:rsid w:val="0048419C"/>
    <w:rsid w:val="00484FED"/>
    <w:rsid w:val="004859E2"/>
    <w:rsid w:val="004863E1"/>
    <w:rsid w:val="00486B55"/>
    <w:rsid w:val="004874EC"/>
    <w:rsid w:val="0049223B"/>
    <w:rsid w:val="004929E4"/>
    <w:rsid w:val="00493AF9"/>
    <w:rsid w:val="00496E18"/>
    <w:rsid w:val="004974D8"/>
    <w:rsid w:val="004A1734"/>
    <w:rsid w:val="004A1C5D"/>
    <w:rsid w:val="004A1CC7"/>
    <w:rsid w:val="004A3051"/>
    <w:rsid w:val="004A3507"/>
    <w:rsid w:val="004A5D54"/>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60"/>
    <w:rsid w:val="004C77DB"/>
    <w:rsid w:val="004D0281"/>
    <w:rsid w:val="004D0AE2"/>
    <w:rsid w:val="004D1C32"/>
    <w:rsid w:val="004D1E87"/>
    <w:rsid w:val="004D2727"/>
    <w:rsid w:val="004D28BA"/>
    <w:rsid w:val="004D2B4B"/>
    <w:rsid w:val="004D304E"/>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095"/>
    <w:rsid w:val="00520BDB"/>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057A"/>
    <w:rsid w:val="00581057"/>
    <w:rsid w:val="005812BE"/>
    <w:rsid w:val="00581DC3"/>
    <w:rsid w:val="0058298C"/>
    <w:rsid w:val="00582FEB"/>
    <w:rsid w:val="00583092"/>
    <w:rsid w:val="00583117"/>
    <w:rsid w:val="00583269"/>
    <w:rsid w:val="005844C0"/>
    <w:rsid w:val="0058487F"/>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46E7"/>
    <w:rsid w:val="005B598A"/>
    <w:rsid w:val="005B6B3E"/>
    <w:rsid w:val="005B7350"/>
    <w:rsid w:val="005C1C00"/>
    <w:rsid w:val="005C4C12"/>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A5D"/>
    <w:rsid w:val="005E2F4D"/>
    <w:rsid w:val="005E2FA5"/>
    <w:rsid w:val="005E3097"/>
    <w:rsid w:val="005E3501"/>
    <w:rsid w:val="005E3FC4"/>
    <w:rsid w:val="005E4C8D"/>
    <w:rsid w:val="005E573E"/>
    <w:rsid w:val="005E6606"/>
    <w:rsid w:val="005E6D42"/>
    <w:rsid w:val="005E79C4"/>
    <w:rsid w:val="005F1793"/>
    <w:rsid w:val="005F1B96"/>
    <w:rsid w:val="005F1DBB"/>
    <w:rsid w:val="005F1F95"/>
    <w:rsid w:val="005F35FC"/>
    <w:rsid w:val="005F425D"/>
    <w:rsid w:val="005F45ED"/>
    <w:rsid w:val="005F53F2"/>
    <w:rsid w:val="005F7C1D"/>
    <w:rsid w:val="005F7D89"/>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37BD"/>
    <w:rsid w:val="00623998"/>
    <w:rsid w:val="00627101"/>
    <w:rsid w:val="0062728A"/>
    <w:rsid w:val="00627E00"/>
    <w:rsid w:val="00630BF1"/>
    <w:rsid w:val="00630CC3"/>
    <w:rsid w:val="00630FDC"/>
    <w:rsid w:val="0063101C"/>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229B"/>
    <w:rsid w:val="00672771"/>
    <w:rsid w:val="006748F2"/>
    <w:rsid w:val="0067579A"/>
    <w:rsid w:val="00675BC2"/>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3B6"/>
    <w:rsid w:val="00695522"/>
    <w:rsid w:val="0069568D"/>
    <w:rsid w:val="006968E8"/>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588"/>
    <w:rsid w:val="006B572D"/>
    <w:rsid w:val="006B5849"/>
    <w:rsid w:val="006B6951"/>
    <w:rsid w:val="006B739E"/>
    <w:rsid w:val="006B79B2"/>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E1D"/>
    <w:rsid w:val="006D5516"/>
    <w:rsid w:val="006D5E0B"/>
    <w:rsid w:val="006D6150"/>
    <w:rsid w:val="006E0F22"/>
    <w:rsid w:val="006E2003"/>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9AA"/>
    <w:rsid w:val="006F6413"/>
    <w:rsid w:val="006F71CF"/>
    <w:rsid w:val="00700C81"/>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7F69AE"/>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200D5"/>
    <w:rsid w:val="00820257"/>
    <w:rsid w:val="0082102B"/>
    <w:rsid w:val="00821921"/>
    <w:rsid w:val="008223F5"/>
    <w:rsid w:val="008225FF"/>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16B2"/>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24FA"/>
    <w:rsid w:val="008A2FF1"/>
    <w:rsid w:val="008A345D"/>
    <w:rsid w:val="008A3652"/>
    <w:rsid w:val="008A3C43"/>
    <w:rsid w:val="008A403C"/>
    <w:rsid w:val="008A4864"/>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3054"/>
    <w:rsid w:val="008F527F"/>
    <w:rsid w:val="008F6B74"/>
    <w:rsid w:val="00902BB9"/>
    <w:rsid w:val="00902D0C"/>
    <w:rsid w:val="00903898"/>
    <w:rsid w:val="0090481C"/>
    <w:rsid w:val="00904926"/>
    <w:rsid w:val="0090510C"/>
    <w:rsid w:val="00905984"/>
    <w:rsid w:val="00906104"/>
    <w:rsid w:val="00906204"/>
    <w:rsid w:val="00906439"/>
    <w:rsid w:val="00906D65"/>
    <w:rsid w:val="0091042F"/>
    <w:rsid w:val="0091064F"/>
    <w:rsid w:val="00910F71"/>
    <w:rsid w:val="009114A5"/>
    <w:rsid w:val="009123CA"/>
    <w:rsid w:val="00915104"/>
    <w:rsid w:val="00915337"/>
    <w:rsid w:val="00915534"/>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13F"/>
    <w:rsid w:val="009365B5"/>
    <w:rsid w:val="0093713C"/>
    <w:rsid w:val="009374A0"/>
    <w:rsid w:val="00937B6A"/>
    <w:rsid w:val="00937DC0"/>
    <w:rsid w:val="00940C2A"/>
    <w:rsid w:val="00941136"/>
    <w:rsid w:val="009414B2"/>
    <w:rsid w:val="00941728"/>
    <w:rsid w:val="00941924"/>
    <w:rsid w:val="00944E5B"/>
    <w:rsid w:val="0094544B"/>
    <w:rsid w:val="0094684E"/>
    <w:rsid w:val="009471C4"/>
    <w:rsid w:val="00947D03"/>
    <w:rsid w:val="00950B4A"/>
    <w:rsid w:val="0095176C"/>
    <w:rsid w:val="0095199F"/>
    <w:rsid w:val="00953F12"/>
    <w:rsid w:val="00954F59"/>
    <w:rsid w:val="00955A1E"/>
    <w:rsid w:val="00955CC1"/>
    <w:rsid w:val="00955E87"/>
    <w:rsid w:val="00956D11"/>
    <w:rsid w:val="00960802"/>
    <w:rsid w:val="00960BE9"/>
    <w:rsid w:val="00961895"/>
    <w:rsid w:val="00962585"/>
    <w:rsid w:val="00962791"/>
    <w:rsid w:val="00963E00"/>
    <w:rsid w:val="009647B3"/>
    <w:rsid w:val="009648D5"/>
    <w:rsid w:val="00965350"/>
    <w:rsid w:val="00965B76"/>
    <w:rsid w:val="00965E05"/>
    <w:rsid w:val="00965FCF"/>
    <w:rsid w:val="009666E0"/>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336C"/>
    <w:rsid w:val="00A84A73"/>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E3B"/>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990"/>
    <w:rsid w:val="00B02A31"/>
    <w:rsid w:val="00B04537"/>
    <w:rsid w:val="00B04817"/>
    <w:rsid w:val="00B051BE"/>
    <w:rsid w:val="00B07942"/>
    <w:rsid w:val="00B07E76"/>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7C2"/>
    <w:rsid w:val="00B64BF8"/>
    <w:rsid w:val="00B659E5"/>
    <w:rsid w:val="00B66C0B"/>
    <w:rsid w:val="00B67CCD"/>
    <w:rsid w:val="00B71D73"/>
    <w:rsid w:val="00B7232F"/>
    <w:rsid w:val="00B73AB8"/>
    <w:rsid w:val="00B73DE0"/>
    <w:rsid w:val="00B744F6"/>
    <w:rsid w:val="00B7535E"/>
    <w:rsid w:val="00B75687"/>
    <w:rsid w:val="00B7771E"/>
    <w:rsid w:val="00B800D6"/>
    <w:rsid w:val="00B81AD3"/>
    <w:rsid w:val="00B834EF"/>
    <w:rsid w:val="00B83930"/>
    <w:rsid w:val="00B83C84"/>
    <w:rsid w:val="00B84F37"/>
    <w:rsid w:val="00B853BF"/>
    <w:rsid w:val="00B8636F"/>
    <w:rsid w:val="00B86BCB"/>
    <w:rsid w:val="00B872AD"/>
    <w:rsid w:val="00B9100A"/>
    <w:rsid w:val="00B925B0"/>
    <w:rsid w:val="00B941D0"/>
    <w:rsid w:val="00B9464D"/>
    <w:rsid w:val="00B95FE0"/>
    <w:rsid w:val="00B96B73"/>
    <w:rsid w:val="00B97237"/>
    <w:rsid w:val="00B975FA"/>
    <w:rsid w:val="00B9796D"/>
    <w:rsid w:val="00B97D91"/>
    <w:rsid w:val="00BA2559"/>
    <w:rsid w:val="00BA3554"/>
    <w:rsid w:val="00BA632C"/>
    <w:rsid w:val="00BA656E"/>
    <w:rsid w:val="00BB12EB"/>
    <w:rsid w:val="00BB157C"/>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BB2"/>
    <w:rsid w:val="00C00E33"/>
    <w:rsid w:val="00C010D8"/>
    <w:rsid w:val="00C0193C"/>
    <w:rsid w:val="00C024D3"/>
    <w:rsid w:val="00C029B6"/>
    <w:rsid w:val="00C03431"/>
    <w:rsid w:val="00C03728"/>
    <w:rsid w:val="00C0413D"/>
    <w:rsid w:val="00C04470"/>
    <w:rsid w:val="00C07C0C"/>
    <w:rsid w:val="00C105F6"/>
    <w:rsid w:val="00C11929"/>
    <w:rsid w:val="00C122A6"/>
    <w:rsid w:val="00C132F1"/>
    <w:rsid w:val="00C14561"/>
    <w:rsid w:val="00C14F1A"/>
    <w:rsid w:val="00C1569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B4D"/>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55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37E"/>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2264"/>
    <w:rsid w:val="00CE3A99"/>
    <w:rsid w:val="00CE4D1D"/>
    <w:rsid w:val="00CE7B83"/>
    <w:rsid w:val="00CE7BF1"/>
    <w:rsid w:val="00CF0D0D"/>
    <w:rsid w:val="00CF0ED0"/>
    <w:rsid w:val="00CF12EE"/>
    <w:rsid w:val="00CF1653"/>
    <w:rsid w:val="00CF1742"/>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7209"/>
    <w:rsid w:val="00D17258"/>
    <w:rsid w:val="00D179C7"/>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2BB6"/>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10B"/>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26AF"/>
    <w:rsid w:val="00DB2BCC"/>
    <w:rsid w:val="00DB3E17"/>
    <w:rsid w:val="00DB41B7"/>
    <w:rsid w:val="00DB4273"/>
    <w:rsid w:val="00DB4CC7"/>
    <w:rsid w:val="00DB5E0B"/>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E2"/>
    <w:rsid w:val="00DD4F48"/>
    <w:rsid w:val="00DD51F0"/>
    <w:rsid w:val="00DD56AA"/>
    <w:rsid w:val="00DD5CF9"/>
    <w:rsid w:val="00DD66E7"/>
    <w:rsid w:val="00DD6FDA"/>
    <w:rsid w:val="00DE0F0E"/>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A0F"/>
    <w:rsid w:val="00E326DD"/>
    <w:rsid w:val="00E327B8"/>
    <w:rsid w:val="00E34189"/>
    <w:rsid w:val="00E36717"/>
    <w:rsid w:val="00E36A86"/>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55DC6"/>
    <w:rsid w:val="00E6008B"/>
    <w:rsid w:val="00E6044F"/>
    <w:rsid w:val="00E60526"/>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2384"/>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3E33"/>
    <w:rsid w:val="00EA3FD0"/>
    <w:rsid w:val="00EA40DF"/>
    <w:rsid w:val="00EA58C8"/>
    <w:rsid w:val="00EA625E"/>
    <w:rsid w:val="00EA64BC"/>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395E"/>
    <w:rsid w:val="00F449C0"/>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2759"/>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2BFA"/>
    <w:rsid w:val="00FA2FB6"/>
    <w:rsid w:val="00FA37C3"/>
    <w:rsid w:val="00FA409E"/>
    <w:rsid w:val="00FA4725"/>
    <w:rsid w:val="00FA4E1F"/>
    <w:rsid w:val="00FA4F9D"/>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lang w:val="en-US" w:eastAsia="en-US"/>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lang w:eastAsia="ru-RU"/>
    </w:rPr>
  </w:style>
  <w:style w:type="paragraph" w:styleId="Revision">
    <w:name w:val="Revision"/>
    <w:hidden/>
    <w:semiHidden/>
    <w:rsid w:val="007602A3"/>
    <w:rPr>
      <w:rFonts w:ascii="Times Armenian" w:hAnsi="Times Armenian"/>
      <w:sz w:val="24"/>
      <w:lang w:val="en-US"/>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55385378">
      <w:bodyDiv w:val="1"/>
      <w:marLeft w:val="0"/>
      <w:marRight w:val="0"/>
      <w:marTop w:val="0"/>
      <w:marBottom w:val="0"/>
      <w:divBdr>
        <w:top w:val="none" w:sz="0" w:space="0" w:color="auto"/>
        <w:left w:val="none" w:sz="0" w:space="0" w:color="auto"/>
        <w:bottom w:val="none" w:sz="0" w:space="0" w:color="auto"/>
        <w:right w:val="none" w:sz="0" w:space="0" w:color="auto"/>
      </w:divBdr>
    </w:div>
    <w:div w:id="108556924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raratgyuxapetaran@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mailto:araratgyuxapetaran@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2CC27-629B-4DC8-8941-BE2A8008A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44</Pages>
  <Words>18095</Words>
  <Characters>103148</Characters>
  <Application>Microsoft Office Word</Application>
  <DocSecurity>0</DocSecurity>
  <Lines>859</Lines>
  <Paragraphs>242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121001</CharactersWithSpaces>
  <SharedDoc>false</SharedDoc>
  <HLinks>
    <vt:vector size="18" baseType="variant">
      <vt:variant>
        <vt:i4>8061043</vt:i4>
      </vt:variant>
      <vt:variant>
        <vt:i4>6</vt:i4>
      </vt:variant>
      <vt:variant>
        <vt:i4>0</vt:i4>
      </vt:variant>
      <vt:variant>
        <vt:i4>5</vt:i4>
      </vt:variant>
      <vt:variant>
        <vt:lpwstr>http://www.procurement.am/</vt:lpwstr>
      </vt:variant>
      <vt:variant>
        <vt:lpwstr/>
      </vt:variant>
      <vt:variant>
        <vt:i4>2752525</vt:i4>
      </vt:variant>
      <vt:variant>
        <vt:i4>3</vt:i4>
      </vt:variant>
      <vt:variant>
        <vt:i4>0</vt:i4>
      </vt:variant>
      <vt:variant>
        <vt:i4>5</vt:i4>
      </vt:variant>
      <vt:variant>
        <vt:lpwstr>mailto:araratgyuxapetaran@mail.ru</vt:lpwstr>
      </vt:variant>
      <vt:variant>
        <vt:lpwstr/>
      </vt:variant>
      <vt:variant>
        <vt:i4>2752525</vt:i4>
      </vt:variant>
      <vt:variant>
        <vt:i4>0</vt:i4>
      </vt:variant>
      <vt:variant>
        <vt:i4>0</vt:i4>
      </vt:variant>
      <vt:variant>
        <vt:i4>5</vt:i4>
      </vt:variant>
      <vt:variant>
        <vt:lpwstr>mailto:araratgyuxapetaran@mail.ru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3</cp:revision>
  <cp:lastPrinted>2018-02-16T06:12:00Z</cp:lastPrinted>
  <dcterms:created xsi:type="dcterms:W3CDTF">2020-07-14T06:28:00Z</dcterms:created>
  <dcterms:modified xsi:type="dcterms:W3CDTF">2020-07-14T07:24:00Z</dcterms:modified>
</cp:coreProperties>
</file>